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0" w:type="dxa"/>
          <w:right w:w="0" w:type="dxa"/>
        </w:tblCellMar>
        <w:tblLook w:val="0000" w:firstRow="0" w:lastRow="0" w:firstColumn="0" w:lastColumn="0" w:noHBand="0" w:noVBand="0"/>
      </w:tblPr>
      <w:tblGrid>
        <w:gridCol w:w="9639"/>
      </w:tblGrid>
      <w:tr w:rsidR="00EE1DE5" w:rsidTr="004A5526">
        <w:trPr>
          <w:cantSplit/>
          <w:trHeight w:val="580"/>
        </w:trPr>
        <w:tc>
          <w:tcPr>
            <w:tcW w:w="9639" w:type="dxa"/>
            <w:shd w:val="clear" w:color="auto" w:fill="FFFFFF"/>
            <w:vAlign w:val="center"/>
          </w:tcPr>
          <w:p w:rsidR="00EE1DE5" w:rsidRPr="00D9131A" w:rsidRDefault="00EE1DE5" w:rsidP="004A5526">
            <w:pPr>
              <w:pStyle w:val="EntLogo"/>
              <w:jc w:val="center"/>
              <w:rPr>
                <w:rFonts w:ascii="Arial" w:hAnsi="Arial" w:cs="Arial"/>
                <w:sz w:val="32"/>
                <w:szCs w:val="32"/>
              </w:rPr>
            </w:pPr>
            <w:bookmarkStart w:id="0" w:name="_GoBack"/>
            <w:bookmarkEnd w:id="0"/>
            <w:r w:rsidRPr="00D9131A">
              <w:rPr>
                <w:rFonts w:ascii="Arial" w:hAnsi="Arial" w:cs="Arial"/>
                <w:noProof/>
                <w:sz w:val="32"/>
                <w:szCs w:val="32"/>
                <w:lang w:val="bg-BG" w:eastAsia="bg-BG"/>
              </w:rPr>
              <w:drawing>
                <wp:anchor distT="0" distB="0" distL="114300" distR="114300" simplePos="0" relativeHeight="251659264" behindDoc="0" locked="1" layoutInCell="0" allowOverlap="1" wp14:anchorId="281718CD" wp14:editId="191F25E6">
                  <wp:simplePos x="0" y="0"/>
                  <wp:positionH relativeFrom="page">
                    <wp:posOffset>182880</wp:posOffset>
                  </wp:positionH>
                  <wp:positionV relativeFrom="page">
                    <wp:posOffset>365760</wp:posOffset>
                  </wp:positionV>
                  <wp:extent cx="7200265" cy="794385"/>
                  <wp:effectExtent l="0" t="0" r="635" b="5715"/>
                  <wp:wrapTopAndBottom/>
                  <wp:docPr id="1" name="Picture 1" descr="LogoC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Cons"/>
                          <pic:cNvPicPr>
                            <a:picLocks noChangeAspect="1" noChangeArrowheads="1"/>
                          </pic:cNvPicPr>
                        </pic:nvPicPr>
                        <pic:blipFill>
                          <a:blip r:embed="rId6">
                            <a:extLst>
                              <a:ext uri="{28A0092B-C50C-407E-A947-70E740481C1C}">
                                <a14:useLocalDpi xmlns:a14="http://schemas.microsoft.com/office/drawing/2010/main" val="0"/>
                              </a:ext>
                            </a:extLst>
                          </a:blip>
                          <a:srcRect r="267"/>
                          <a:stretch>
                            <a:fillRect/>
                          </a:stretch>
                        </pic:blipFill>
                        <pic:spPr bwMode="auto">
                          <a:xfrm>
                            <a:off x="0" y="0"/>
                            <a:ext cx="7200265" cy="7943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9131A">
              <w:rPr>
                <w:rFonts w:ascii="Arial" w:hAnsi="Arial" w:cs="Arial"/>
                <w:sz w:val="32"/>
                <w:szCs w:val="32"/>
              </w:rPr>
              <w:t>European Union</w:t>
            </w:r>
          </w:p>
          <w:p w:rsidR="00EE1DE5" w:rsidRPr="00CB5D26" w:rsidRDefault="00EE1DE5" w:rsidP="00CB5D26">
            <w:pPr>
              <w:pStyle w:val="EntInstit"/>
              <w:jc w:val="center"/>
              <w:rPr>
                <w:sz w:val="32"/>
                <w:szCs w:val="32"/>
              </w:rPr>
            </w:pPr>
            <w:r w:rsidRPr="00D9131A">
              <w:rPr>
                <w:rFonts w:ascii="Arial" w:hAnsi="Arial" w:cs="Arial"/>
                <w:sz w:val="32"/>
                <w:szCs w:val="32"/>
              </w:rPr>
              <w:t>Team of the EUSR for Afghanistan</w:t>
            </w:r>
          </w:p>
        </w:tc>
      </w:tr>
    </w:tbl>
    <w:p w:rsidR="00EE1DE5" w:rsidRDefault="00EE1DE5" w:rsidP="00EE1DE5">
      <w:pPr>
        <w:jc w:val="center"/>
        <w:outlineLvl w:val="0"/>
        <w:rPr>
          <w:rFonts w:ascii="Arial" w:hAnsi="Arial"/>
          <w:sz w:val="32"/>
          <w:u w:val="single"/>
        </w:rPr>
      </w:pPr>
      <w:bookmarkStart w:id="1" w:name="Title"/>
      <w:bookmarkEnd w:id="1"/>
      <w:r>
        <w:rPr>
          <w:rFonts w:ascii="Arial" w:hAnsi="Arial"/>
          <w:sz w:val="32"/>
          <w:u w:val="single"/>
        </w:rPr>
        <w:t>Advertisement for International Seconded</w:t>
      </w:r>
      <w:r w:rsidR="004244CA">
        <w:rPr>
          <w:rFonts w:ascii="Arial" w:hAnsi="Arial"/>
          <w:sz w:val="32"/>
          <w:u w:val="single"/>
        </w:rPr>
        <w:t>/Contracted</w:t>
      </w:r>
      <w:r>
        <w:rPr>
          <w:rFonts w:ascii="Arial" w:hAnsi="Arial"/>
          <w:sz w:val="32"/>
          <w:u w:val="single"/>
        </w:rPr>
        <w:t xml:space="preserve"> Staff Members</w:t>
      </w:r>
    </w:p>
    <w:p w:rsidR="00EE1DE5" w:rsidRDefault="00EE1DE5" w:rsidP="00EE1DE5">
      <w:pPr>
        <w:jc w:val="center"/>
        <w:rPr>
          <w:rFonts w:ascii="Arial" w:hAnsi="Arial"/>
        </w:rPr>
      </w:pPr>
    </w:p>
    <w:p w:rsidR="00EE1DE5" w:rsidRDefault="00EE1DE5" w:rsidP="00EE1DE5">
      <w:pPr>
        <w:jc w:val="center"/>
        <w:outlineLvl w:val="0"/>
        <w:rPr>
          <w:rFonts w:ascii="Arial" w:hAnsi="Arial"/>
          <w:b/>
          <w:u w:val="single"/>
        </w:rPr>
      </w:pPr>
      <w:r>
        <w:rPr>
          <w:rFonts w:ascii="Arial" w:hAnsi="Arial"/>
          <w:b/>
          <w:u w:val="single"/>
        </w:rPr>
        <w:t>ANNEX 1</w:t>
      </w:r>
    </w:p>
    <w:tbl>
      <w:tblPr>
        <w:tblW w:w="977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3119"/>
        <w:gridCol w:w="1721"/>
        <w:gridCol w:w="2421"/>
      </w:tblGrid>
      <w:tr w:rsidR="00EE1DE5" w:rsidRPr="00837FEF" w:rsidTr="000301DB">
        <w:trPr>
          <w:trHeight w:val="329"/>
        </w:trPr>
        <w:tc>
          <w:tcPr>
            <w:tcW w:w="2518" w:type="dxa"/>
            <w:vAlign w:val="center"/>
          </w:tcPr>
          <w:p w:rsidR="00EE1DE5" w:rsidRPr="00092AC6" w:rsidRDefault="00EE1DE5" w:rsidP="004A5526">
            <w:pPr>
              <w:rPr>
                <w:rFonts w:ascii="Arial" w:hAnsi="Arial" w:cs="Arial"/>
                <w:b/>
                <w:sz w:val="20"/>
                <w:szCs w:val="20"/>
              </w:rPr>
            </w:pPr>
            <w:r w:rsidRPr="00092AC6">
              <w:rPr>
                <w:rFonts w:ascii="Arial" w:hAnsi="Arial" w:cs="Arial"/>
                <w:b/>
                <w:sz w:val="20"/>
                <w:szCs w:val="20"/>
              </w:rPr>
              <w:t>Organisation:</w:t>
            </w:r>
          </w:p>
        </w:tc>
        <w:tc>
          <w:tcPr>
            <w:tcW w:w="7261" w:type="dxa"/>
            <w:gridSpan w:val="3"/>
            <w:vAlign w:val="center"/>
          </w:tcPr>
          <w:p w:rsidR="00EE1DE5" w:rsidRPr="00092AC6" w:rsidRDefault="00EE1DE5" w:rsidP="004A5526">
            <w:pPr>
              <w:jc w:val="both"/>
              <w:rPr>
                <w:rFonts w:ascii="Arial" w:hAnsi="Arial" w:cs="Arial"/>
                <w:sz w:val="20"/>
                <w:szCs w:val="20"/>
              </w:rPr>
            </w:pPr>
            <w:r w:rsidRPr="00092AC6">
              <w:rPr>
                <w:rFonts w:ascii="Arial" w:hAnsi="Arial" w:cs="Arial"/>
                <w:sz w:val="20"/>
                <w:szCs w:val="20"/>
              </w:rPr>
              <w:t>EUSR</w:t>
            </w:r>
            <w:r>
              <w:rPr>
                <w:rFonts w:ascii="Arial" w:hAnsi="Arial" w:cs="Arial"/>
                <w:sz w:val="20"/>
                <w:szCs w:val="20"/>
              </w:rPr>
              <w:t xml:space="preserve"> Office</w:t>
            </w:r>
            <w:r w:rsidRPr="00092AC6">
              <w:rPr>
                <w:rFonts w:ascii="Arial" w:hAnsi="Arial" w:cs="Arial"/>
                <w:sz w:val="20"/>
                <w:szCs w:val="20"/>
              </w:rPr>
              <w:t xml:space="preserve"> for Afghanistan</w:t>
            </w:r>
          </w:p>
        </w:tc>
      </w:tr>
      <w:tr w:rsidR="00EE1DE5" w:rsidRPr="00837FEF" w:rsidTr="000301DB">
        <w:trPr>
          <w:trHeight w:val="354"/>
        </w:trPr>
        <w:tc>
          <w:tcPr>
            <w:tcW w:w="2518" w:type="dxa"/>
            <w:vAlign w:val="center"/>
          </w:tcPr>
          <w:p w:rsidR="00EE1DE5" w:rsidRPr="00092AC6" w:rsidRDefault="00EE1DE5" w:rsidP="004A5526">
            <w:pPr>
              <w:rPr>
                <w:rFonts w:ascii="Arial" w:hAnsi="Arial" w:cs="Arial"/>
                <w:b/>
                <w:sz w:val="20"/>
                <w:szCs w:val="20"/>
              </w:rPr>
            </w:pPr>
            <w:r w:rsidRPr="00092AC6">
              <w:rPr>
                <w:rFonts w:ascii="Arial" w:hAnsi="Arial" w:cs="Arial"/>
                <w:b/>
                <w:sz w:val="20"/>
                <w:szCs w:val="20"/>
              </w:rPr>
              <w:t>Job</w:t>
            </w:r>
            <w:r w:rsidR="00E91B39">
              <w:rPr>
                <w:rFonts w:ascii="Arial" w:hAnsi="Arial" w:cs="Arial"/>
                <w:b/>
                <w:sz w:val="20"/>
                <w:szCs w:val="20"/>
              </w:rPr>
              <w:t>s</w:t>
            </w:r>
            <w:r w:rsidRPr="00092AC6">
              <w:rPr>
                <w:rFonts w:ascii="Arial" w:hAnsi="Arial" w:cs="Arial"/>
                <w:b/>
                <w:sz w:val="20"/>
                <w:szCs w:val="20"/>
              </w:rPr>
              <w:t xml:space="preserve"> Location:</w:t>
            </w:r>
          </w:p>
        </w:tc>
        <w:tc>
          <w:tcPr>
            <w:tcW w:w="7261" w:type="dxa"/>
            <w:gridSpan w:val="3"/>
            <w:vAlign w:val="center"/>
          </w:tcPr>
          <w:p w:rsidR="00EE1DE5" w:rsidRPr="00092AC6" w:rsidRDefault="000D14F7" w:rsidP="000301DB">
            <w:pPr>
              <w:jc w:val="both"/>
              <w:rPr>
                <w:rFonts w:ascii="Arial" w:hAnsi="Arial" w:cs="Arial"/>
                <w:sz w:val="20"/>
                <w:szCs w:val="20"/>
              </w:rPr>
            </w:pPr>
            <w:r>
              <w:rPr>
                <w:rFonts w:ascii="Arial" w:hAnsi="Arial" w:cs="Arial"/>
                <w:sz w:val="20"/>
                <w:szCs w:val="20"/>
              </w:rPr>
              <w:t>Kabul, Afghanistan</w:t>
            </w:r>
          </w:p>
        </w:tc>
      </w:tr>
      <w:tr w:rsidR="00EE1DE5" w:rsidRPr="00837FEF" w:rsidTr="000301DB">
        <w:trPr>
          <w:trHeight w:val="332"/>
        </w:trPr>
        <w:tc>
          <w:tcPr>
            <w:tcW w:w="2518" w:type="dxa"/>
            <w:vAlign w:val="center"/>
          </w:tcPr>
          <w:p w:rsidR="00EE1DE5" w:rsidRPr="00092AC6" w:rsidRDefault="00EE1DE5" w:rsidP="004A5526">
            <w:pPr>
              <w:rPr>
                <w:rFonts w:ascii="Arial" w:hAnsi="Arial" w:cs="Arial"/>
                <w:b/>
                <w:sz w:val="20"/>
                <w:szCs w:val="20"/>
              </w:rPr>
            </w:pPr>
            <w:r w:rsidRPr="00092AC6">
              <w:rPr>
                <w:rFonts w:ascii="Arial" w:hAnsi="Arial" w:cs="Arial"/>
                <w:b/>
                <w:sz w:val="20"/>
                <w:szCs w:val="20"/>
              </w:rPr>
              <w:t>Availability:</w:t>
            </w:r>
          </w:p>
        </w:tc>
        <w:tc>
          <w:tcPr>
            <w:tcW w:w="7261" w:type="dxa"/>
            <w:gridSpan w:val="3"/>
            <w:vAlign w:val="center"/>
          </w:tcPr>
          <w:p w:rsidR="000416CB" w:rsidRPr="0050214B" w:rsidRDefault="000301DB" w:rsidP="000416CB">
            <w:pPr>
              <w:widowControl w:val="0"/>
              <w:jc w:val="both"/>
              <w:rPr>
                <w:rFonts w:ascii="Arial" w:hAnsi="Arial" w:cs="Arial"/>
                <w:sz w:val="20"/>
                <w:szCs w:val="20"/>
              </w:rPr>
            </w:pPr>
            <w:r>
              <w:rPr>
                <w:rFonts w:ascii="Arial" w:hAnsi="Arial" w:cs="Arial"/>
                <w:sz w:val="20"/>
                <w:szCs w:val="20"/>
              </w:rPr>
              <w:t>As indicated below</w:t>
            </w:r>
            <w:r w:rsidR="000416CB">
              <w:rPr>
                <w:rFonts w:ascii="Arial" w:hAnsi="Arial" w:cs="Arial"/>
                <w:sz w:val="20"/>
                <w:szCs w:val="20"/>
              </w:rPr>
              <w:t xml:space="preserve"> (*</w:t>
            </w:r>
            <w:r w:rsidR="000416CB" w:rsidRPr="0050214B">
              <w:rPr>
                <w:rFonts w:ascii="Arial" w:hAnsi="Arial" w:cs="Arial"/>
                <w:sz w:val="20"/>
                <w:szCs w:val="20"/>
              </w:rPr>
              <w:t xml:space="preserve">): </w:t>
            </w:r>
          </w:p>
          <w:p w:rsidR="00EE1DE5" w:rsidRPr="00266EE8" w:rsidRDefault="00266EE8" w:rsidP="00266EE8">
            <w:pPr>
              <w:rPr>
                <w:rFonts w:ascii="Arial" w:hAnsi="Arial" w:cs="Arial"/>
                <w:sz w:val="20"/>
                <w:szCs w:val="20"/>
              </w:rPr>
            </w:pPr>
            <w:r w:rsidRPr="00266EE8">
              <w:rPr>
                <w:rFonts w:ascii="Arial" w:hAnsi="Arial" w:cs="Arial"/>
                <w:sz w:val="20"/>
                <w:szCs w:val="20"/>
              </w:rPr>
              <w:t>The availability of the posts is subject to a Council Decision that will extend the current mandate of the EUSR until 31 August 2017. The form of the continuation beyond August 2017 will be subject of a specific discussion in the Council bodies foreseen for March 2017</w:t>
            </w:r>
            <w:r>
              <w:rPr>
                <w:rFonts w:ascii="Arial" w:hAnsi="Arial" w:cs="Arial"/>
                <w:sz w:val="20"/>
                <w:szCs w:val="20"/>
              </w:rPr>
              <w:t>.</w:t>
            </w:r>
          </w:p>
        </w:tc>
      </w:tr>
      <w:tr w:rsidR="00EE1DE5" w:rsidRPr="00837FEF" w:rsidTr="00300B4D">
        <w:trPr>
          <w:trHeight w:val="421"/>
        </w:trPr>
        <w:tc>
          <w:tcPr>
            <w:tcW w:w="2518" w:type="dxa"/>
            <w:vAlign w:val="center"/>
          </w:tcPr>
          <w:p w:rsidR="00EE1DE5" w:rsidRPr="00092AC6" w:rsidRDefault="000301DB" w:rsidP="004A5526">
            <w:pPr>
              <w:rPr>
                <w:rFonts w:ascii="Arial" w:hAnsi="Arial" w:cs="Arial"/>
                <w:b/>
                <w:sz w:val="20"/>
                <w:szCs w:val="20"/>
              </w:rPr>
            </w:pPr>
            <w:r>
              <w:rPr>
                <w:rFonts w:ascii="Arial" w:hAnsi="Arial" w:cs="Arial"/>
                <w:b/>
                <w:sz w:val="20"/>
                <w:szCs w:val="20"/>
              </w:rPr>
              <w:t>Employment</w:t>
            </w:r>
            <w:r w:rsidR="00EE1DE5" w:rsidRPr="00092AC6">
              <w:rPr>
                <w:rFonts w:ascii="Arial" w:hAnsi="Arial" w:cs="Arial"/>
                <w:b/>
                <w:sz w:val="20"/>
                <w:szCs w:val="20"/>
              </w:rPr>
              <w:t xml:space="preserve"> Regime:</w:t>
            </w:r>
          </w:p>
        </w:tc>
        <w:tc>
          <w:tcPr>
            <w:tcW w:w="7261" w:type="dxa"/>
            <w:gridSpan w:val="3"/>
            <w:vAlign w:val="center"/>
          </w:tcPr>
          <w:p w:rsidR="00EE1DE5" w:rsidRPr="0050214B" w:rsidRDefault="000301DB" w:rsidP="00300B4D">
            <w:pPr>
              <w:jc w:val="both"/>
              <w:rPr>
                <w:rFonts w:ascii="Arial" w:hAnsi="Arial" w:cs="Arial"/>
                <w:sz w:val="20"/>
                <w:szCs w:val="20"/>
              </w:rPr>
            </w:pPr>
            <w:r>
              <w:rPr>
                <w:rFonts w:ascii="Arial" w:hAnsi="Arial" w:cs="Arial"/>
                <w:sz w:val="20"/>
                <w:szCs w:val="20"/>
              </w:rPr>
              <w:t>As indicated below</w:t>
            </w:r>
          </w:p>
        </w:tc>
      </w:tr>
      <w:tr w:rsidR="00CB5D26" w:rsidRPr="00837FEF" w:rsidTr="00CB5D26">
        <w:trPr>
          <w:trHeight w:val="421"/>
        </w:trPr>
        <w:tc>
          <w:tcPr>
            <w:tcW w:w="2518" w:type="dxa"/>
            <w:vMerge w:val="restart"/>
            <w:vAlign w:val="center"/>
          </w:tcPr>
          <w:p w:rsidR="00CB5D26" w:rsidRDefault="00CB5D26" w:rsidP="004A5526">
            <w:pPr>
              <w:rPr>
                <w:rFonts w:ascii="Arial" w:hAnsi="Arial" w:cs="Arial"/>
                <w:b/>
                <w:sz w:val="20"/>
                <w:szCs w:val="20"/>
              </w:rPr>
            </w:pPr>
            <w:r>
              <w:rPr>
                <w:rFonts w:ascii="Arial" w:hAnsi="Arial" w:cs="Arial"/>
                <w:b/>
                <w:sz w:val="20"/>
                <w:szCs w:val="20"/>
              </w:rPr>
              <w:t>Job Titles / Vacancy Notice:</w:t>
            </w:r>
          </w:p>
          <w:p w:rsidR="00CB5D26" w:rsidRDefault="00CB5D26" w:rsidP="000301DB">
            <w:pPr>
              <w:jc w:val="center"/>
              <w:rPr>
                <w:rFonts w:ascii="Arial" w:hAnsi="Arial" w:cs="Arial"/>
                <w:b/>
                <w:sz w:val="20"/>
                <w:szCs w:val="20"/>
              </w:rPr>
            </w:pPr>
          </w:p>
          <w:p w:rsidR="00CB5D26" w:rsidRDefault="00CB5D26" w:rsidP="000301DB">
            <w:pPr>
              <w:jc w:val="center"/>
              <w:rPr>
                <w:rFonts w:ascii="Arial" w:hAnsi="Arial" w:cs="Arial"/>
                <w:b/>
                <w:sz w:val="20"/>
                <w:szCs w:val="20"/>
              </w:rPr>
            </w:pPr>
          </w:p>
        </w:tc>
        <w:tc>
          <w:tcPr>
            <w:tcW w:w="3119" w:type="dxa"/>
            <w:vAlign w:val="center"/>
          </w:tcPr>
          <w:p w:rsidR="00CB5D26" w:rsidRPr="00300B4D" w:rsidRDefault="00CB5D26" w:rsidP="00300B4D">
            <w:pPr>
              <w:jc w:val="center"/>
              <w:rPr>
                <w:rFonts w:ascii="Arial" w:hAnsi="Arial" w:cs="Arial"/>
                <w:b/>
                <w:sz w:val="20"/>
                <w:szCs w:val="20"/>
              </w:rPr>
            </w:pPr>
            <w:r w:rsidRPr="00300B4D">
              <w:rPr>
                <w:rFonts w:ascii="Arial" w:hAnsi="Arial" w:cs="Arial"/>
                <w:b/>
                <w:sz w:val="20"/>
                <w:szCs w:val="20"/>
              </w:rPr>
              <w:t>Name of the post</w:t>
            </w:r>
            <w:r>
              <w:rPr>
                <w:rFonts w:ascii="Arial" w:hAnsi="Arial" w:cs="Arial"/>
                <w:b/>
                <w:sz w:val="20"/>
                <w:szCs w:val="20"/>
              </w:rPr>
              <w:t>s</w:t>
            </w:r>
          </w:p>
        </w:tc>
        <w:tc>
          <w:tcPr>
            <w:tcW w:w="1721" w:type="dxa"/>
            <w:vAlign w:val="center"/>
          </w:tcPr>
          <w:p w:rsidR="00CB5D26" w:rsidRPr="00300B4D" w:rsidRDefault="00CB5D26" w:rsidP="00300B4D">
            <w:pPr>
              <w:jc w:val="center"/>
              <w:rPr>
                <w:rFonts w:ascii="Arial" w:hAnsi="Arial" w:cs="Arial"/>
                <w:b/>
                <w:sz w:val="20"/>
                <w:szCs w:val="20"/>
              </w:rPr>
            </w:pPr>
            <w:r w:rsidRPr="00300B4D">
              <w:rPr>
                <w:rFonts w:ascii="Arial" w:hAnsi="Arial" w:cs="Arial"/>
                <w:b/>
                <w:sz w:val="20"/>
                <w:szCs w:val="20"/>
              </w:rPr>
              <w:t>Location</w:t>
            </w:r>
          </w:p>
        </w:tc>
        <w:tc>
          <w:tcPr>
            <w:tcW w:w="2421" w:type="dxa"/>
            <w:vAlign w:val="center"/>
          </w:tcPr>
          <w:p w:rsidR="00CB5D26" w:rsidRPr="00300B4D" w:rsidRDefault="00CB5D26" w:rsidP="00300B4D">
            <w:pPr>
              <w:jc w:val="center"/>
              <w:rPr>
                <w:rFonts w:ascii="Arial" w:hAnsi="Arial" w:cs="Arial"/>
                <w:b/>
                <w:sz w:val="20"/>
                <w:szCs w:val="20"/>
              </w:rPr>
            </w:pPr>
            <w:r w:rsidRPr="00300B4D">
              <w:rPr>
                <w:rFonts w:ascii="Arial" w:hAnsi="Arial" w:cs="Arial"/>
                <w:b/>
                <w:sz w:val="20"/>
                <w:szCs w:val="20"/>
              </w:rPr>
              <w:t>Availability</w:t>
            </w:r>
          </w:p>
        </w:tc>
      </w:tr>
      <w:tr w:rsidR="00CB5D26" w:rsidRPr="00837FEF" w:rsidTr="004A5526">
        <w:trPr>
          <w:trHeight w:val="421"/>
        </w:trPr>
        <w:tc>
          <w:tcPr>
            <w:tcW w:w="2518" w:type="dxa"/>
            <w:vMerge/>
            <w:vAlign w:val="center"/>
          </w:tcPr>
          <w:p w:rsidR="00CB5D26" w:rsidRDefault="00CB5D26" w:rsidP="000301DB">
            <w:pPr>
              <w:jc w:val="center"/>
              <w:rPr>
                <w:rFonts w:ascii="Arial" w:hAnsi="Arial" w:cs="Arial"/>
                <w:b/>
                <w:sz w:val="20"/>
                <w:szCs w:val="20"/>
              </w:rPr>
            </w:pPr>
          </w:p>
        </w:tc>
        <w:tc>
          <w:tcPr>
            <w:tcW w:w="7261" w:type="dxa"/>
            <w:gridSpan w:val="3"/>
            <w:vAlign w:val="center"/>
          </w:tcPr>
          <w:p w:rsidR="00CB5D26" w:rsidRDefault="00CB5D26" w:rsidP="00300B4D">
            <w:pPr>
              <w:jc w:val="center"/>
              <w:rPr>
                <w:rFonts w:ascii="Arial" w:hAnsi="Arial" w:cs="Arial"/>
                <w:sz w:val="20"/>
                <w:szCs w:val="20"/>
              </w:rPr>
            </w:pPr>
            <w:r>
              <w:rPr>
                <w:rFonts w:ascii="Arial" w:hAnsi="Arial" w:cs="Arial"/>
                <w:b/>
                <w:sz w:val="20"/>
                <w:szCs w:val="20"/>
              </w:rPr>
              <w:t>Seconded / Contracted (8</w:t>
            </w:r>
            <w:r w:rsidRPr="000301DB">
              <w:rPr>
                <w:rFonts w:ascii="Arial" w:hAnsi="Arial" w:cs="Arial"/>
                <w:b/>
                <w:sz w:val="20"/>
                <w:szCs w:val="20"/>
              </w:rPr>
              <w:t>)</w:t>
            </w:r>
          </w:p>
        </w:tc>
      </w:tr>
      <w:tr w:rsidR="00CB5D26" w:rsidRPr="00837FEF" w:rsidTr="004671CB">
        <w:trPr>
          <w:trHeight w:val="421"/>
        </w:trPr>
        <w:tc>
          <w:tcPr>
            <w:tcW w:w="2518" w:type="dxa"/>
            <w:vMerge/>
            <w:vAlign w:val="center"/>
          </w:tcPr>
          <w:p w:rsidR="00CB5D26" w:rsidRDefault="00CB5D26" w:rsidP="000301DB">
            <w:pPr>
              <w:jc w:val="center"/>
              <w:rPr>
                <w:rFonts w:ascii="Arial" w:hAnsi="Arial" w:cs="Arial"/>
                <w:b/>
                <w:sz w:val="20"/>
                <w:szCs w:val="20"/>
              </w:rPr>
            </w:pPr>
          </w:p>
        </w:tc>
        <w:tc>
          <w:tcPr>
            <w:tcW w:w="3119" w:type="dxa"/>
            <w:vAlign w:val="center"/>
          </w:tcPr>
          <w:p w:rsidR="00CB5D26" w:rsidRDefault="00CB5D26" w:rsidP="00952948">
            <w:pPr>
              <w:rPr>
                <w:rFonts w:ascii="Arial" w:hAnsi="Arial" w:cs="Arial"/>
                <w:sz w:val="20"/>
                <w:szCs w:val="20"/>
              </w:rPr>
            </w:pPr>
            <w:r>
              <w:rPr>
                <w:rFonts w:ascii="Arial" w:hAnsi="Arial" w:cs="Arial"/>
                <w:sz w:val="20"/>
                <w:szCs w:val="20"/>
              </w:rPr>
              <w:t xml:space="preserve">Programme Manager </w:t>
            </w:r>
          </w:p>
          <w:p w:rsidR="00CB5D26" w:rsidRDefault="00CB5D26" w:rsidP="00952948">
            <w:pPr>
              <w:rPr>
                <w:rFonts w:ascii="Arial" w:hAnsi="Arial" w:cs="Arial"/>
                <w:sz w:val="20"/>
                <w:szCs w:val="20"/>
              </w:rPr>
            </w:pPr>
            <w:r>
              <w:rPr>
                <w:rFonts w:ascii="Arial" w:hAnsi="Arial" w:cs="Arial"/>
                <w:sz w:val="20"/>
                <w:szCs w:val="20"/>
              </w:rPr>
              <w:t>(</w:t>
            </w:r>
            <w:r w:rsidRPr="003253A4">
              <w:rPr>
                <w:rFonts w:ascii="Arial" w:hAnsi="Arial" w:cs="Arial"/>
                <w:sz w:val="20"/>
                <w:szCs w:val="20"/>
              </w:rPr>
              <w:t>EUSR-C-</w:t>
            </w:r>
            <w:r>
              <w:rPr>
                <w:rFonts w:ascii="Arial" w:hAnsi="Arial" w:cs="Arial"/>
                <w:sz w:val="20"/>
                <w:szCs w:val="20"/>
              </w:rPr>
              <w:t>PM</w:t>
            </w:r>
            <w:r w:rsidRPr="003253A4">
              <w:rPr>
                <w:rFonts w:ascii="Arial" w:hAnsi="Arial" w:cs="Arial"/>
                <w:sz w:val="20"/>
                <w:szCs w:val="20"/>
              </w:rPr>
              <w:t>-01</w:t>
            </w:r>
            <w:r>
              <w:rPr>
                <w:rFonts w:ascii="Arial" w:hAnsi="Arial" w:cs="Arial"/>
                <w:sz w:val="20"/>
                <w:szCs w:val="20"/>
              </w:rPr>
              <w:t>)</w:t>
            </w:r>
          </w:p>
        </w:tc>
        <w:tc>
          <w:tcPr>
            <w:tcW w:w="1721" w:type="dxa"/>
            <w:vMerge w:val="restart"/>
            <w:vAlign w:val="center"/>
          </w:tcPr>
          <w:p w:rsidR="00CB5D26" w:rsidRDefault="00CB5D26" w:rsidP="00CB5D26">
            <w:pPr>
              <w:jc w:val="center"/>
              <w:rPr>
                <w:rFonts w:ascii="Arial" w:hAnsi="Arial" w:cs="Arial"/>
                <w:sz w:val="20"/>
                <w:szCs w:val="20"/>
              </w:rPr>
            </w:pPr>
            <w:r>
              <w:rPr>
                <w:rFonts w:ascii="Arial" w:hAnsi="Arial" w:cs="Arial"/>
                <w:sz w:val="20"/>
                <w:szCs w:val="20"/>
              </w:rPr>
              <w:t>Kabul</w:t>
            </w:r>
          </w:p>
        </w:tc>
        <w:tc>
          <w:tcPr>
            <w:tcW w:w="2421" w:type="dxa"/>
            <w:vMerge w:val="restart"/>
            <w:vAlign w:val="center"/>
          </w:tcPr>
          <w:p w:rsidR="00CB5D26" w:rsidRDefault="00F6674C" w:rsidP="00CB5D26">
            <w:pPr>
              <w:jc w:val="center"/>
              <w:rPr>
                <w:rFonts w:ascii="Arial" w:hAnsi="Arial" w:cs="Arial"/>
                <w:sz w:val="20"/>
                <w:szCs w:val="20"/>
              </w:rPr>
            </w:pPr>
            <w:r>
              <w:rPr>
                <w:rFonts w:ascii="Arial" w:hAnsi="Arial" w:cs="Arial"/>
                <w:sz w:val="20"/>
                <w:szCs w:val="20"/>
              </w:rPr>
              <w:t>As indicated above</w:t>
            </w:r>
          </w:p>
        </w:tc>
      </w:tr>
      <w:tr w:rsidR="00CB5D26" w:rsidRPr="00837FEF" w:rsidTr="004671CB">
        <w:trPr>
          <w:trHeight w:val="421"/>
        </w:trPr>
        <w:tc>
          <w:tcPr>
            <w:tcW w:w="2518" w:type="dxa"/>
            <w:vMerge/>
            <w:vAlign w:val="center"/>
          </w:tcPr>
          <w:p w:rsidR="00CB5D26" w:rsidRDefault="00CB5D26" w:rsidP="000301DB">
            <w:pPr>
              <w:jc w:val="center"/>
              <w:rPr>
                <w:rFonts w:ascii="Arial" w:hAnsi="Arial" w:cs="Arial"/>
                <w:b/>
                <w:sz w:val="20"/>
                <w:szCs w:val="20"/>
              </w:rPr>
            </w:pPr>
          </w:p>
        </w:tc>
        <w:tc>
          <w:tcPr>
            <w:tcW w:w="3119" w:type="dxa"/>
            <w:vAlign w:val="center"/>
          </w:tcPr>
          <w:p w:rsidR="00CB5D26" w:rsidRDefault="00CB5D26" w:rsidP="00952948">
            <w:pPr>
              <w:rPr>
                <w:rFonts w:ascii="Arial" w:hAnsi="Arial" w:cs="Arial"/>
                <w:sz w:val="20"/>
                <w:szCs w:val="20"/>
              </w:rPr>
            </w:pPr>
            <w:r>
              <w:rPr>
                <w:rFonts w:ascii="Arial" w:hAnsi="Arial" w:cs="Arial"/>
                <w:sz w:val="20"/>
                <w:szCs w:val="20"/>
              </w:rPr>
              <w:t xml:space="preserve">Advisor to the National Security Council </w:t>
            </w:r>
          </w:p>
          <w:p w:rsidR="00CB5D26" w:rsidRPr="000301DB" w:rsidRDefault="00CB5D26" w:rsidP="00952948">
            <w:pPr>
              <w:rPr>
                <w:rFonts w:ascii="Arial" w:hAnsi="Arial" w:cs="Arial"/>
                <w:sz w:val="20"/>
                <w:szCs w:val="20"/>
              </w:rPr>
            </w:pPr>
            <w:r>
              <w:rPr>
                <w:rFonts w:ascii="Arial" w:hAnsi="Arial" w:cs="Arial"/>
                <w:sz w:val="20"/>
                <w:szCs w:val="20"/>
              </w:rPr>
              <w:t>(EUSR-C-NSC-02)</w:t>
            </w:r>
          </w:p>
        </w:tc>
        <w:tc>
          <w:tcPr>
            <w:tcW w:w="1721" w:type="dxa"/>
            <w:vMerge/>
            <w:vAlign w:val="center"/>
          </w:tcPr>
          <w:p w:rsidR="00CB5D26" w:rsidRDefault="00CB5D26" w:rsidP="00300B4D">
            <w:pPr>
              <w:jc w:val="both"/>
              <w:rPr>
                <w:rFonts w:ascii="Arial" w:hAnsi="Arial" w:cs="Arial"/>
                <w:sz w:val="20"/>
                <w:szCs w:val="20"/>
              </w:rPr>
            </w:pPr>
          </w:p>
        </w:tc>
        <w:tc>
          <w:tcPr>
            <w:tcW w:w="2421" w:type="dxa"/>
            <w:vMerge/>
            <w:vAlign w:val="center"/>
          </w:tcPr>
          <w:p w:rsidR="00CB5D26" w:rsidRDefault="00CB5D26" w:rsidP="00300B4D">
            <w:pPr>
              <w:jc w:val="both"/>
              <w:rPr>
                <w:rFonts w:ascii="Arial" w:hAnsi="Arial" w:cs="Arial"/>
                <w:sz w:val="20"/>
                <w:szCs w:val="20"/>
              </w:rPr>
            </w:pPr>
          </w:p>
        </w:tc>
      </w:tr>
      <w:tr w:rsidR="00CB5D26" w:rsidRPr="00837FEF" w:rsidTr="004671CB">
        <w:trPr>
          <w:trHeight w:val="421"/>
        </w:trPr>
        <w:tc>
          <w:tcPr>
            <w:tcW w:w="2518" w:type="dxa"/>
            <w:vMerge/>
            <w:vAlign w:val="center"/>
          </w:tcPr>
          <w:p w:rsidR="00CB5D26" w:rsidRDefault="00CB5D26" w:rsidP="000301DB">
            <w:pPr>
              <w:jc w:val="center"/>
              <w:rPr>
                <w:rFonts w:ascii="Arial" w:hAnsi="Arial" w:cs="Arial"/>
                <w:b/>
                <w:sz w:val="20"/>
                <w:szCs w:val="20"/>
              </w:rPr>
            </w:pPr>
          </w:p>
        </w:tc>
        <w:tc>
          <w:tcPr>
            <w:tcW w:w="3119" w:type="dxa"/>
            <w:vAlign w:val="center"/>
          </w:tcPr>
          <w:p w:rsidR="00CB5D26" w:rsidRDefault="00CB5D26" w:rsidP="00952948">
            <w:pPr>
              <w:rPr>
                <w:rFonts w:ascii="Arial" w:hAnsi="Arial" w:cs="Arial"/>
                <w:sz w:val="20"/>
                <w:szCs w:val="20"/>
              </w:rPr>
            </w:pPr>
            <w:r>
              <w:rPr>
                <w:rFonts w:ascii="Arial" w:hAnsi="Arial" w:cs="Arial"/>
                <w:sz w:val="20"/>
                <w:szCs w:val="20"/>
              </w:rPr>
              <w:t>Advisor/Mentor (Prosecutor) to A.C.J.C.</w:t>
            </w:r>
          </w:p>
          <w:p w:rsidR="00CB5D26" w:rsidRPr="000301DB" w:rsidRDefault="00CB5D26" w:rsidP="00952948">
            <w:pPr>
              <w:rPr>
                <w:rFonts w:ascii="Arial" w:hAnsi="Arial" w:cs="Arial"/>
                <w:sz w:val="20"/>
                <w:szCs w:val="20"/>
              </w:rPr>
            </w:pPr>
            <w:r>
              <w:rPr>
                <w:rFonts w:ascii="Arial" w:hAnsi="Arial" w:cs="Arial"/>
                <w:sz w:val="20"/>
                <w:szCs w:val="20"/>
              </w:rPr>
              <w:t>(EUSR-C-ACJC-03)</w:t>
            </w:r>
          </w:p>
        </w:tc>
        <w:tc>
          <w:tcPr>
            <w:tcW w:w="1721" w:type="dxa"/>
            <w:vMerge/>
            <w:vAlign w:val="center"/>
          </w:tcPr>
          <w:p w:rsidR="00CB5D26" w:rsidRDefault="00CB5D26" w:rsidP="00300B4D">
            <w:pPr>
              <w:jc w:val="both"/>
              <w:rPr>
                <w:rFonts w:ascii="Arial" w:hAnsi="Arial" w:cs="Arial"/>
                <w:sz w:val="20"/>
                <w:szCs w:val="20"/>
              </w:rPr>
            </w:pPr>
          </w:p>
        </w:tc>
        <w:tc>
          <w:tcPr>
            <w:tcW w:w="2421" w:type="dxa"/>
            <w:vMerge/>
            <w:vAlign w:val="center"/>
          </w:tcPr>
          <w:p w:rsidR="00CB5D26" w:rsidRDefault="00CB5D26" w:rsidP="00300B4D">
            <w:pPr>
              <w:jc w:val="both"/>
              <w:rPr>
                <w:rFonts w:ascii="Arial" w:hAnsi="Arial" w:cs="Arial"/>
                <w:sz w:val="20"/>
                <w:szCs w:val="20"/>
              </w:rPr>
            </w:pPr>
          </w:p>
        </w:tc>
      </w:tr>
      <w:tr w:rsidR="00CB5D26" w:rsidRPr="00837FEF" w:rsidTr="004671CB">
        <w:trPr>
          <w:trHeight w:val="421"/>
        </w:trPr>
        <w:tc>
          <w:tcPr>
            <w:tcW w:w="2518" w:type="dxa"/>
            <w:vMerge/>
            <w:vAlign w:val="center"/>
          </w:tcPr>
          <w:p w:rsidR="00CB5D26" w:rsidRDefault="00CB5D26" w:rsidP="000301DB">
            <w:pPr>
              <w:jc w:val="center"/>
              <w:rPr>
                <w:rFonts w:ascii="Arial" w:hAnsi="Arial" w:cs="Arial"/>
                <w:b/>
                <w:sz w:val="20"/>
                <w:szCs w:val="20"/>
              </w:rPr>
            </w:pPr>
          </w:p>
        </w:tc>
        <w:tc>
          <w:tcPr>
            <w:tcW w:w="3119" w:type="dxa"/>
            <w:vAlign w:val="center"/>
          </w:tcPr>
          <w:p w:rsidR="00CB5D26" w:rsidRDefault="00CB5D26" w:rsidP="00952948">
            <w:pPr>
              <w:rPr>
                <w:rFonts w:ascii="Arial" w:hAnsi="Arial" w:cs="Arial"/>
                <w:sz w:val="20"/>
                <w:szCs w:val="20"/>
              </w:rPr>
            </w:pPr>
            <w:r>
              <w:rPr>
                <w:rFonts w:ascii="Arial" w:hAnsi="Arial" w:cs="Arial"/>
                <w:sz w:val="20"/>
                <w:szCs w:val="20"/>
              </w:rPr>
              <w:t>Advisor to MOI (Deputy Minister Administration)</w:t>
            </w:r>
          </w:p>
          <w:p w:rsidR="00CB5D26" w:rsidRPr="000301DB" w:rsidRDefault="00CB5D26" w:rsidP="00952948">
            <w:pPr>
              <w:rPr>
                <w:rFonts w:ascii="Arial" w:hAnsi="Arial" w:cs="Arial"/>
                <w:sz w:val="20"/>
                <w:szCs w:val="20"/>
              </w:rPr>
            </w:pPr>
            <w:r>
              <w:rPr>
                <w:rFonts w:ascii="Arial" w:hAnsi="Arial" w:cs="Arial"/>
                <w:sz w:val="20"/>
                <w:szCs w:val="20"/>
              </w:rPr>
              <w:t>(EUSR-C-ADM-07)</w:t>
            </w:r>
          </w:p>
        </w:tc>
        <w:tc>
          <w:tcPr>
            <w:tcW w:w="1721" w:type="dxa"/>
            <w:vMerge/>
            <w:vAlign w:val="center"/>
          </w:tcPr>
          <w:p w:rsidR="00CB5D26" w:rsidRDefault="00CB5D26" w:rsidP="00300B4D">
            <w:pPr>
              <w:jc w:val="both"/>
              <w:rPr>
                <w:rFonts w:ascii="Arial" w:hAnsi="Arial" w:cs="Arial"/>
                <w:sz w:val="20"/>
                <w:szCs w:val="20"/>
              </w:rPr>
            </w:pPr>
          </w:p>
        </w:tc>
        <w:tc>
          <w:tcPr>
            <w:tcW w:w="2421" w:type="dxa"/>
            <w:vMerge/>
            <w:vAlign w:val="center"/>
          </w:tcPr>
          <w:p w:rsidR="00CB5D26" w:rsidRDefault="00CB5D26" w:rsidP="00300B4D">
            <w:pPr>
              <w:jc w:val="both"/>
              <w:rPr>
                <w:rFonts w:ascii="Arial" w:hAnsi="Arial" w:cs="Arial"/>
                <w:sz w:val="20"/>
                <w:szCs w:val="20"/>
              </w:rPr>
            </w:pPr>
          </w:p>
        </w:tc>
      </w:tr>
      <w:tr w:rsidR="00CB5D26" w:rsidRPr="00837FEF" w:rsidTr="004671CB">
        <w:trPr>
          <w:trHeight w:val="421"/>
        </w:trPr>
        <w:tc>
          <w:tcPr>
            <w:tcW w:w="2518" w:type="dxa"/>
            <w:vMerge/>
            <w:vAlign w:val="center"/>
          </w:tcPr>
          <w:p w:rsidR="00CB5D26" w:rsidRDefault="00CB5D26" w:rsidP="000301DB">
            <w:pPr>
              <w:jc w:val="center"/>
              <w:rPr>
                <w:rFonts w:ascii="Arial" w:hAnsi="Arial" w:cs="Arial"/>
                <w:b/>
                <w:sz w:val="20"/>
                <w:szCs w:val="20"/>
              </w:rPr>
            </w:pPr>
          </w:p>
        </w:tc>
        <w:tc>
          <w:tcPr>
            <w:tcW w:w="3119" w:type="dxa"/>
            <w:vAlign w:val="center"/>
          </w:tcPr>
          <w:p w:rsidR="00CB5D26" w:rsidRDefault="00CB5D26" w:rsidP="00952948">
            <w:pPr>
              <w:rPr>
                <w:rFonts w:ascii="Arial" w:hAnsi="Arial" w:cs="Arial"/>
                <w:sz w:val="20"/>
                <w:szCs w:val="20"/>
              </w:rPr>
            </w:pPr>
            <w:r>
              <w:rPr>
                <w:rFonts w:ascii="Arial" w:hAnsi="Arial" w:cs="Arial"/>
                <w:sz w:val="20"/>
                <w:szCs w:val="20"/>
              </w:rPr>
              <w:t>Advisor to MOI (Deputy Minister Security)</w:t>
            </w:r>
          </w:p>
          <w:p w:rsidR="00CB5D26" w:rsidRPr="000301DB" w:rsidRDefault="00CB5D26" w:rsidP="00952948">
            <w:pPr>
              <w:rPr>
                <w:rFonts w:ascii="Arial" w:hAnsi="Arial" w:cs="Arial"/>
                <w:sz w:val="20"/>
                <w:szCs w:val="20"/>
              </w:rPr>
            </w:pPr>
            <w:r>
              <w:rPr>
                <w:rFonts w:ascii="Arial" w:hAnsi="Arial" w:cs="Arial"/>
                <w:sz w:val="20"/>
                <w:szCs w:val="20"/>
              </w:rPr>
              <w:t>(EUSR-C-SEC-11)</w:t>
            </w:r>
          </w:p>
        </w:tc>
        <w:tc>
          <w:tcPr>
            <w:tcW w:w="1721" w:type="dxa"/>
            <w:vMerge/>
            <w:vAlign w:val="center"/>
          </w:tcPr>
          <w:p w:rsidR="00CB5D26" w:rsidRDefault="00CB5D26" w:rsidP="00300B4D">
            <w:pPr>
              <w:jc w:val="both"/>
              <w:rPr>
                <w:rFonts w:ascii="Arial" w:hAnsi="Arial" w:cs="Arial"/>
                <w:sz w:val="20"/>
                <w:szCs w:val="20"/>
              </w:rPr>
            </w:pPr>
          </w:p>
        </w:tc>
        <w:tc>
          <w:tcPr>
            <w:tcW w:w="2421" w:type="dxa"/>
            <w:vMerge/>
            <w:vAlign w:val="center"/>
          </w:tcPr>
          <w:p w:rsidR="00CB5D26" w:rsidRDefault="00CB5D26" w:rsidP="00300B4D">
            <w:pPr>
              <w:jc w:val="both"/>
              <w:rPr>
                <w:rFonts w:ascii="Arial" w:hAnsi="Arial" w:cs="Arial"/>
                <w:sz w:val="20"/>
                <w:szCs w:val="20"/>
              </w:rPr>
            </w:pPr>
          </w:p>
        </w:tc>
      </w:tr>
      <w:tr w:rsidR="00CB5D26" w:rsidRPr="00837FEF" w:rsidTr="004671CB">
        <w:trPr>
          <w:trHeight w:val="421"/>
        </w:trPr>
        <w:tc>
          <w:tcPr>
            <w:tcW w:w="2518" w:type="dxa"/>
            <w:vMerge/>
            <w:vAlign w:val="center"/>
          </w:tcPr>
          <w:p w:rsidR="00CB5D26" w:rsidRDefault="00CB5D26" w:rsidP="000301DB">
            <w:pPr>
              <w:jc w:val="center"/>
              <w:rPr>
                <w:rFonts w:ascii="Arial" w:hAnsi="Arial" w:cs="Arial"/>
                <w:b/>
                <w:sz w:val="20"/>
                <w:szCs w:val="20"/>
              </w:rPr>
            </w:pPr>
          </w:p>
        </w:tc>
        <w:tc>
          <w:tcPr>
            <w:tcW w:w="3119" w:type="dxa"/>
            <w:vAlign w:val="center"/>
          </w:tcPr>
          <w:p w:rsidR="00CB5D26" w:rsidRDefault="00CB5D26" w:rsidP="00952948">
            <w:pPr>
              <w:rPr>
                <w:rFonts w:ascii="Arial" w:hAnsi="Arial" w:cs="Arial"/>
                <w:sz w:val="20"/>
                <w:szCs w:val="20"/>
              </w:rPr>
            </w:pPr>
            <w:r>
              <w:rPr>
                <w:rFonts w:ascii="Arial" w:hAnsi="Arial" w:cs="Arial"/>
                <w:sz w:val="20"/>
                <w:szCs w:val="20"/>
              </w:rPr>
              <w:t>Advisor to MOI (Anti-Crime)</w:t>
            </w:r>
          </w:p>
          <w:p w:rsidR="00CB5D26" w:rsidRPr="000301DB" w:rsidRDefault="00CB5D26" w:rsidP="00952948">
            <w:pPr>
              <w:rPr>
                <w:rFonts w:ascii="Arial" w:hAnsi="Arial" w:cs="Arial"/>
                <w:sz w:val="20"/>
                <w:szCs w:val="20"/>
              </w:rPr>
            </w:pPr>
            <w:r>
              <w:rPr>
                <w:rFonts w:ascii="Arial" w:hAnsi="Arial" w:cs="Arial"/>
                <w:sz w:val="20"/>
                <w:szCs w:val="20"/>
              </w:rPr>
              <w:t>(EUSR-C-ACRI-13)</w:t>
            </w:r>
          </w:p>
        </w:tc>
        <w:tc>
          <w:tcPr>
            <w:tcW w:w="1721" w:type="dxa"/>
            <w:vMerge/>
            <w:vAlign w:val="center"/>
          </w:tcPr>
          <w:p w:rsidR="00CB5D26" w:rsidRDefault="00CB5D26" w:rsidP="00300B4D">
            <w:pPr>
              <w:jc w:val="both"/>
              <w:rPr>
                <w:rFonts w:ascii="Arial" w:hAnsi="Arial" w:cs="Arial"/>
                <w:sz w:val="20"/>
                <w:szCs w:val="20"/>
              </w:rPr>
            </w:pPr>
          </w:p>
        </w:tc>
        <w:tc>
          <w:tcPr>
            <w:tcW w:w="2421" w:type="dxa"/>
            <w:vMerge/>
            <w:vAlign w:val="center"/>
          </w:tcPr>
          <w:p w:rsidR="00CB5D26" w:rsidRDefault="00CB5D26" w:rsidP="00300B4D">
            <w:pPr>
              <w:jc w:val="both"/>
              <w:rPr>
                <w:rFonts w:ascii="Arial" w:hAnsi="Arial" w:cs="Arial"/>
                <w:sz w:val="20"/>
                <w:szCs w:val="20"/>
              </w:rPr>
            </w:pPr>
          </w:p>
        </w:tc>
      </w:tr>
      <w:tr w:rsidR="00CB5D26" w:rsidRPr="00837FEF" w:rsidTr="004671CB">
        <w:trPr>
          <w:trHeight w:val="421"/>
        </w:trPr>
        <w:tc>
          <w:tcPr>
            <w:tcW w:w="2518" w:type="dxa"/>
            <w:vMerge/>
            <w:vAlign w:val="center"/>
          </w:tcPr>
          <w:p w:rsidR="00CB5D26" w:rsidRDefault="00CB5D26" w:rsidP="000301DB">
            <w:pPr>
              <w:jc w:val="center"/>
              <w:rPr>
                <w:rFonts w:ascii="Arial" w:hAnsi="Arial" w:cs="Arial"/>
                <w:b/>
                <w:sz w:val="20"/>
                <w:szCs w:val="20"/>
              </w:rPr>
            </w:pPr>
          </w:p>
        </w:tc>
        <w:tc>
          <w:tcPr>
            <w:tcW w:w="3119" w:type="dxa"/>
            <w:vAlign w:val="center"/>
          </w:tcPr>
          <w:p w:rsidR="004671CB" w:rsidRDefault="00CB5D26" w:rsidP="00952948">
            <w:pPr>
              <w:rPr>
                <w:rFonts w:ascii="Arial" w:hAnsi="Arial" w:cs="Arial"/>
                <w:sz w:val="20"/>
                <w:szCs w:val="20"/>
              </w:rPr>
            </w:pPr>
            <w:r>
              <w:rPr>
                <w:rFonts w:ascii="Arial" w:hAnsi="Arial" w:cs="Arial"/>
                <w:sz w:val="20"/>
                <w:szCs w:val="20"/>
              </w:rPr>
              <w:t>Finance and Administrative Officer – Deputy</w:t>
            </w:r>
            <w:r w:rsidR="004671CB">
              <w:rPr>
                <w:rFonts w:ascii="Arial" w:hAnsi="Arial" w:cs="Arial"/>
                <w:sz w:val="20"/>
                <w:szCs w:val="20"/>
              </w:rPr>
              <w:t xml:space="preserve"> *)</w:t>
            </w:r>
          </w:p>
          <w:p w:rsidR="00CB5D26" w:rsidRPr="000301DB" w:rsidRDefault="00CB5D26" w:rsidP="00952948">
            <w:pPr>
              <w:rPr>
                <w:rFonts w:ascii="Arial" w:hAnsi="Arial" w:cs="Arial"/>
                <w:sz w:val="20"/>
                <w:szCs w:val="20"/>
              </w:rPr>
            </w:pPr>
            <w:r>
              <w:rPr>
                <w:rFonts w:ascii="Arial" w:hAnsi="Arial" w:cs="Arial"/>
                <w:sz w:val="20"/>
                <w:szCs w:val="20"/>
              </w:rPr>
              <w:t>(EUSR-C-FAO-02)</w:t>
            </w:r>
          </w:p>
        </w:tc>
        <w:tc>
          <w:tcPr>
            <w:tcW w:w="1721" w:type="dxa"/>
            <w:vMerge/>
            <w:vAlign w:val="center"/>
          </w:tcPr>
          <w:p w:rsidR="00CB5D26" w:rsidRDefault="00CB5D26" w:rsidP="00300B4D">
            <w:pPr>
              <w:jc w:val="both"/>
              <w:rPr>
                <w:rFonts w:ascii="Arial" w:hAnsi="Arial" w:cs="Arial"/>
                <w:sz w:val="20"/>
                <w:szCs w:val="20"/>
              </w:rPr>
            </w:pPr>
          </w:p>
        </w:tc>
        <w:tc>
          <w:tcPr>
            <w:tcW w:w="2421" w:type="dxa"/>
            <w:vMerge/>
            <w:vAlign w:val="center"/>
          </w:tcPr>
          <w:p w:rsidR="00CB5D26" w:rsidRDefault="00CB5D26" w:rsidP="00300B4D">
            <w:pPr>
              <w:jc w:val="both"/>
              <w:rPr>
                <w:rFonts w:ascii="Arial" w:hAnsi="Arial" w:cs="Arial"/>
                <w:sz w:val="20"/>
                <w:szCs w:val="20"/>
              </w:rPr>
            </w:pPr>
          </w:p>
        </w:tc>
      </w:tr>
      <w:tr w:rsidR="00CB5D26" w:rsidRPr="00837FEF" w:rsidTr="004671CB">
        <w:trPr>
          <w:trHeight w:val="421"/>
        </w:trPr>
        <w:tc>
          <w:tcPr>
            <w:tcW w:w="2518" w:type="dxa"/>
            <w:vMerge/>
            <w:vAlign w:val="center"/>
          </w:tcPr>
          <w:p w:rsidR="00CB5D26" w:rsidRDefault="00CB5D26" w:rsidP="000301DB">
            <w:pPr>
              <w:jc w:val="center"/>
              <w:rPr>
                <w:rFonts w:ascii="Arial" w:hAnsi="Arial" w:cs="Arial"/>
                <w:b/>
                <w:sz w:val="20"/>
                <w:szCs w:val="20"/>
              </w:rPr>
            </w:pPr>
          </w:p>
        </w:tc>
        <w:tc>
          <w:tcPr>
            <w:tcW w:w="3119" w:type="dxa"/>
            <w:vAlign w:val="center"/>
          </w:tcPr>
          <w:p w:rsidR="00CB5D26" w:rsidRPr="000301DB" w:rsidRDefault="00CB5D26" w:rsidP="004671CB">
            <w:pPr>
              <w:rPr>
                <w:rFonts w:ascii="Arial" w:hAnsi="Arial" w:cs="Arial"/>
                <w:sz w:val="20"/>
                <w:szCs w:val="20"/>
              </w:rPr>
            </w:pPr>
            <w:r>
              <w:rPr>
                <w:rFonts w:ascii="Arial" w:hAnsi="Arial" w:cs="Arial"/>
                <w:sz w:val="20"/>
                <w:szCs w:val="20"/>
              </w:rPr>
              <w:t>Mission Security Officer – Deputy</w:t>
            </w:r>
            <w:r w:rsidR="004671CB">
              <w:rPr>
                <w:rFonts w:ascii="Arial" w:hAnsi="Arial" w:cs="Arial"/>
                <w:sz w:val="20"/>
                <w:szCs w:val="20"/>
              </w:rPr>
              <w:t xml:space="preserve"> *) </w:t>
            </w:r>
            <w:r>
              <w:rPr>
                <w:rFonts w:ascii="Arial" w:hAnsi="Arial" w:cs="Arial"/>
                <w:sz w:val="20"/>
                <w:szCs w:val="20"/>
              </w:rPr>
              <w:t>(EUSR-C-MSO-02)</w:t>
            </w:r>
          </w:p>
        </w:tc>
        <w:tc>
          <w:tcPr>
            <w:tcW w:w="1721" w:type="dxa"/>
            <w:vMerge/>
            <w:vAlign w:val="center"/>
          </w:tcPr>
          <w:p w:rsidR="00CB5D26" w:rsidRDefault="00CB5D26" w:rsidP="00300B4D">
            <w:pPr>
              <w:jc w:val="both"/>
              <w:rPr>
                <w:rFonts w:ascii="Arial" w:hAnsi="Arial" w:cs="Arial"/>
                <w:sz w:val="20"/>
                <w:szCs w:val="20"/>
              </w:rPr>
            </w:pPr>
          </w:p>
        </w:tc>
        <w:tc>
          <w:tcPr>
            <w:tcW w:w="2421" w:type="dxa"/>
            <w:vMerge/>
            <w:vAlign w:val="center"/>
          </w:tcPr>
          <w:p w:rsidR="00CB5D26" w:rsidRDefault="00CB5D26" w:rsidP="00300B4D">
            <w:pPr>
              <w:jc w:val="both"/>
              <w:rPr>
                <w:rFonts w:ascii="Arial" w:hAnsi="Arial" w:cs="Arial"/>
                <w:sz w:val="20"/>
                <w:szCs w:val="20"/>
              </w:rPr>
            </w:pPr>
          </w:p>
        </w:tc>
      </w:tr>
      <w:tr w:rsidR="00CB5D26" w:rsidRPr="00837FEF" w:rsidTr="004A5526">
        <w:trPr>
          <w:trHeight w:val="421"/>
        </w:trPr>
        <w:tc>
          <w:tcPr>
            <w:tcW w:w="2518" w:type="dxa"/>
            <w:vMerge/>
            <w:vAlign w:val="center"/>
          </w:tcPr>
          <w:p w:rsidR="00CB5D26" w:rsidRDefault="00CB5D26" w:rsidP="000301DB">
            <w:pPr>
              <w:jc w:val="center"/>
              <w:rPr>
                <w:rFonts w:ascii="Arial" w:hAnsi="Arial" w:cs="Arial"/>
                <w:b/>
                <w:sz w:val="20"/>
                <w:szCs w:val="20"/>
              </w:rPr>
            </w:pPr>
          </w:p>
        </w:tc>
        <w:tc>
          <w:tcPr>
            <w:tcW w:w="7261" w:type="dxa"/>
            <w:gridSpan w:val="3"/>
            <w:vAlign w:val="center"/>
          </w:tcPr>
          <w:p w:rsidR="00CB5D26" w:rsidRPr="00952948" w:rsidRDefault="00CB5D26" w:rsidP="00364CEE">
            <w:pPr>
              <w:jc w:val="center"/>
              <w:rPr>
                <w:rFonts w:ascii="Arial" w:hAnsi="Arial" w:cs="Arial"/>
                <w:b/>
                <w:sz w:val="20"/>
                <w:szCs w:val="20"/>
              </w:rPr>
            </w:pPr>
            <w:r w:rsidRPr="00952948">
              <w:rPr>
                <w:rFonts w:ascii="Arial" w:hAnsi="Arial" w:cs="Arial"/>
                <w:b/>
                <w:sz w:val="20"/>
                <w:szCs w:val="20"/>
              </w:rPr>
              <w:t>Seconded (</w:t>
            </w:r>
            <w:r w:rsidR="00364CEE">
              <w:rPr>
                <w:rFonts w:ascii="Arial" w:hAnsi="Arial" w:cs="Arial"/>
                <w:b/>
                <w:sz w:val="20"/>
                <w:szCs w:val="20"/>
              </w:rPr>
              <w:t>10</w:t>
            </w:r>
            <w:r w:rsidRPr="00952948">
              <w:rPr>
                <w:rFonts w:ascii="Arial" w:hAnsi="Arial" w:cs="Arial"/>
                <w:b/>
                <w:sz w:val="20"/>
                <w:szCs w:val="20"/>
              </w:rPr>
              <w:t>)</w:t>
            </w:r>
          </w:p>
        </w:tc>
      </w:tr>
      <w:tr w:rsidR="00CB5D26" w:rsidRPr="00837FEF" w:rsidTr="00CB5D26">
        <w:trPr>
          <w:trHeight w:val="421"/>
        </w:trPr>
        <w:tc>
          <w:tcPr>
            <w:tcW w:w="2518" w:type="dxa"/>
            <w:vMerge/>
            <w:vAlign w:val="center"/>
          </w:tcPr>
          <w:p w:rsidR="00CB5D26" w:rsidRDefault="00CB5D26" w:rsidP="000301DB">
            <w:pPr>
              <w:jc w:val="center"/>
              <w:rPr>
                <w:rFonts w:ascii="Arial" w:hAnsi="Arial" w:cs="Arial"/>
                <w:b/>
                <w:sz w:val="20"/>
                <w:szCs w:val="20"/>
              </w:rPr>
            </w:pPr>
          </w:p>
        </w:tc>
        <w:tc>
          <w:tcPr>
            <w:tcW w:w="3119" w:type="dxa"/>
            <w:vAlign w:val="center"/>
          </w:tcPr>
          <w:p w:rsidR="00CB5D26" w:rsidRDefault="00CB5D26" w:rsidP="00952948">
            <w:pPr>
              <w:rPr>
                <w:rFonts w:ascii="Arial" w:hAnsi="Arial" w:cs="Arial"/>
                <w:sz w:val="20"/>
                <w:szCs w:val="20"/>
              </w:rPr>
            </w:pPr>
            <w:r>
              <w:rPr>
                <w:rFonts w:ascii="Arial" w:hAnsi="Arial" w:cs="Arial"/>
                <w:sz w:val="20"/>
                <w:szCs w:val="20"/>
              </w:rPr>
              <w:t>Advisor/Mentor (Prosecutor) to A.C.J.C.</w:t>
            </w:r>
          </w:p>
          <w:p w:rsidR="00CB5D26" w:rsidRDefault="00B2625B" w:rsidP="00E151BA">
            <w:pPr>
              <w:rPr>
                <w:rFonts w:ascii="Arial" w:hAnsi="Arial" w:cs="Arial"/>
                <w:sz w:val="20"/>
                <w:szCs w:val="20"/>
              </w:rPr>
            </w:pPr>
            <w:r>
              <w:rPr>
                <w:rFonts w:ascii="Arial" w:hAnsi="Arial" w:cs="Arial"/>
                <w:sz w:val="20"/>
                <w:szCs w:val="20"/>
              </w:rPr>
              <w:t>(EUSR-S</w:t>
            </w:r>
            <w:r w:rsidR="00CB5D26">
              <w:rPr>
                <w:rFonts w:ascii="Arial" w:hAnsi="Arial" w:cs="Arial"/>
                <w:sz w:val="20"/>
                <w:szCs w:val="20"/>
              </w:rPr>
              <w:t>-ACJC-04</w:t>
            </w:r>
            <w:r w:rsidR="00E151BA">
              <w:rPr>
                <w:rFonts w:ascii="Arial" w:hAnsi="Arial" w:cs="Arial"/>
                <w:sz w:val="20"/>
                <w:szCs w:val="20"/>
              </w:rPr>
              <w:t>,05,06</w:t>
            </w:r>
            <w:r w:rsidR="00CB5D26">
              <w:rPr>
                <w:rFonts w:ascii="Arial" w:hAnsi="Arial" w:cs="Arial"/>
                <w:sz w:val="20"/>
                <w:szCs w:val="20"/>
              </w:rPr>
              <w:t>)</w:t>
            </w:r>
          </w:p>
        </w:tc>
        <w:tc>
          <w:tcPr>
            <w:tcW w:w="1721" w:type="dxa"/>
            <w:vMerge w:val="restart"/>
            <w:vAlign w:val="center"/>
          </w:tcPr>
          <w:p w:rsidR="00CB5D26" w:rsidRDefault="00CB5D26" w:rsidP="00CB5D26">
            <w:pPr>
              <w:jc w:val="center"/>
              <w:rPr>
                <w:rFonts w:ascii="Arial" w:hAnsi="Arial" w:cs="Arial"/>
                <w:sz w:val="20"/>
                <w:szCs w:val="20"/>
              </w:rPr>
            </w:pPr>
            <w:r>
              <w:rPr>
                <w:rFonts w:ascii="Arial" w:hAnsi="Arial" w:cs="Arial"/>
                <w:sz w:val="20"/>
                <w:szCs w:val="20"/>
              </w:rPr>
              <w:t>Kabul</w:t>
            </w:r>
          </w:p>
        </w:tc>
        <w:tc>
          <w:tcPr>
            <w:tcW w:w="2421" w:type="dxa"/>
            <w:vMerge w:val="restart"/>
            <w:vAlign w:val="center"/>
          </w:tcPr>
          <w:p w:rsidR="00CB5D26" w:rsidRDefault="00F6674C" w:rsidP="00CB5D26">
            <w:pPr>
              <w:jc w:val="center"/>
              <w:rPr>
                <w:rFonts w:ascii="Arial" w:hAnsi="Arial" w:cs="Arial"/>
                <w:sz w:val="20"/>
                <w:szCs w:val="20"/>
              </w:rPr>
            </w:pPr>
            <w:r>
              <w:rPr>
                <w:rFonts w:ascii="Arial" w:hAnsi="Arial" w:cs="Arial"/>
                <w:sz w:val="20"/>
                <w:szCs w:val="20"/>
              </w:rPr>
              <w:t>As indicated above</w:t>
            </w:r>
          </w:p>
        </w:tc>
      </w:tr>
      <w:tr w:rsidR="00CB5D26" w:rsidRPr="00837FEF" w:rsidTr="00CB5D26">
        <w:trPr>
          <w:trHeight w:val="421"/>
        </w:trPr>
        <w:tc>
          <w:tcPr>
            <w:tcW w:w="2518" w:type="dxa"/>
            <w:vMerge/>
            <w:vAlign w:val="center"/>
          </w:tcPr>
          <w:p w:rsidR="00CB5D26" w:rsidRDefault="00CB5D26" w:rsidP="000301DB">
            <w:pPr>
              <w:jc w:val="center"/>
              <w:rPr>
                <w:rFonts w:ascii="Arial" w:hAnsi="Arial" w:cs="Arial"/>
                <w:b/>
                <w:sz w:val="20"/>
                <w:szCs w:val="20"/>
              </w:rPr>
            </w:pPr>
          </w:p>
        </w:tc>
        <w:tc>
          <w:tcPr>
            <w:tcW w:w="3119" w:type="dxa"/>
            <w:vAlign w:val="center"/>
          </w:tcPr>
          <w:p w:rsidR="00CB5D26" w:rsidRDefault="00CB5D26" w:rsidP="00952948">
            <w:pPr>
              <w:rPr>
                <w:rFonts w:ascii="Arial" w:hAnsi="Arial" w:cs="Arial"/>
                <w:sz w:val="20"/>
                <w:szCs w:val="20"/>
              </w:rPr>
            </w:pPr>
            <w:r>
              <w:rPr>
                <w:rFonts w:ascii="Arial" w:hAnsi="Arial" w:cs="Arial"/>
                <w:sz w:val="20"/>
                <w:szCs w:val="20"/>
              </w:rPr>
              <w:t>Advisor to MOI (Deputy Minister Administration)</w:t>
            </w:r>
          </w:p>
          <w:p w:rsidR="00CB5D26" w:rsidRDefault="00B2625B" w:rsidP="00E151BA">
            <w:pPr>
              <w:rPr>
                <w:rFonts w:ascii="Arial" w:hAnsi="Arial" w:cs="Arial"/>
                <w:sz w:val="20"/>
                <w:szCs w:val="20"/>
              </w:rPr>
            </w:pPr>
            <w:r>
              <w:rPr>
                <w:rFonts w:ascii="Arial" w:hAnsi="Arial" w:cs="Arial"/>
                <w:sz w:val="20"/>
                <w:szCs w:val="20"/>
              </w:rPr>
              <w:t>(EUSR-S</w:t>
            </w:r>
            <w:r w:rsidR="00CB5D26">
              <w:rPr>
                <w:rFonts w:ascii="Arial" w:hAnsi="Arial" w:cs="Arial"/>
                <w:sz w:val="20"/>
                <w:szCs w:val="20"/>
              </w:rPr>
              <w:t>-ADM-08</w:t>
            </w:r>
            <w:r w:rsidR="0056489F">
              <w:rPr>
                <w:rFonts w:ascii="Arial" w:hAnsi="Arial" w:cs="Arial"/>
                <w:sz w:val="20"/>
                <w:szCs w:val="20"/>
              </w:rPr>
              <w:t>,09</w:t>
            </w:r>
            <w:r w:rsidR="00CB5D26">
              <w:rPr>
                <w:rFonts w:ascii="Arial" w:hAnsi="Arial" w:cs="Arial"/>
                <w:sz w:val="20"/>
                <w:szCs w:val="20"/>
              </w:rPr>
              <w:t>)</w:t>
            </w:r>
          </w:p>
        </w:tc>
        <w:tc>
          <w:tcPr>
            <w:tcW w:w="1721" w:type="dxa"/>
            <w:vMerge/>
            <w:vAlign w:val="center"/>
          </w:tcPr>
          <w:p w:rsidR="00CB5D26" w:rsidRDefault="00CB5D26" w:rsidP="00300B4D">
            <w:pPr>
              <w:jc w:val="both"/>
              <w:rPr>
                <w:rFonts w:ascii="Arial" w:hAnsi="Arial" w:cs="Arial"/>
                <w:sz w:val="20"/>
                <w:szCs w:val="20"/>
              </w:rPr>
            </w:pPr>
          </w:p>
        </w:tc>
        <w:tc>
          <w:tcPr>
            <w:tcW w:w="2421" w:type="dxa"/>
            <w:vMerge/>
            <w:vAlign w:val="center"/>
          </w:tcPr>
          <w:p w:rsidR="00CB5D26" w:rsidRDefault="00CB5D26" w:rsidP="00300B4D">
            <w:pPr>
              <w:jc w:val="both"/>
              <w:rPr>
                <w:rFonts w:ascii="Arial" w:hAnsi="Arial" w:cs="Arial"/>
                <w:sz w:val="20"/>
                <w:szCs w:val="20"/>
              </w:rPr>
            </w:pPr>
          </w:p>
        </w:tc>
      </w:tr>
      <w:tr w:rsidR="00E151BA" w:rsidRPr="00837FEF" w:rsidTr="00CB5D26">
        <w:trPr>
          <w:trHeight w:val="421"/>
        </w:trPr>
        <w:tc>
          <w:tcPr>
            <w:tcW w:w="2518" w:type="dxa"/>
            <w:vMerge/>
            <w:vAlign w:val="center"/>
          </w:tcPr>
          <w:p w:rsidR="00E151BA" w:rsidRDefault="00E151BA" w:rsidP="000301DB">
            <w:pPr>
              <w:jc w:val="center"/>
              <w:rPr>
                <w:rFonts w:ascii="Arial" w:hAnsi="Arial" w:cs="Arial"/>
                <w:b/>
                <w:sz w:val="20"/>
                <w:szCs w:val="20"/>
              </w:rPr>
            </w:pPr>
          </w:p>
        </w:tc>
        <w:tc>
          <w:tcPr>
            <w:tcW w:w="3119" w:type="dxa"/>
            <w:vAlign w:val="center"/>
          </w:tcPr>
          <w:p w:rsidR="00E151BA" w:rsidRDefault="00E151BA" w:rsidP="00E151BA">
            <w:pPr>
              <w:rPr>
                <w:rFonts w:ascii="Arial" w:hAnsi="Arial" w:cs="Arial"/>
                <w:sz w:val="20"/>
                <w:szCs w:val="20"/>
              </w:rPr>
            </w:pPr>
            <w:r>
              <w:rPr>
                <w:rFonts w:ascii="Arial" w:hAnsi="Arial" w:cs="Arial"/>
                <w:sz w:val="20"/>
                <w:szCs w:val="20"/>
              </w:rPr>
              <w:t>Advisor to MOI (Deputy Minister Administration)</w:t>
            </w:r>
          </w:p>
          <w:p w:rsidR="00E151BA" w:rsidRDefault="00E151BA" w:rsidP="00E151BA">
            <w:pPr>
              <w:rPr>
                <w:rFonts w:ascii="Arial" w:hAnsi="Arial" w:cs="Arial"/>
                <w:sz w:val="20"/>
                <w:szCs w:val="20"/>
              </w:rPr>
            </w:pPr>
            <w:r>
              <w:rPr>
                <w:rFonts w:ascii="Arial" w:hAnsi="Arial" w:cs="Arial"/>
                <w:sz w:val="20"/>
                <w:szCs w:val="20"/>
              </w:rPr>
              <w:t>(EUSR-S-ADM-10)</w:t>
            </w:r>
          </w:p>
        </w:tc>
        <w:tc>
          <w:tcPr>
            <w:tcW w:w="1721" w:type="dxa"/>
            <w:vMerge/>
            <w:vAlign w:val="center"/>
          </w:tcPr>
          <w:p w:rsidR="00E151BA" w:rsidRDefault="00E151BA" w:rsidP="00300B4D">
            <w:pPr>
              <w:jc w:val="both"/>
              <w:rPr>
                <w:rFonts w:ascii="Arial" w:hAnsi="Arial" w:cs="Arial"/>
                <w:sz w:val="20"/>
                <w:szCs w:val="20"/>
              </w:rPr>
            </w:pPr>
          </w:p>
        </w:tc>
        <w:tc>
          <w:tcPr>
            <w:tcW w:w="2421" w:type="dxa"/>
            <w:vMerge/>
            <w:vAlign w:val="center"/>
          </w:tcPr>
          <w:p w:rsidR="00E151BA" w:rsidRDefault="00E151BA" w:rsidP="00300B4D">
            <w:pPr>
              <w:jc w:val="both"/>
              <w:rPr>
                <w:rFonts w:ascii="Arial" w:hAnsi="Arial" w:cs="Arial"/>
                <w:sz w:val="20"/>
                <w:szCs w:val="20"/>
              </w:rPr>
            </w:pPr>
          </w:p>
        </w:tc>
      </w:tr>
      <w:tr w:rsidR="00CB5D26" w:rsidRPr="00837FEF" w:rsidTr="00CB5D26">
        <w:trPr>
          <w:trHeight w:val="421"/>
        </w:trPr>
        <w:tc>
          <w:tcPr>
            <w:tcW w:w="2518" w:type="dxa"/>
            <w:vMerge/>
            <w:vAlign w:val="center"/>
          </w:tcPr>
          <w:p w:rsidR="00CB5D26" w:rsidRDefault="00CB5D26" w:rsidP="000301DB">
            <w:pPr>
              <w:jc w:val="center"/>
              <w:rPr>
                <w:rFonts w:ascii="Arial" w:hAnsi="Arial" w:cs="Arial"/>
                <w:b/>
                <w:sz w:val="20"/>
                <w:szCs w:val="20"/>
              </w:rPr>
            </w:pPr>
          </w:p>
        </w:tc>
        <w:tc>
          <w:tcPr>
            <w:tcW w:w="3119" w:type="dxa"/>
            <w:vAlign w:val="center"/>
          </w:tcPr>
          <w:p w:rsidR="00CB5D26" w:rsidRDefault="00CB5D26" w:rsidP="00952948">
            <w:pPr>
              <w:rPr>
                <w:rFonts w:ascii="Arial" w:hAnsi="Arial" w:cs="Arial"/>
                <w:sz w:val="20"/>
                <w:szCs w:val="20"/>
              </w:rPr>
            </w:pPr>
            <w:r>
              <w:rPr>
                <w:rFonts w:ascii="Arial" w:hAnsi="Arial" w:cs="Arial"/>
                <w:sz w:val="20"/>
                <w:szCs w:val="20"/>
              </w:rPr>
              <w:t>Advisor to MOI (Deputy Minister Security)</w:t>
            </w:r>
          </w:p>
          <w:p w:rsidR="00CB5D26" w:rsidRDefault="00CB5D26" w:rsidP="00952948">
            <w:pPr>
              <w:rPr>
                <w:rFonts w:ascii="Arial" w:hAnsi="Arial" w:cs="Arial"/>
                <w:sz w:val="20"/>
                <w:szCs w:val="20"/>
              </w:rPr>
            </w:pPr>
            <w:r>
              <w:rPr>
                <w:rFonts w:ascii="Arial" w:hAnsi="Arial" w:cs="Arial"/>
                <w:sz w:val="20"/>
                <w:szCs w:val="20"/>
              </w:rPr>
              <w:t>(EUSR-S-SEC-12)</w:t>
            </w:r>
          </w:p>
        </w:tc>
        <w:tc>
          <w:tcPr>
            <w:tcW w:w="1721" w:type="dxa"/>
            <w:vMerge/>
            <w:vAlign w:val="center"/>
          </w:tcPr>
          <w:p w:rsidR="00CB5D26" w:rsidRDefault="00CB5D26" w:rsidP="00300B4D">
            <w:pPr>
              <w:jc w:val="both"/>
              <w:rPr>
                <w:rFonts w:ascii="Arial" w:hAnsi="Arial" w:cs="Arial"/>
                <w:sz w:val="20"/>
                <w:szCs w:val="20"/>
              </w:rPr>
            </w:pPr>
          </w:p>
        </w:tc>
        <w:tc>
          <w:tcPr>
            <w:tcW w:w="2421" w:type="dxa"/>
            <w:vMerge/>
            <w:vAlign w:val="center"/>
          </w:tcPr>
          <w:p w:rsidR="00CB5D26" w:rsidRDefault="00CB5D26" w:rsidP="00300B4D">
            <w:pPr>
              <w:jc w:val="both"/>
              <w:rPr>
                <w:rFonts w:ascii="Arial" w:hAnsi="Arial" w:cs="Arial"/>
                <w:sz w:val="20"/>
                <w:szCs w:val="20"/>
              </w:rPr>
            </w:pPr>
          </w:p>
        </w:tc>
      </w:tr>
      <w:tr w:rsidR="00CB5D26" w:rsidRPr="00837FEF" w:rsidTr="00CB5D26">
        <w:trPr>
          <w:trHeight w:val="421"/>
        </w:trPr>
        <w:tc>
          <w:tcPr>
            <w:tcW w:w="2518" w:type="dxa"/>
            <w:vMerge/>
            <w:vAlign w:val="center"/>
          </w:tcPr>
          <w:p w:rsidR="00CB5D26" w:rsidRDefault="00CB5D26" w:rsidP="000301DB">
            <w:pPr>
              <w:jc w:val="center"/>
              <w:rPr>
                <w:rFonts w:ascii="Arial" w:hAnsi="Arial" w:cs="Arial"/>
                <w:b/>
                <w:sz w:val="20"/>
                <w:szCs w:val="20"/>
              </w:rPr>
            </w:pPr>
          </w:p>
        </w:tc>
        <w:tc>
          <w:tcPr>
            <w:tcW w:w="3119" w:type="dxa"/>
            <w:vAlign w:val="center"/>
          </w:tcPr>
          <w:p w:rsidR="00CB5D26" w:rsidRDefault="00CB5D26" w:rsidP="00952948">
            <w:pPr>
              <w:rPr>
                <w:rFonts w:ascii="Arial" w:hAnsi="Arial" w:cs="Arial"/>
                <w:sz w:val="20"/>
                <w:szCs w:val="20"/>
              </w:rPr>
            </w:pPr>
            <w:r>
              <w:rPr>
                <w:rFonts w:ascii="Arial" w:hAnsi="Arial" w:cs="Arial"/>
                <w:sz w:val="20"/>
                <w:szCs w:val="20"/>
              </w:rPr>
              <w:t>Advisor to MOI (Anti-Crime)</w:t>
            </w:r>
          </w:p>
          <w:p w:rsidR="00CB5D26" w:rsidRDefault="00B2625B" w:rsidP="00E151BA">
            <w:pPr>
              <w:rPr>
                <w:rFonts w:ascii="Arial" w:hAnsi="Arial" w:cs="Arial"/>
                <w:sz w:val="20"/>
                <w:szCs w:val="20"/>
              </w:rPr>
            </w:pPr>
            <w:r>
              <w:rPr>
                <w:rFonts w:ascii="Arial" w:hAnsi="Arial" w:cs="Arial"/>
                <w:sz w:val="20"/>
                <w:szCs w:val="20"/>
              </w:rPr>
              <w:t>(EUSR-S</w:t>
            </w:r>
            <w:r w:rsidR="00CB5D26">
              <w:rPr>
                <w:rFonts w:ascii="Arial" w:hAnsi="Arial" w:cs="Arial"/>
                <w:sz w:val="20"/>
                <w:szCs w:val="20"/>
              </w:rPr>
              <w:t>-ACRI-14)</w:t>
            </w:r>
          </w:p>
        </w:tc>
        <w:tc>
          <w:tcPr>
            <w:tcW w:w="1721" w:type="dxa"/>
            <w:vMerge/>
            <w:vAlign w:val="center"/>
          </w:tcPr>
          <w:p w:rsidR="00CB5D26" w:rsidRDefault="00CB5D26" w:rsidP="00300B4D">
            <w:pPr>
              <w:jc w:val="both"/>
              <w:rPr>
                <w:rFonts w:ascii="Arial" w:hAnsi="Arial" w:cs="Arial"/>
                <w:sz w:val="20"/>
                <w:szCs w:val="20"/>
              </w:rPr>
            </w:pPr>
          </w:p>
        </w:tc>
        <w:tc>
          <w:tcPr>
            <w:tcW w:w="2421" w:type="dxa"/>
            <w:vMerge/>
            <w:vAlign w:val="center"/>
          </w:tcPr>
          <w:p w:rsidR="00CB5D26" w:rsidRDefault="00CB5D26" w:rsidP="00300B4D">
            <w:pPr>
              <w:jc w:val="both"/>
              <w:rPr>
                <w:rFonts w:ascii="Arial" w:hAnsi="Arial" w:cs="Arial"/>
                <w:sz w:val="20"/>
                <w:szCs w:val="20"/>
              </w:rPr>
            </w:pPr>
          </w:p>
        </w:tc>
      </w:tr>
      <w:tr w:rsidR="00E21AE9" w:rsidRPr="00837FEF" w:rsidTr="00CB5D26">
        <w:trPr>
          <w:trHeight w:val="421"/>
        </w:trPr>
        <w:tc>
          <w:tcPr>
            <w:tcW w:w="2518" w:type="dxa"/>
            <w:vMerge w:val="restart"/>
            <w:vAlign w:val="center"/>
          </w:tcPr>
          <w:p w:rsidR="00E21AE9" w:rsidRDefault="00E21AE9" w:rsidP="000301DB">
            <w:pPr>
              <w:jc w:val="center"/>
              <w:rPr>
                <w:rFonts w:ascii="Arial" w:hAnsi="Arial" w:cs="Arial"/>
                <w:b/>
                <w:sz w:val="20"/>
                <w:szCs w:val="20"/>
              </w:rPr>
            </w:pPr>
          </w:p>
        </w:tc>
        <w:tc>
          <w:tcPr>
            <w:tcW w:w="3119" w:type="dxa"/>
            <w:vAlign w:val="center"/>
          </w:tcPr>
          <w:p w:rsidR="00E21AE9" w:rsidRDefault="00E21AE9" w:rsidP="00E151BA">
            <w:pPr>
              <w:rPr>
                <w:rFonts w:ascii="Arial" w:hAnsi="Arial" w:cs="Arial"/>
                <w:sz w:val="20"/>
                <w:szCs w:val="20"/>
              </w:rPr>
            </w:pPr>
            <w:r>
              <w:rPr>
                <w:rFonts w:ascii="Arial" w:hAnsi="Arial" w:cs="Arial"/>
                <w:sz w:val="20"/>
                <w:szCs w:val="20"/>
              </w:rPr>
              <w:t>Advisor to MOI (Anti-Crime)</w:t>
            </w:r>
          </w:p>
          <w:p w:rsidR="00E21AE9" w:rsidRDefault="00E21AE9" w:rsidP="00E151BA">
            <w:pPr>
              <w:rPr>
                <w:rFonts w:ascii="Arial" w:hAnsi="Arial" w:cs="Arial"/>
                <w:sz w:val="20"/>
                <w:szCs w:val="20"/>
              </w:rPr>
            </w:pPr>
            <w:r>
              <w:rPr>
                <w:rFonts w:ascii="Arial" w:hAnsi="Arial" w:cs="Arial"/>
                <w:sz w:val="20"/>
                <w:szCs w:val="20"/>
              </w:rPr>
              <w:t>(EUSR-S-ACRI-15)</w:t>
            </w:r>
          </w:p>
        </w:tc>
        <w:tc>
          <w:tcPr>
            <w:tcW w:w="1721" w:type="dxa"/>
            <w:vMerge w:val="restart"/>
            <w:vAlign w:val="center"/>
          </w:tcPr>
          <w:p w:rsidR="00E21AE9" w:rsidRDefault="00E21AE9" w:rsidP="00300B4D">
            <w:pPr>
              <w:jc w:val="both"/>
              <w:rPr>
                <w:rFonts w:ascii="Arial" w:hAnsi="Arial" w:cs="Arial"/>
                <w:sz w:val="20"/>
                <w:szCs w:val="20"/>
              </w:rPr>
            </w:pPr>
          </w:p>
        </w:tc>
        <w:tc>
          <w:tcPr>
            <w:tcW w:w="2421" w:type="dxa"/>
            <w:vMerge w:val="restart"/>
            <w:vAlign w:val="center"/>
          </w:tcPr>
          <w:p w:rsidR="00E21AE9" w:rsidRDefault="00E21AE9" w:rsidP="00300B4D">
            <w:pPr>
              <w:jc w:val="both"/>
              <w:rPr>
                <w:rFonts w:ascii="Arial" w:hAnsi="Arial" w:cs="Arial"/>
                <w:sz w:val="20"/>
                <w:szCs w:val="20"/>
              </w:rPr>
            </w:pPr>
          </w:p>
        </w:tc>
      </w:tr>
      <w:tr w:rsidR="00E21AE9" w:rsidRPr="00837FEF" w:rsidTr="00CB5D26">
        <w:trPr>
          <w:trHeight w:val="421"/>
        </w:trPr>
        <w:tc>
          <w:tcPr>
            <w:tcW w:w="2518" w:type="dxa"/>
            <w:vMerge/>
            <w:vAlign w:val="center"/>
          </w:tcPr>
          <w:p w:rsidR="00E21AE9" w:rsidRDefault="00E21AE9" w:rsidP="000301DB">
            <w:pPr>
              <w:jc w:val="center"/>
              <w:rPr>
                <w:rFonts w:ascii="Arial" w:hAnsi="Arial" w:cs="Arial"/>
                <w:b/>
                <w:sz w:val="20"/>
                <w:szCs w:val="20"/>
              </w:rPr>
            </w:pPr>
          </w:p>
        </w:tc>
        <w:tc>
          <w:tcPr>
            <w:tcW w:w="3119" w:type="dxa"/>
            <w:vAlign w:val="center"/>
          </w:tcPr>
          <w:p w:rsidR="00E21AE9" w:rsidRDefault="00E21AE9" w:rsidP="00E151BA">
            <w:pPr>
              <w:rPr>
                <w:rFonts w:ascii="Arial" w:hAnsi="Arial" w:cs="Arial"/>
                <w:sz w:val="20"/>
                <w:szCs w:val="20"/>
              </w:rPr>
            </w:pPr>
            <w:r>
              <w:rPr>
                <w:rFonts w:ascii="Arial" w:hAnsi="Arial" w:cs="Arial"/>
                <w:sz w:val="20"/>
                <w:szCs w:val="20"/>
              </w:rPr>
              <w:t xml:space="preserve">Political Adviser – Human Rights and Gender </w:t>
            </w:r>
          </w:p>
          <w:p w:rsidR="00E21AE9" w:rsidRDefault="00E21AE9" w:rsidP="00E151BA">
            <w:pPr>
              <w:rPr>
                <w:rFonts w:ascii="Arial" w:hAnsi="Arial" w:cs="Arial"/>
                <w:sz w:val="20"/>
                <w:szCs w:val="20"/>
              </w:rPr>
            </w:pPr>
            <w:r>
              <w:rPr>
                <w:rFonts w:ascii="Arial" w:hAnsi="Arial" w:cs="Arial"/>
                <w:sz w:val="20"/>
                <w:szCs w:val="20"/>
              </w:rPr>
              <w:t>(EUSR-S-PA.HRG.-05</w:t>
            </w:r>
            <w:r w:rsidR="007E103A">
              <w:rPr>
                <w:rFonts w:ascii="Arial" w:hAnsi="Arial" w:cs="Arial"/>
                <w:sz w:val="20"/>
                <w:szCs w:val="20"/>
              </w:rPr>
              <w:t>)</w:t>
            </w:r>
          </w:p>
        </w:tc>
        <w:tc>
          <w:tcPr>
            <w:tcW w:w="1721" w:type="dxa"/>
            <w:vMerge/>
            <w:vAlign w:val="center"/>
          </w:tcPr>
          <w:p w:rsidR="00E21AE9" w:rsidRDefault="00E21AE9" w:rsidP="00300B4D">
            <w:pPr>
              <w:jc w:val="both"/>
              <w:rPr>
                <w:rFonts w:ascii="Arial" w:hAnsi="Arial" w:cs="Arial"/>
                <w:sz w:val="20"/>
                <w:szCs w:val="20"/>
              </w:rPr>
            </w:pPr>
          </w:p>
        </w:tc>
        <w:tc>
          <w:tcPr>
            <w:tcW w:w="2421" w:type="dxa"/>
            <w:vMerge/>
            <w:vAlign w:val="center"/>
          </w:tcPr>
          <w:p w:rsidR="00E21AE9" w:rsidRDefault="00E21AE9" w:rsidP="00300B4D">
            <w:pPr>
              <w:jc w:val="both"/>
              <w:rPr>
                <w:rFonts w:ascii="Arial" w:hAnsi="Arial" w:cs="Arial"/>
                <w:sz w:val="20"/>
                <w:szCs w:val="20"/>
              </w:rPr>
            </w:pPr>
          </w:p>
        </w:tc>
      </w:tr>
      <w:tr w:rsidR="00EE1DE5" w:rsidRPr="00837FEF" w:rsidTr="000301DB">
        <w:trPr>
          <w:trHeight w:val="359"/>
        </w:trPr>
        <w:tc>
          <w:tcPr>
            <w:tcW w:w="2518" w:type="dxa"/>
            <w:vAlign w:val="center"/>
          </w:tcPr>
          <w:p w:rsidR="00EE1DE5" w:rsidRPr="00092AC6" w:rsidRDefault="00EE1DE5" w:rsidP="004A5526">
            <w:pPr>
              <w:rPr>
                <w:rFonts w:ascii="Arial" w:hAnsi="Arial" w:cs="Arial"/>
                <w:b/>
                <w:sz w:val="20"/>
                <w:szCs w:val="20"/>
              </w:rPr>
            </w:pPr>
            <w:r w:rsidRPr="00092AC6">
              <w:rPr>
                <w:rFonts w:ascii="Arial" w:hAnsi="Arial" w:cs="Arial"/>
                <w:b/>
                <w:sz w:val="20"/>
                <w:szCs w:val="20"/>
              </w:rPr>
              <w:t>Number of posts:</w:t>
            </w:r>
          </w:p>
        </w:tc>
        <w:tc>
          <w:tcPr>
            <w:tcW w:w="7261" w:type="dxa"/>
            <w:gridSpan w:val="3"/>
            <w:vAlign w:val="center"/>
          </w:tcPr>
          <w:p w:rsidR="00EE1DE5" w:rsidRPr="0050214B" w:rsidRDefault="00E774DE" w:rsidP="004A5526">
            <w:pPr>
              <w:jc w:val="both"/>
              <w:rPr>
                <w:rFonts w:ascii="Arial" w:hAnsi="Arial" w:cs="Arial"/>
                <w:sz w:val="20"/>
                <w:szCs w:val="20"/>
              </w:rPr>
            </w:pPr>
            <w:r>
              <w:rPr>
                <w:rFonts w:ascii="Arial" w:hAnsi="Arial" w:cs="Arial"/>
                <w:sz w:val="20"/>
                <w:szCs w:val="20"/>
              </w:rPr>
              <w:t>18</w:t>
            </w:r>
          </w:p>
        </w:tc>
      </w:tr>
      <w:tr w:rsidR="00EE1DE5" w:rsidRPr="00837FEF" w:rsidTr="000301DB">
        <w:trPr>
          <w:trHeight w:val="319"/>
        </w:trPr>
        <w:tc>
          <w:tcPr>
            <w:tcW w:w="2518" w:type="dxa"/>
            <w:vAlign w:val="center"/>
          </w:tcPr>
          <w:p w:rsidR="00EE1DE5" w:rsidRPr="00092AC6" w:rsidRDefault="00EE1DE5" w:rsidP="004A5526">
            <w:pPr>
              <w:rPr>
                <w:rFonts w:ascii="Arial" w:hAnsi="Arial" w:cs="Arial"/>
                <w:b/>
                <w:sz w:val="20"/>
                <w:szCs w:val="20"/>
              </w:rPr>
            </w:pPr>
            <w:r w:rsidRPr="00092AC6">
              <w:rPr>
                <w:rFonts w:ascii="Arial" w:hAnsi="Arial" w:cs="Arial"/>
                <w:b/>
                <w:sz w:val="20"/>
                <w:szCs w:val="20"/>
              </w:rPr>
              <w:t>Deadline for applications:</w:t>
            </w:r>
          </w:p>
        </w:tc>
        <w:tc>
          <w:tcPr>
            <w:tcW w:w="7261" w:type="dxa"/>
            <w:gridSpan w:val="3"/>
            <w:vAlign w:val="center"/>
          </w:tcPr>
          <w:p w:rsidR="00EE1DE5" w:rsidRPr="0050214B" w:rsidRDefault="004671CB" w:rsidP="004671CB">
            <w:pPr>
              <w:rPr>
                <w:rFonts w:ascii="Arial" w:hAnsi="Arial" w:cs="Arial"/>
                <w:b/>
                <w:sz w:val="20"/>
                <w:szCs w:val="20"/>
              </w:rPr>
            </w:pPr>
            <w:r>
              <w:rPr>
                <w:rFonts w:ascii="Arial" w:hAnsi="Arial" w:cs="Arial"/>
                <w:b/>
                <w:sz w:val="20"/>
                <w:szCs w:val="20"/>
              </w:rPr>
              <w:t>26</w:t>
            </w:r>
            <w:r w:rsidR="00C14973">
              <w:rPr>
                <w:rFonts w:ascii="Arial" w:hAnsi="Arial" w:cs="Arial"/>
                <w:b/>
                <w:sz w:val="20"/>
                <w:szCs w:val="20"/>
              </w:rPr>
              <w:t xml:space="preserve"> February 2017</w:t>
            </w:r>
            <w:r w:rsidR="00300B4D">
              <w:rPr>
                <w:rFonts w:ascii="Arial" w:hAnsi="Arial" w:cs="Arial"/>
                <w:b/>
                <w:sz w:val="20"/>
                <w:szCs w:val="20"/>
              </w:rPr>
              <w:t xml:space="preserve"> at 17.00 Brussels time</w:t>
            </w:r>
            <w:r>
              <w:rPr>
                <w:rFonts w:ascii="Arial" w:hAnsi="Arial" w:cs="Arial"/>
                <w:b/>
                <w:sz w:val="20"/>
                <w:szCs w:val="20"/>
              </w:rPr>
              <w:t xml:space="preserve"> (</w:t>
            </w:r>
            <w:r w:rsidRPr="004671CB">
              <w:rPr>
                <w:rFonts w:ascii="Arial" w:hAnsi="Arial" w:cs="Arial"/>
                <w:b/>
                <w:sz w:val="20"/>
                <w:szCs w:val="20"/>
              </w:rPr>
              <w:t>with the exception of Finance and Administrative Officer – Deputy (EUSR-C-FAO-02) and Mission Security Officer – Deputy (EUSR-C-MSO-02) posts for which the closing date is 16 February 2017 at 17.00 Brussels time</w:t>
            </w:r>
            <w:r>
              <w:rPr>
                <w:rFonts w:ascii="Arial" w:hAnsi="Arial" w:cs="Arial"/>
                <w:b/>
                <w:sz w:val="20"/>
                <w:szCs w:val="20"/>
              </w:rPr>
              <w:t>)</w:t>
            </w:r>
          </w:p>
        </w:tc>
      </w:tr>
      <w:tr w:rsidR="00EE1DE5" w:rsidRPr="00837FEF" w:rsidTr="000301DB">
        <w:tc>
          <w:tcPr>
            <w:tcW w:w="2518" w:type="dxa"/>
            <w:vAlign w:val="center"/>
          </w:tcPr>
          <w:p w:rsidR="00EE1DE5" w:rsidRPr="00092AC6" w:rsidRDefault="00EE1DE5" w:rsidP="00460419">
            <w:pPr>
              <w:rPr>
                <w:rFonts w:ascii="Arial" w:hAnsi="Arial" w:cs="Arial"/>
                <w:b/>
                <w:sz w:val="20"/>
                <w:szCs w:val="20"/>
              </w:rPr>
            </w:pPr>
            <w:r w:rsidRPr="00092AC6">
              <w:rPr>
                <w:rFonts w:ascii="Arial" w:hAnsi="Arial" w:cs="Arial"/>
                <w:b/>
                <w:sz w:val="20"/>
                <w:szCs w:val="20"/>
              </w:rPr>
              <w:t xml:space="preserve">Email address to send the </w:t>
            </w:r>
            <w:r w:rsidR="00460419">
              <w:rPr>
                <w:rFonts w:ascii="Arial" w:hAnsi="Arial" w:cs="Arial"/>
                <w:b/>
                <w:sz w:val="20"/>
                <w:szCs w:val="20"/>
              </w:rPr>
              <w:t>Application form</w:t>
            </w:r>
            <w:r w:rsidRPr="00092AC6">
              <w:rPr>
                <w:rFonts w:ascii="Arial" w:hAnsi="Arial" w:cs="Arial"/>
                <w:b/>
                <w:sz w:val="20"/>
                <w:szCs w:val="20"/>
              </w:rPr>
              <w:t>:</w:t>
            </w:r>
          </w:p>
        </w:tc>
        <w:tc>
          <w:tcPr>
            <w:tcW w:w="7261" w:type="dxa"/>
            <w:gridSpan w:val="3"/>
            <w:vAlign w:val="center"/>
          </w:tcPr>
          <w:p w:rsidR="00EE1DE5" w:rsidRPr="0050214B" w:rsidRDefault="00EE1DE5" w:rsidP="004A5526">
            <w:pPr>
              <w:pStyle w:val="Footer"/>
              <w:tabs>
                <w:tab w:val="clear" w:pos="4820"/>
                <w:tab w:val="clear" w:pos="7371"/>
                <w:tab w:val="clear" w:pos="9639"/>
              </w:tabs>
              <w:jc w:val="center"/>
              <w:outlineLvl w:val="0"/>
              <w:rPr>
                <w:rFonts w:ascii="Arial" w:hAnsi="Arial" w:cs="Arial"/>
                <w:b/>
                <w:sz w:val="20"/>
              </w:rPr>
            </w:pPr>
          </w:p>
          <w:p w:rsidR="00EE1DE5" w:rsidRPr="0050214B" w:rsidRDefault="00EE1DE5" w:rsidP="004A5526">
            <w:pPr>
              <w:pStyle w:val="Footer"/>
              <w:tabs>
                <w:tab w:val="clear" w:pos="4820"/>
                <w:tab w:val="clear" w:pos="7371"/>
                <w:tab w:val="clear" w:pos="9639"/>
              </w:tabs>
              <w:outlineLvl w:val="0"/>
              <w:rPr>
                <w:rFonts w:ascii="Arial" w:hAnsi="Arial" w:cs="Arial"/>
                <w:b/>
                <w:sz w:val="20"/>
              </w:rPr>
            </w:pPr>
            <w:r w:rsidRPr="0050214B">
              <w:rPr>
                <w:rFonts w:ascii="Arial" w:hAnsi="Arial" w:cs="Arial"/>
                <w:b/>
                <w:sz w:val="20"/>
              </w:rPr>
              <w:t>Office of the European Union Special Representative for Afghanistan</w:t>
            </w:r>
          </w:p>
          <w:p w:rsidR="00EE1DE5" w:rsidRPr="0050214B" w:rsidRDefault="00EE1DE5" w:rsidP="004A5526">
            <w:pPr>
              <w:pStyle w:val="Footer"/>
              <w:tabs>
                <w:tab w:val="clear" w:pos="4820"/>
                <w:tab w:val="clear" w:pos="7371"/>
                <w:tab w:val="clear" w:pos="9639"/>
              </w:tabs>
              <w:rPr>
                <w:rFonts w:ascii="Arial" w:hAnsi="Arial" w:cs="Arial"/>
                <w:sz w:val="20"/>
              </w:rPr>
            </w:pPr>
            <w:r w:rsidRPr="0050214B">
              <w:rPr>
                <w:rFonts w:ascii="Arial" w:hAnsi="Arial" w:cs="Arial"/>
                <w:sz w:val="20"/>
              </w:rPr>
              <w:t xml:space="preserve">E-mail: </w:t>
            </w:r>
            <w:hyperlink r:id="rId7" w:history="1">
              <w:r w:rsidRPr="008D1ABC">
                <w:rPr>
                  <w:rStyle w:val="Hyperlink"/>
                  <w:rFonts w:ascii="Arial" w:hAnsi="Arial" w:cs="Arial"/>
                  <w:sz w:val="20"/>
                </w:rPr>
                <w:t>delegation-afghanistan-eusr-recruitment@eeas.europa.eu</w:t>
              </w:r>
            </w:hyperlink>
            <w:r>
              <w:rPr>
                <w:rFonts w:ascii="Arial" w:hAnsi="Arial" w:cs="Arial"/>
                <w:sz w:val="20"/>
              </w:rPr>
              <w:t xml:space="preserve"> </w:t>
            </w:r>
            <w:r w:rsidRPr="0050214B">
              <w:rPr>
                <w:rFonts w:ascii="Arial" w:hAnsi="Arial" w:cs="Arial"/>
                <w:sz w:val="20"/>
              </w:rPr>
              <w:t xml:space="preserve"> </w:t>
            </w:r>
          </w:p>
          <w:p w:rsidR="00EE1DE5" w:rsidRPr="0050214B" w:rsidRDefault="00EE1DE5" w:rsidP="004A5526">
            <w:pPr>
              <w:jc w:val="center"/>
              <w:rPr>
                <w:rFonts w:ascii="Arial" w:hAnsi="Arial" w:cs="Arial"/>
                <w:sz w:val="20"/>
                <w:szCs w:val="20"/>
              </w:rPr>
            </w:pPr>
          </w:p>
        </w:tc>
      </w:tr>
      <w:tr w:rsidR="00EE1DE5" w:rsidRPr="00B25F28" w:rsidTr="000301DB">
        <w:tc>
          <w:tcPr>
            <w:tcW w:w="2518" w:type="dxa"/>
            <w:vAlign w:val="center"/>
          </w:tcPr>
          <w:p w:rsidR="00EE1DE5" w:rsidRPr="00092AC6" w:rsidRDefault="00EE1DE5" w:rsidP="004A5526">
            <w:pPr>
              <w:rPr>
                <w:rFonts w:ascii="Arial" w:hAnsi="Arial" w:cs="Arial"/>
                <w:b/>
                <w:sz w:val="20"/>
                <w:szCs w:val="20"/>
              </w:rPr>
            </w:pPr>
            <w:r w:rsidRPr="00092AC6">
              <w:rPr>
                <w:rFonts w:ascii="Arial" w:hAnsi="Arial" w:cs="Arial"/>
                <w:b/>
                <w:sz w:val="20"/>
                <w:szCs w:val="20"/>
              </w:rPr>
              <w:t>Information:</w:t>
            </w:r>
          </w:p>
        </w:tc>
        <w:tc>
          <w:tcPr>
            <w:tcW w:w="7261" w:type="dxa"/>
            <w:gridSpan w:val="3"/>
            <w:vAlign w:val="center"/>
          </w:tcPr>
          <w:p w:rsidR="001C7751" w:rsidRPr="001C7751" w:rsidRDefault="001C7751" w:rsidP="001C7751">
            <w:pPr>
              <w:rPr>
                <w:rFonts w:ascii="Arial" w:hAnsi="Arial" w:cs="Arial"/>
                <w:sz w:val="20"/>
                <w:szCs w:val="20"/>
              </w:rPr>
            </w:pPr>
            <w:r w:rsidRPr="001C7751">
              <w:rPr>
                <w:rFonts w:ascii="Arial" w:hAnsi="Arial" w:cs="Arial"/>
                <w:sz w:val="20"/>
                <w:szCs w:val="20"/>
              </w:rPr>
              <w:t>For more information related to the selection and recruitment, please contact:</w:t>
            </w:r>
          </w:p>
          <w:p w:rsidR="001C7751" w:rsidRPr="001C7751" w:rsidRDefault="001C7751" w:rsidP="001C7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sz w:val="20"/>
                <w:szCs w:val="20"/>
                <w:lang w:eastAsia="en-US"/>
              </w:rPr>
            </w:pPr>
            <w:r w:rsidRPr="001C7751">
              <w:rPr>
                <w:rFonts w:ascii="Arial" w:hAnsi="Arial" w:cs="Arial"/>
                <w:color w:val="000000"/>
                <w:sz w:val="20"/>
                <w:szCs w:val="20"/>
                <w:lang w:eastAsia="en-US"/>
              </w:rPr>
              <w:t>Office of t</w:t>
            </w:r>
            <w:r w:rsidRPr="001C7751">
              <w:rPr>
                <w:rFonts w:ascii="Arial" w:hAnsi="Arial" w:cs="Arial"/>
                <w:bCs/>
                <w:sz w:val="20"/>
                <w:szCs w:val="20"/>
                <w:lang w:eastAsia="en-US"/>
              </w:rPr>
              <w:t>he European Union Special Representative in Afghanistan</w:t>
            </w:r>
            <w:r w:rsidRPr="001C7751">
              <w:rPr>
                <w:rFonts w:ascii="Arial" w:hAnsi="Arial" w:cs="Arial"/>
                <w:color w:val="000000"/>
                <w:sz w:val="20"/>
                <w:szCs w:val="20"/>
                <w:lang w:eastAsia="en-US"/>
              </w:rPr>
              <w:t xml:space="preserve"> </w:t>
            </w:r>
            <w:r w:rsidRPr="001C7751">
              <w:rPr>
                <w:rFonts w:ascii="Arial" w:hAnsi="Arial" w:cs="Arial"/>
                <w:color w:val="000000"/>
                <w:sz w:val="20"/>
                <w:szCs w:val="20"/>
                <w:lang w:eastAsia="en-US"/>
              </w:rPr>
              <w:br/>
              <w:t>Kabul, Afghanistan</w:t>
            </w:r>
          </w:p>
          <w:p w:rsidR="001C7751" w:rsidRPr="001C7751" w:rsidRDefault="001C7751" w:rsidP="001C7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sz w:val="20"/>
                <w:szCs w:val="20"/>
                <w:lang w:eastAsia="en-US"/>
              </w:rPr>
            </w:pPr>
            <w:r w:rsidRPr="001C7751">
              <w:rPr>
                <w:rFonts w:ascii="Arial" w:hAnsi="Arial" w:cs="Arial"/>
                <w:color w:val="000000"/>
                <w:sz w:val="20"/>
                <w:szCs w:val="20"/>
                <w:lang w:eastAsia="en-US"/>
              </w:rPr>
              <w:t xml:space="preserve">Ion Stan Tel: +93 729 90 96 25 or </w:t>
            </w:r>
            <w:r w:rsidR="00354A3E">
              <w:rPr>
                <w:rFonts w:ascii="Arial" w:hAnsi="Arial" w:cs="Arial"/>
                <w:color w:val="000000"/>
                <w:sz w:val="20"/>
                <w:szCs w:val="20"/>
                <w:lang w:eastAsia="en-US"/>
              </w:rPr>
              <w:t>Brendon Largue +93 793</w:t>
            </w:r>
            <w:r w:rsidRPr="001C7751">
              <w:rPr>
                <w:rFonts w:ascii="Arial" w:hAnsi="Arial" w:cs="Arial"/>
                <w:color w:val="000000"/>
                <w:sz w:val="20"/>
                <w:szCs w:val="20"/>
                <w:lang w:eastAsia="en-US"/>
              </w:rPr>
              <w:t xml:space="preserve"> </w:t>
            </w:r>
            <w:r w:rsidR="00354A3E">
              <w:rPr>
                <w:rFonts w:ascii="Arial" w:hAnsi="Arial" w:cs="Arial"/>
                <w:color w:val="000000"/>
                <w:sz w:val="20"/>
                <w:szCs w:val="20"/>
                <w:lang w:eastAsia="en-US"/>
              </w:rPr>
              <w:t>37 73 19</w:t>
            </w:r>
          </w:p>
          <w:p w:rsidR="00EE1DE5" w:rsidRPr="00B25F28" w:rsidRDefault="001C7751" w:rsidP="00C14973">
            <w:pPr>
              <w:pStyle w:val="HTMLPreformatted"/>
              <w:rPr>
                <w:rFonts w:ascii="Arial" w:hAnsi="Arial" w:cs="Arial"/>
                <w:lang w:val="en-GB"/>
              </w:rPr>
            </w:pPr>
            <w:r w:rsidRPr="001C7751">
              <w:rPr>
                <w:rFonts w:ascii="Arial" w:hAnsi="Arial" w:cs="Arial"/>
                <w:color w:val="000000"/>
                <w:sz w:val="24"/>
                <w:szCs w:val="24"/>
                <w:lang w:val="en-GB" w:eastAsia="en-GB"/>
              </w:rPr>
              <w:t xml:space="preserve">Email: </w:t>
            </w:r>
            <w:hyperlink r:id="rId8" w:history="1">
              <w:r w:rsidRPr="001C7751">
                <w:rPr>
                  <w:rFonts w:ascii="Arial" w:hAnsi="Arial" w:cs="Arial"/>
                  <w:color w:val="0000FF"/>
                  <w:sz w:val="24"/>
                  <w:szCs w:val="24"/>
                  <w:u w:val="single"/>
                  <w:lang w:val="en-GB" w:eastAsia="en-GB"/>
                </w:rPr>
                <w:t>Ion.Stan@ext.eeas.europa.eu</w:t>
              </w:r>
            </w:hyperlink>
            <w:r w:rsidRPr="001C7751">
              <w:rPr>
                <w:rFonts w:ascii="Arial" w:hAnsi="Arial" w:cs="Arial"/>
                <w:sz w:val="24"/>
                <w:szCs w:val="24"/>
                <w:lang w:val="en-GB" w:eastAsia="en-GB"/>
              </w:rPr>
              <w:t xml:space="preserve"> or </w:t>
            </w:r>
            <w:hyperlink r:id="rId9" w:history="1">
              <w:r w:rsidR="00C14973" w:rsidRPr="00EB29D5">
                <w:rPr>
                  <w:rStyle w:val="Hyperlink"/>
                  <w:rFonts w:ascii="Arial" w:hAnsi="Arial" w:cs="Arial"/>
                  <w:sz w:val="24"/>
                  <w:szCs w:val="24"/>
                  <w:lang w:val="en-GB" w:eastAsia="en-GB"/>
                </w:rPr>
                <w:t>Brendon.Largue@ext.eeas.europa.eu</w:t>
              </w:r>
            </w:hyperlink>
          </w:p>
        </w:tc>
      </w:tr>
    </w:tbl>
    <w:p w:rsidR="00EE1DE5" w:rsidRDefault="00EE1DE5" w:rsidP="00EE1DE5">
      <w:pPr>
        <w:jc w:val="both"/>
        <w:rPr>
          <w:rFonts w:ascii="Arial" w:hAnsi="Arial"/>
          <w:sz w:val="20"/>
        </w:rPr>
      </w:pPr>
    </w:p>
    <w:p w:rsidR="004671CB" w:rsidRDefault="004671CB" w:rsidP="00EE1DE5">
      <w:pPr>
        <w:jc w:val="both"/>
        <w:rPr>
          <w:rFonts w:ascii="Arial" w:hAnsi="Arial" w:cs="Arial"/>
          <w:sz w:val="20"/>
          <w:szCs w:val="20"/>
        </w:rPr>
      </w:pPr>
      <w:r>
        <w:rPr>
          <w:rFonts w:ascii="Arial" w:hAnsi="Arial" w:cs="Arial"/>
          <w:sz w:val="20"/>
          <w:szCs w:val="20"/>
        </w:rPr>
        <w:t xml:space="preserve">*) The deadline of submitting application forms </w:t>
      </w:r>
      <w:r w:rsidR="00D1199A">
        <w:rPr>
          <w:rFonts w:ascii="Arial" w:hAnsi="Arial" w:cs="Arial"/>
          <w:sz w:val="20"/>
          <w:szCs w:val="20"/>
        </w:rPr>
        <w:t xml:space="preserve">(Annex 2) </w:t>
      </w:r>
      <w:r>
        <w:rPr>
          <w:rFonts w:ascii="Arial" w:hAnsi="Arial" w:cs="Arial"/>
          <w:sz w:val="20"/>
          <w:szCs w:val="20"/>
        </w:rPr>
        <w:t xml:space="preserve">for the </w:t>
      </w:r>
      <w:r w:rsidRPr="004671CB">
        <w:rPr>
          <w:rFonts w:ascii="Arial" w:hAnsi="Arial" w:cs="Arial"/>
          <w:sz w:val="20"/>
          <w:szCs w:val="20"/>
        </w:rPr>
        <w:t>Finance and Administrative Officer – Deputy (EUSR-C-FAO-02) and Mission Security Officer – Deputy (EUSR-C-MSO-02) posts is 16 February 2017 at 17.00 Brussels time</w:t>
      </w:r>
      <w:r>
        <w:rPr>
          <w:rFonts w:ascii="Arial" w:hAnsi="Arial" w:cs="Arial"/>
          <w:sz w:val="20"/>
          <w:szCs w:val="20"/>
        </w:rPr>
        <w:t>.</w:t>
      </w:r>
    </w:p>
    <w:p w:rsidR="004671CB" w:rsidRPr="00B25F28" w:rsidRDefault="004671CB" w:rsidP="00EE1DE5">
      <w:pPr>
        <w:jc w:val="both"/>
        <w:rPr>
          <w:rFonts w:ascii="Arial" w:hAnsi="Arial"/>
          <w:sz w:val="20"/>
        </w:rPr>
      </w:pPr>
    </w:p>
    <w:p w:rsidR="00EE1DE5" w:rsidRPr="00837FEF" w:rsidRDefault="00EE1DE5" w:rsidP="00EE1DE5">
      <w:pPr>
        <w:jc w:val="both"/>
        <w:rPr>
          <w:rFonts w:ascii="Arial" w:hAnsi="Arial"/>
          <w:sz w:val="20"/>
        </w:rPr>
      </w:pPr>
      <w:r w:rsidRPr="00223DC5">
        <w:rPr>
          <w:rFonts w:ascii="Arial" w:hAnsi="Arial"/>
          <w:sz w:val="20"/>
        </w:rPr>
        <w:t xml:space="preserve">The </w:t>
      </w:r>
      <w:r>
        <w:rPr>
          <w:rFonts w:ascii="Arial" w:hAnsi="Arial"/>
          <w:sz w:val="20"/>
        </w:rPr>
        <w:t>European External Action Service</w:t>
      </w:r>
      <w:r w:rsidRPr="00223DC5">
        <w:rPr>
          <w:rFonts w:ascii="Arial" w:hAnsi="Arial"/>
          <w:sz w:val="20"/>
        </w:rPr>
        <w:t xml:space="preserve"> requests Member States and EU Institutions to consider seconding </w:t>
      </w:r>
      <w:r w:rsidR="00C14973">
        <w:rPr>
          <w:rFonts w:ascii="Arial" w:hAnsi="Arial"/>
          <w:sz w:val="20"/>
        </w:rPr>
        <w:t>the above mentioned qualified candidates</w:t>
      </w:r>
      <w:r w:rsidR="00300B4D" w:rsidRPr="00223DC5">
        <w:rPr>
          <w:rFonts w:ascii="Arial" w:hAnsi="Arial"/>
          <w:sz w:val="20"/>
        </w:rPr>
        <w:t xml:space="preserve"> </w:t>
      </w:r>
      <w:r w:rsidRPr="00223DC5">
        <w:rPr>
          <w:rFonts w:ascii="Arial" w:hAnsi="Arial"/>
          <w:sz w:val="20"/>
        </w:rPr>
        <w:t>for the team of the EUSR in Afghanistan, according to the described requirements and profiles:</w:t>
      </w:r>
    </w:p>
    <w:p w:rsidR="00EE1DE5" w:rsidRDefault="00EE1DE5" w:rsidP="00EE1DE5">
      <w:pPr>
        <w:jc w:val="both"/>
        <w:rPr>
          <w:rFonts w:ascii="Arial" w:hAnsi="Arial"/>
          <w:sz w:val="20"/>
        </w:rPr>
      </w:pPr>
    </w:p>
    <w:p w:rsidR="00EE1DE5" w:rsidRPr="00262314" w:rsidRDefault="00EE1DE5" w:rsidP="00EE1DE5">
      <w:pPr>
        <w:jc w:val="both"/>
        <w:outlineLvl w:val="0"/>
        <w:rPr>
          <w:rFonts w:ascii="Arial" w:hAnsi="Arial"/>
          <w:b/>
          <w:sz w:val="20"/>
        </w:rPr>
      </w:pPr>
      <w:r w:rsidRPr="00262314">
        <w:rPr>
          <w:rFonts w:ascii="Arial" w:hAnsi="Arial"/>
          <w:b/>
          <w:sz w:val="20"/>
        </w:rPr>
        <w:t xml:space="preserve">A. </w:t>
      </w:r>
      <w:r w:rsidRPr="00262314">
        <w:rPr>
          <w:rFonts w:ascii="Arial" w:hAnsi="Arial"/>
          <w:b/>
          <w:sz w:val="20"/>
          <w:u w:val="single"/>
        </w:rPr>
        <w:t>Essential Requirements</w:t>
      </w:r>
    </w:p>
    <w:p w:rsidR="00EE1DE5" w:rsidRPr="00262314" w:rsidRDefault="00EE1DE5" w:rsidP="00EE1DE5">
      <w:pPr>
        <w:jc w:val="both"/>
        <w:rPr>
          <w:rFonts w:ascii="Arial" w:hAnsi="Arial"/>
          <w:sz w:val="20"/>
        </w:rPr>
      </w:pPr>
    </w:p>
    <w:p w:rsidR="00EE1DE5" w:rsidRDefault="00EE1DE5" w:rsidP="00EE1DE5">
      <w:pPr>
        <w:jc w:val="both"/>
        <w:rPr>
          <w:rFonts w:ascii="Arial" w:hAnsi="Arial"/>
          <w:sz w:val="20"/>
        </w:rPr>
      </w:pPr>
      <w:r w:rsidRPr="00262314">
        <w:rPr>
          <w:rFonts w:ascii="Arial" w:hAnsi="Arial"/>
          <w:b/>
          <w:sz w:val="20"/>
        </w:rPr>
        <w:t xml:space="preserve">Citizenship - </w:t>
      </w:r>
      <w:r w:rsidRPr="00262314">
        <w:rPr>
          <w:rFonts w:ascii="Arial" w:hAnsi="Arial"/>
          <w:sz w:val="20"/>
        </w:rPr>
        <w:t>Citizen of a member state of the European Union (EU) and enjoying full rights as a citizen.</w:t>
      </w:r>
    </w:p>
    <w:p w:rsidR="00EE1DE5" w:rsidRDefault="00EE1DE5" w:rsidP="00EE1DE5">
      <w:pPr>
        <w:jc w:val="both"/>
        <w:rPr>
          <w:rFonts w:ascii="Arial" w:hAnsi="Arial"/>
          <w:sz w:val="20"/>
        </w:rPr>
      </w:pPr>
    </w:p>
    <w:p w:rsidR="00EE1DE5" w:rsidRDefault="00EE1DE5" w:rsidP="00EE1DE5">
      <w:pPr>
        <w:jc w:val="both"/>
        <w:rPr>
          <w:rFonts w:ascii="Arial" w:hAnsi="Arial"/>
          <w:sz w:val="20"/>
        </w:rPr>
      </w:pPr>
      <w:r w:rsidRPr="00262314">
        <w:rPr>
          <w:rFonts w:ascii="Arial" w:hAnsi="Arial"/>
          <w:b/>
          <w:sz w:val="20"/>
        </w:rPr>
        <w:t xml:space="preserve">Integrity - </w:t>
      </w:r>
      <w:r w:rsidRPr="00262314">
        <w:rPr>
          <w:rFonts w:ascii="Arial" w:hAnsi="Arial"/>
          <w:sz w:val="20"/>
        </w:rPr>
        <w:t>The participants must maintain the highest standards of personal integrity, im</w:t>
      </w:r>
      <w:r>
        <w:rPr>
          <w:rFonts w:ascii="Arial" w:hAnsi="Arial"/>
          <w:sz w:val="20"/>
        </w:rPr>
        <w:t>partiality and self-discipline</w:t>
      </w:r>
      <w:r w:rsidRPr="00262314">
        <w:rPr>
          <w:rFonts w:ascii="Arial" w:hAnsi="Arial"/>
          <w:sz w:val="20"/>
        </w:rPr>
        <w:t xml:space="preserve">. Participants are not allowed to provide or discuss any information or document as a result of access to classified and/or sensitive information related </w:t>
      </w:r>
      <w:r>
        <w:rPr>
          <w:rFonts w:ascii="Arial" w:hAnsi="Arial"/>
          <w:sz w:val="20"/>
        </w:rPr>
        <w:t>to</w:t>
      </w:r>
      <w:r w:rsidRPr="00262314">
        <w:rPr>
          <w:rFonts w:ascii="Arial" w:hAnsi="Arial"/>
          <w:sz w:val="20"/>
        </w:rPr>
        <w:t xml:space="preserve"> the mission or respective tasks and activities. The participants shall carry out their duties and act </w:t>
      </w:r>
      <w:r>
        <w:rPr>
          <w:rFonts w:ascii="Arial" w:hAnsi="Arial"/>
          <w:sz w:val="20"/>
        </w:rPr>
        <w:t>in the interests of the mission.</w:t>
      </w:r>
    </w:p>
    <w:p w:rsidR="00EE1DE5" w:rsidRDefault="00EE1DE5" w:rsidP="00EE1DE5">
      <w:pPr>
        <w:jc w:val="both"/>
        <w:rPr>
          <w:rFonts w:ascii="Arial" w:hAnsi="Arial"/>
          <w:sz w:val="20"/>
        </w:rPr>
      </w:pPr>
    </w:p>
    <w:p w:rsidR="00EE1DE5" w:rsidRDefault="00EE1DE5" w:rsidP="00EE1DE5">
      <w:pPr>
        <w:jc w:val="both"/>
        <w:rPr>
          <w:rFonts w:ascii="Arial" w:hAnsi="Arial"/>
          <w:sz w:val="20"/>
        </w:rPr>
      </w:pPr>
      <w:r w:rsidRPr="00B35EC8">
        <w:rPr>
          <w:rFonts w:ascii="Arial" w:hAnsi="Arial"/>
          <w:b/>
          <w:sz w:val="20"/>
        </w:rPr>
        <w:t>Physical and mental health</w:t>
      </w:r>
      <w:r>
        <w:rPr>
          <w:rFonts w:ascii="Arial" w:hAnsi="Arial"/>
          <w:sz w:val="20"/>
        </w:rPr>
        <w:t xml:space="preserve"> - Physically fit and in good health without any physical or mental problems or substance dependency which can impair operational performance in the mission.</w:t>
      </w:r>
    </w:p>
    <w:p w:rsidR="00EE1DE5" w:rsidRDefault="00EE1DE5" w:rsidP="00EE1DE5">
      <w:pPr>
        <w:jc w:val="both"/>
        <w:rPr>
          <w:rFonts w:ascii="Arial" w:hAnsi="Arial"/>
          <w:sz w:val="20"/>
        </w:rPr>
      </w:pPr>
    </w:p>
    <w:p w:rsidR="00EE1DE5" w:rsidRDefault="00EE1DE5" w:rsidP="00EE1DE5">
      <w:pPr>
        <w:jc w:val="both"/>
        <w:rPr>
          <w:rFonts w:ascii="Arial" w:hAnsi="Arial"/>
          <w:sz w:val="20"/>
        </w:rPr>
      </w:pPr>
      <w:r w:rsidRPr="00B8569E">
        <w:rPr>
          <w:rFonts w:ascii="Arial" w:hAnsi="Arial"/>
          <w:b/>
          <w:sz w:val="20"/>
        </w:rPr>
        <w:t>Negotiation Skills</w:t>
      </w:r>
      <w:r>
        <w:rPr>
          <w:rFonts w:ascii="Arial" w:hAnsi="Arial"/>
          <w:sz w:val="20"/>
        </w:rPr>
        <w:t xml:space="preserve"> - The participants must have excellent negotiating skills and the ability to work professionally in a stressful and diverse environment. The a</w:t>
      </w:r>
      <w:r w:rsidRPr="0069748E">
        <w:rPr>
          <w:rFonts w:ascii="Arial" w:hAnsi="Arial"/>
          <w:sz w:val="20"/>
        </w:rPr>
        <w:t>bility to work in a demanding, deadline-driven environment and to establish and maintain effective working relationships with people of different national and cultural backgrounds</w:t>
      </w:r>
      <w:r>
        <w:rPr>
          <w:rFonts w:ascii="Arial" w:hAnsi="Arial"/>
          <w:sz w:val="20"/>
        </w:rPr>
        <w:t xml:space="preserve"> is crucial</w:t>
      </w:r>
      <w:r w:rsidRPr="0069748E">
        <w:rPr>
          <w:rFonts w:ascii="Arial" w:hAnsi="Arial"/>
          <w:sz w:val="20"/>
        </w:rPr>
        <w:t>.</w:t>
      </w:r>
    </w:p>
    <w:p w:rsidR="00EE1DE5" w:rsidRDefault="00EE1DE5" w:rsidP="00EE1DE5">
      <w:pPr>
        <w:jc w:val="both"/>
        <w:rPr>
          <w:rFonts w:ascii="Arial" w:hAnsi="Arial"/>
          <w:sz w:val="20"/>
        </w:rPr>
      </w:pPr>
    </w:p>
    <w:p w:rsidR="00EE1DE5" w:rsidRDefault="00EE1DE5" w:rsidP="00EE1DE5">
      <w:pPr>
        <w:jc w:val="both"/>
        <w:rPr>
          <w:rFonts w:ascii="Arial" w:hAnsi="Arial" w:cs="Arial"/>
          <w:sz w:val="20"/>
        </w:rPr>
      </w:pPr>
      <w:r w:rsidRPr="00B35EC8">
        <w:rPr>
          <w:rFonts w:ascii="Arial" w:hAnsi="Arial"/>
          <w:b/>
          <w:sz w:val="20"/>
        </w:rPr>
        <w:t xml:space="preserve">Flexibility and adaptability </w:t>
      </w:r>
      <w:r>
        <w:rPr>
          <w:rFonts w:ascii="Arial" w:hAnsi="Arial"/>
          <w:sz w:val="20"/>
        </w:rPr>
        <w:t xml:space="preserve">- Be able to work in arduous conditions with a limited network of support. </w:t>
      </w:r>
      <w:r w:rsidRPr="009D072E">
        <w:rPr>
          <w:rFonts w:ascii="Arial" w:hAnsi="Arial" w:cs="Arial"/>
          <w:sz w:val="20"/>
        </w:rPr>
        <w:t>Strong interpersonal and communication skills. Good networking abilities.</w:t>
      </w:r>
    </w:p>
    <w:p w:rsidR="00EE1DE5" w:rsidRPr="0069748E" w:rsidRDefault="00EE1DE5" w:rsidP="00EE1DE5">
      <w:pPr>
        <w:jc w:val="both"/>
        <w:rPr>
          <w:rFonts w:ascii="Arial" w:hAnsi="Arial"/>
          <w:sz w:val="20"/>
        </w:rPr>
      </w:pPr>
    </w:p>
    <w:p w:rsidR="00EE1DE5" w:rsidRDefault="00EE1DE5" w:rsidP="00EE1DE5">
      <w:pPr>
        <w:jc w:val="both"/>
        <w:rPr>
          <w:rFonts w:ascii="Arial" w:hAnsi="Arial"/>
          <w:sz w:val="20"/>
        </w:rPr>
      </w:pPr>
      <w:r w:rsidRPr="00B35EC8">
        <w:rPr>
          <w:rFonts w:ascii="Arial" w:hAnsi="Arial"/>
          <w:b/>
          <w:sz w:val="20"/>
        </w:rPr>
        <w:t>Ability to communicate effectively in English</w:t>
      </w:r>
      <w:r w:rsidRPr="00B35EC8">
        <w:rPr>
          <w:rFonts w:ascii="Arial" w:hAnsi="Arial"/>
          <w:sz w:val="20"/>
        </w:rPr>
        <w:t xml:space="preserve"> – The candidates must be fully fluent in written and oral English language. Report writing ability, analysis, drafting and editing skills are especially needed.</w:t>
      </w:r>
    </w:p>
    <w:p w:rsidR="00EE1DE5" w:rsidRPr="00B35EC8" w:rsidRDefault="00EE1DE5" w:rsidP="00EE1DE5">
      <w:pPr>
        <w:jc w:val="both"/>
        <w:rPr>
          <w:rFonts w:ascii="Arial" w:hAnsi="Arial"/>
          <w:sz w:val="20"/>
        </w:rPr>
      </w:pPr>
    </w:p>
    <w:p w:rsidR="00EE1DE5" w:rsidRDefault="00EE1DE5" w:rsidP="00EE1DE5">
      <w:pPr>
        <w:jc w:val="both"/>
        <w:rPr>
          <w:rFonts w:ascii="Arial" w:hAnsi="Arial"/>
          <w:sz w:val="20"/>
        </w:rPr>
      </w:pPr>
      <w:r w:rsidRPr="00262314">
        <w:rPr>
          <w:rFonts w:ascii="Arial" w:hAnsi="Arial"/>
          <w:b/>
          <w:sz w:val="20"/>
        </w:rPr>
        <w:t>Computer Skills</w:t>
      </w:r>
      <w:r w:rsidRPr="00262314">
        <w:rPr>
          <w:rFonts w:ascii="Arial" w:hAnsi="Arial"/>
          <w:sz w:val="20"/>
        </w:rPr>
        <w:t xml:space="preserve"> - Skills in word processing, spreadsheets and email systems are essential. Knowledge of other IT tools will be an asset.</w:t>
      </w:r>
    </w:p>
    <w:p w:rsidR="00EE1DE5" w:rsidRDefault="00EE1DE5" w:rsidP="00EE1DE5">
      <w:pPr>
        <w:jc w:val="both"/>
        <w:rPr>
          <w:rFonts w:ascii="Arial" w:hAnsi="Arial"/>
          <w:sz w:val="20"/>
        </w:rPr>
      </w:pPr>
    </w:p>
    <w:p w:rsidR="00EE1DE5" w:rsidRPr="00ED304A" w:rsidRDefault="00EE1DE5" w:rsidP="00EE1DE5">
      <w:pPr>
        <w:jc w:val="both"/>
        <w:outlineLvl w:val="0"/>
        <w:rPr>
          <w:rFonts w:ascii="Arial" w:hAnsi="Arial"/>
          <w:b/>
          <w:sz w:val="20"/>
        </w:rPr>
      </w:pPr>
      <w:r w:rsidRPr="00ED304A">
        <w:rPr>
          <w:rFonts w:ascii="Arial" w:hAnsi="Arial"/>
          <w:b/>
          <w:sz w:val="20"/>
        </w:rPr>
        <w:t xml:space="preserve">B. </w:t>
      </w:r>
      <w:r w:rsidRPr="00ED304A">
        <w:rPr>
          <w:rFonts w:ascii="Arial" w:hAnsi="Arial"/>
          <w:b/>
          <w:sz w:val="20"/>
          <w:u w:val="single"/>
        </w:rPr>
        <w:t>Recommend</w:t>
      </w:r>
      <w:r>
        <w:rPr>
          <w:rFonts w:ascii="Arial" w:hAnsi="Arial"/>
          <w:b/>
          <w:sz w:val="20"/>
          <w:u w:val="single"/>
        </w:rPr>
        <w:t>ed</w:t>
      </w:r>
      <w:r w:rsidRPr="00ED304A">
        <w:rPr>
          <w:rFonts w:ascii="Arial" w:hAnsi="Arial"/>
          <w:b/>
          <w:sz w:val="20"/>
          <w:u w:val="single"/>
        </w:rPr>
        <w:t xml:space="preserve"> Requirements or Experience</w:t>
      </w:r>
    </w:p>
    <w:p w:rsidR="00EE1DE5" w:rsidRPr="00ED304A" w:rsidRDefault="00EE1DE5" w:rsidP="00EE1DE5">
      <w:pPr>
        <w:jc w:val="both"/>
        <w:rPr>
          <w:rFonts w:ascii="Arial" w:hAnsi="Arial"/>
          <w:sz w:val="20"/>
        </w:rPr>
      </w:pPr>
    </w:p>
    <w:p w:rsidR="00EE1DE5" w:rsidRDefault="00EE1DE5" w:rsidP="00EE1DE5">
      <w:pPr>
        <w:jc w:val="both"/>
        <w:rPr>
          <w:rFonts w:ascii="Arial" w:hAnsi="Arial"/>
          <w:sz w:val="20"/>
        </w:rPr>
      </w:pPr>
      <w:r w:rsidRPr="00ED304A">
        <w:rPr>
          <w:rFonts w:ascii="Arial" w:hAnsi="Arial"/>
          <w:b/>
          <w:sz w:val="20"/>
        </w:rPr>
        <w:t>Knowledge of the EU Institutions</w:t>
      </w:r>
      <w:r w:rsidRPr="00ED304A">
        <w:rPr>
          <w:rFonts w:ascii="Arial" w:hAnsi="Arial"/>
          <w:sz w:val="20"/>
        </w:rPr>
        <w:t xml:space="preserve"> - To have knowledge of the EU Institutions and international standards, particularly related to the Common Foreign and Security Policy, including the </w:t>
      </w:r>
      <w:r>
        <w:rPr>
          <w:rFonts w:ascii="Arial" w:hAnsi="Arial"/>
          <w:sz w:val="20"/>
        </w:rPr>
        <w:t>Common</w:t>
      </w:r>
      <w:r w:rsidRPr="00ED304A">
        <w:rPr>
          <w:rFonts w:ascii="Arial" w:hAnsi="Arial"/>
          <w:sz w:val="20"/>
        </w:rPr>
        <w:t xml:space="preserve"> Security and Defence Policy</w:t>
      </w:r>
      <w:r>
        <w:rPr>
          <w:rFonts w:ascii="Arial" w:hAnsi="Arial"/>
          <w:sz w:val="20"/>
        </w:rPr>
        <w:t xml:space="preserve"> (desirable)</w:t>
      </w:r>
      <w:r w:rsidRPr="00ED304A">
        <w:rPr>
          <w:rFonts w:ascii="Arial" w:hAnsi="Arial"/>
          <w:sz w:val="20"/>
        </w:rPr>
        <w:t>.</w:t>
      </w:r>
    </w:p>
    <w:p w:rsidR="00EE1DE5" w:rsidRPr="00ED304A" w:rsidRDefault="00EE1DE5" w:rsidP="00EE1DE5">
      <w:pPr>
        <w:jc w:val="both"/>
        <w:rPr>
          <w:rFonts w:ascii="Arial" w:hAnsi="Arial"/>
          <w:sz w:val="20"/>
        </w:rPr>
      </w:pPr>
    </w:p>
    <w:p w:rsidR="00EE1DE5" w:rsidRDefault="00EE1DE5" w:rsidP="00EE1DE5">
      <w:pPr>
        <w:jc w:val="both"/>
        <w:rPr>
          <w:rFonts w:ascii="Arial" w:hAnsi="Arial"/>
          <w:sz w:val="20"/>
        </w:rPr>
      </w:pPr>
      <w:r w:rsidRPr="00ED304A">
        <w:rPr>
          <w:rFonts w:ascii="Arial" w:hAnsi="Arial"/>
          <w:b/>
          <w:sz w:val="20"/>
        </w:rPr>
        <w:t>International Experience</w:t>
      </w:r>
      <w:r w:rsidRPr="00ED304A">
        <w:rPr>
          <w:rFonts w:ascii="Arial" w:hAnsi="Arial"/>
          <w:sz w:val="20"/>
        </w:rPr>
        <w:t xml:space="preserve"> - To have international experience, particularly in crisis areas with multi-national and international organisations</w:t>
      </w:r>
      <w:r>
        <w:rPr>
          <w:rFonts w:ascii="Arial" w:hAnsi="Arial"/>
          <w:sz w:val="20"/>
        </w:rPr>
        <w:t>.</w:t>
      </w:r>
    </w:p>
    <w:p w:rsidR="00EE1DE5" w:rsidRDefault="00EE1DE5" w:rsidP="00EE1DE5">
      <w:pPr>
        <w:jc w:val="both"/>
        <w:rPr>
          <w:rFonts w:ascii="Arial" w:hAnsi="Arial"/>
          <w:sz w:val="20"/>
        </w:rPr>
      </w:pPr>
    </w:p>
    <w:p w:rsidR="00EE1DE5" w:rsidRDefault="00EE1DE5" w:rsidP="00EE1DE5">
      <w:pPr>
        <w:jc w:val="both"/>
        <w:rPr>
          <w:rFonts w:ascii="Arial" w:hAnsi="Arial" w:cs="Arial"/>
          <w:sz w:val="20"/>
        </w:rPr>
      </w:pPr>
      <w:r>
        <w:rPr>
          <w:rFonts w:ascii="Arial" w:hAnsi="Arial" w:cs="Arial"/>
          <w:b/>
          <w:sz w:val="20"/>
        </w:rPr>
        <w:t>Local Experience</w:t>
      </w:r>
      <w:r>
        <w:rPr>
          <w:rFonts w:ascii="Arial" w:hAnsi="Arial" w:cs="Arial"/>
          <w:sz w:val="20"/>
        </w:rPr>
        <w:t xml:space="preserve"> – To have strong f</w:t>
      </w:r>
      <w:r w:rsidRPr="009D072E">
        <w:rPr>
          <w:rFonts w:ascii="Arial" w:hAnsi="Arial" w:cs="Arial"/>
          <w:sz w:val="20"/>
        </w:rPr>
        <w:t>amiliarity with the political, historical and cultural context of Afghanistan.</w:t>
      </w:r>
    </w:p>
    <w:p w:rsidR="00EE1DE5" w:rsidRPr="009D072E" w:rsidRDefault="00EE1DE5" w:rsidP="00EE1DE5">
      <w:pPr>
        <w:jc w:val="both"/>
        <w:rPr>
          <w:rFonts w:ascii="Arial" w:hAnsi="Arial" w:cs="Arial"/>
          <w:sz w:val="20"/>
        </w:rPr>
      </w:pPr>
    </w:p>
    <w:p w:rsidR="00EE1DE5" w:rsidRDefault="00EE1DE5" w:rsidP="00EE1DE5">
      <w:pPr>
        <w:jc w:val="both"/>
        <w:rPr>
          <w:rFonts w:ascii="Arial" w:hAnsi="Arial"/>
          <w:sz w:val="20"/>
        </w:rPr>
      </w:pPr>
      <w:r w:rsidRPr="00ED304A">
        <w:rPr>
          <w:rFonts w:ascii="Arial" w:hAnsi="Arial"/>
          <w:b/>
          <w:sz w:val="20"/>
        </w:rPr>
        <w:t>Language skills</w:t>
      </w:r>
      <w:r>
        <w:rPr>
          <w:rFonts w:ascii="Arial" w:hAnsi="Arial"/>
          <w:sz w:val="20"/>
        </w:rPr>
        <w:t xml:space="preserve"> - knowledge of Dari or Pashtu will be a</w:t>
      </w:r>
      <w:r w:rsidRPr="00ED304A">
        <w:rPr>
          <w:rFonts w:ascii="Arial" w:hAnsi="Arial"/>
          <w:sz w:val="20"/>
        </w:rPr>
        <w:t xml:space="preserve"> distinct advantage.</w:t>
      </w:r>
    </w:p>
    <w:p w:rsidR="00EE1DE5" w:rsidRPr="00ED304A" w:rsidRDefault="00EE1DE5" w:rsidP="00EE1DE5">
      <w:pPr>
        <w:jc w:val="both"/>
        <w:rPr>
          <w:rFonts w:ascii="Arial" w:hAnsi="Arial"/>
          <w:sz w:val="20"/>
        </w:rPr>
      </w:pPr>
    </w:p>
    <w:p w:rsidR="00EE1DE5" w:rsidRPr="00ED304A" w:rsidRDefault="00EE1DE5" w:rsidP="00EE1DE5">
      <w:pPr>
        <w:jc w:val="both"/>
        <w:outlineLvl w:val="0"/>
        <w:rPr>
          <w:rFonts w:ascii="Arial" w:hAnsi="Arial"/>
          <w:b/>
          <w:sz w:val="20"/>
        </w:rPr>
      </w:pPr>
      <w:r w:rsidRPr="00ED304A">
        <w:rPr>
          <w:rFonts w:ascii="Arial" w:hAnsi="Arial"/>
          <w:b/>
          <w:sz w:val="20"/>
        </w:rPr>
        <w:t xml:space="preserve">C. </w:t>
      </w:r>
      <w:r w:rsidRPr="00ED304A">
        <w:rPr>
          <w:rFonts w:ascii="Arial" w:hAnsi="Arial"/>
          <w:b/>
          <w:sz w:val="20"/>
          <w:u w:val="single"/>
        </w:rPr>
        <w:t>Essential Documents and Requirements for the Selected Candidates</w:t>
      </w:r>
    </w:p>
    <w:p w:rsidR="00EE1DE5" w:rsidRPr="00ED304A" w:rsidRDefault="00EE1DE5" w:rsidP="00EE1DE5">
      <w:pPr>
        <w:jc w:val="both"/>
        <w:rPr>
          <w:rFonts w:ascii="Arial" w:hAnsi="Arial"/>
          <w:sz w:val="20"/>
        </w:rPr>
      </w:pPr>
    </w:p>
    <w:p w:rsidR="00EE1DE5" w:rsidRDefault="00EE1DE5" w:rsidP="00EE1DE5">
      <w:pPr>
        <w:jc w:val="both"/>
        <w:rPr>
          <w:rFonts w:ascii="Arial" w:hAnsi="Arial"/>
          <w:sz w:val="20"/>
        </w:rPr>
      </w:pPr>
      <w:r w:rsidRPr="00ED304A">
        <w:rPr>
          <w:rFonts w:ascii="Arial" w:hAnsi="Arial"/>
          <w:b/>
          <w:sz w:val="20"/>
        </w:rPr>
        <w:t>Visas</w:t>
      </w:r>
      <w:r w:rsidRPr="00ED304A">
        <w:rPr>
          <w:rFonts w:ascii="Arial" w:hAnsi="Arial"/>
          <w:sz w:val="20"/>
        </w:rPr>
        <w:t xml:space="preserve"> - Contributing countries and mission members</w:t>
      </w:r>
      <w:r>
        <w:rPr>
          <w:rFonts w:ascii="Arial" w:hAnsi="Arial"/>
          <w:sz w:val="20"/>
        </w:rPr>
        <w:t>, for seconded staff,</w:t>
      </w:r>
      <w:r w:rsidRPr="00ED304A">
        <w:rPr>
          <w:rFonts w:ascii="Arial" w:hAnsi="Arial"/>
          <w:sz w:val="20"/>
        </w:rPr>
        <w:t xml:space="preserve"> must ensure that visas are obtained for entry into the mission area prior to departure from their home country.</w:t>
      </w:r>
      <w:r>
        <w:rPr>
          <w:rFonts w:ascii="Arial" w:hAnsi="Arial"/>
          <w:sz w:val="20"/>
        </w:rPr>
        <w:t xml:space="preserve"> For contracted staff, visas are facilitated by the EUSR Office.</w:t>
      </w:r>
    </w:p>
    <w:p w:rsidR="00EE1DE5" w:rsidRDefault="00EE1DE5" w:rsidP="00EE1DE5">
      <w:pPr>
        <w:jc w:val="both"/>
        <w:rPr>
          <w:rFonts w:ascii="Arial" w:hAnsi="Arial"/>
          <w:sz w:val="20"/>
        </w:rPr>
      </w:pPr>
    </w:p>
    <w:p w:rsidR="00EE1DE5" w:rsidRDefault="00EE1DE5" w:rsidP="00EE1DE5">
      <w:pPr>
        <w:jc w:val="both"/>
        <w:rPr>
          <w:rFonts w:ascii="Arial" w:hAnsi="Arial"/>
          <w:sz w:val="20"/>
        </w:rPr>
      </w:pPr>
      <w:r w:rsidRPr="00430DA0">
        <w:rPr>
          <w:rFonts w:ascii="Arial" w:hAnsi="Arial"/>
          <w:b/>
          <w:sz w:val="20"/>
        </w:rPr>
        <w:t>Security Clearance required</w:t>
      </w:r>
      <w:r w:rsidRPr="00430DA0">
        <w:rPr>
          <w:rFonts w:ascii="Arial" w:hAnsi="Arial"/>
          <w:sz w:val="20"/>
        </w:rPr>
        <w:t xml:space="preserve"> - To have a national security clearance at "EU SECRET" level or equivalent. Or to obtain this on arrival in case of successful contracted candidate, </w:t>
      </w:r>
      <w:r w:rsidRPr="00BC57B5">
        <w:rPr>
          <w:rFonts w:ascii="Arial" w:hAnsi="Arial"/>
          <w:sz w:val="20"/>
          <w:u w:val="single"/>
        </w:rPr>
        <w:t>in which case a basic security clearance will be requested in advance</w:t>
      </w:r>
      <w:r w:rsidRPr="00430DA0">
        <w:rPr>
          <w:rFonts w:ascii="Arial" w:hAnsi="Arial"/>
          <w:sz w:val="20"/>
        </w:rPr>
        <w:t>.</w:t>
      </w:r>
    </w:p>
    <w:p w:rsidR="00EE1DE5" w:rsidRPr="00ED304A" w:rsidRDefault="00EE1DE5" w:rsidP="00EE1DE5">
      <w:pPr>
        <w:jc w:val="both"/>
        <w:rPr>
          <w:rFonts w:ascii="Arial" w:hAnsi="Arial"/>
          <w:sz w:val="20"/>
        </w:rPr>
      </w:pPr>
    </w:p>
    <w:p w:rsidR="00EE1DE5" w:rsidRDefault="00EE1DE5" w:rsidP="00EE1DE5">
      <w:pPr>
        <w:jc w:val="both"/>
        <w:rPr>
          <w:rFonts w:ascii="Arial" w:hAnsi="Arial"/>
          <w:sz w:val="20"/>
        </w:rPr>
      </w:pPr>
      <w:r>
        <w:rPr>
          <w:rFonts w:ascii="Arial" w:hAnsi="Arial"/>
          <w:b/>
          <w:sz w:val="20"/>
        </w:rPr>
        <w:t>Driving</w:t>
      </w:r>
      <w:r w:rsidRPr="00ED304A">
        <w:rPr>
          <w:rFonts w:ascii="Arial" w:hAnsi="Arial"/>
          <w:b/>
          <w:sz w:val="20"/>
        </w:rPr>
        <w:t xml:space="preserve"> Licence</w:t>
      </w:r>
      <w:r w:rsidRPr="00ED304A">
        <w:rPr>
          <w:rFonts w:ascii="Arial" w:hAnsi="Arial"/>
          <w:sz w:val="20"/>
        </w:rPr>
        <w:t xml:space="preserve"> – Be in posses</w:t>
      </w:r>
      <w:r>
        <w:rPr>
          <w:rFonts w:ascii="Arial" w:hAnsi="Arial"/>
          <w:sz w:val="20"/>
        </w:rPr>
        <w:t>sion of a valid civilian driving</w:t>
      </w:r>
      <w:r w:rsidRPr="00ED304A">
        <w:rPr>
          <w:rFonts w:ascii="Arial" w:hAnsi="Arial"/>
          <w:sz w:val="20"/>
        </w:rPr>
        <w:t xml:space="preserve"> licence for motor vehic</w:t>
      </w:r>
      <w:r>
        <w:rPr>
          <w:rFonts w:ascii="Arial" w:hAnsi="Arial"/>
          <w:sz w:val="20"/>
        </w:rPr>
        <w:t>les (Category B or equivalent).</w:t>
      </w:r>
    </w:p>
    <w:p w:rsidR="00EE1DE5" w:rsidRDefault="00EE1DE5" w:rsidP="00EE1DE5">
      <w:pPr>
        <w:jc w:val="both"/>
        <w:rPr>
          <w:rFonts w:ascii="Arial" w:hAnsi="Arial"/>
          <w:sz w:val="20"/>
        </w:rPr>
      </w:pPr>
    </w:p>
    <w:p w:rsidR="006A0485" w:rsidRDefault="006A0485" w:rsidP="00EE1DE5">
      <w:pPr>
        <w:jc w:val="both"/>
        <w:rPr>
          <w:rFonts w:ascii="Arial" w:hAnsi="Arial" w:cs="Arial"/>
          <w:sz w:val="20"/>
          <w:szCs w:val="20"/>
        </w:rPr>
      </w:pPr>
      <w:r w:rsidRPr="006A0485">
        <w:rPr>
          <w:rFonts w:ascii="Arial" w:hAnsi="Arial" w:cs="Arial"/>
          <w:sz w:val="20"/>
          <w:szCs w:val="20"/>
        </w:rPr>
        <w:t>Each candidate completes the standard job application form in English (Annex 2).  Applications will be considered only when using this form and indicating which position(s) the candidate is applying for</w:t>
      </w:r>
      <w:r>
        <w:rPr>
          <w:rFonts w:ascii="Arial" w:hAnsi="Arial" w:cs="Arial"/>
          <w:sz w:val="20"/>
          <w:szCs w:val="20"/>
        </w:rPr>
        <w:t xml:space="preserve"> (maximum 3 options/posts applied for</w:t>
      </w:r>
      <w:r w:rsidR="009132B0">
        <w:rPr>
          <w:rFonts w:ascii="Arial" w:hAnsi="Arial" w:cs="Arial"/>
          <w:sz w:val="20"/>
          <w:szCs w:val="20"/>
        </w:rPr>
        <w:t>,</w:t>
      </w:r>
      <w:r>
        <w:rPr>
          <w:rFonts w:ascii="Arial" w:hAnsi="Arial" w:cs="Arial"/>
          <w:sz w:val="20"/>
          <w:szCs w:val="20"/>
        </w:rPr>
        <w:t xml:space="preserve"> in the preferred order).</w:t>
      </w:r>
    </w:p>
    <w:p w:rsidR="006A0485" w:rsidRDefault="006A0485" w:rsidP="00EE1DE5">
      <w:pPr>
        <w:jc w:val="both"/>
        <w:rPr>
          <w:rFonts w:ascii="Arial" w:hAnsi="Arial" w:cs="Arial"/>
          <w:sz w:val="20"/>
          <w:szCs w:val="20"/>
        </w:rPr>
      </w:pPr>
    </w:p>
    <w:p w:rsidR="004C215C" w:rsidRDefault="004C215C" w:rsidP="00EE1DE5">
      <w:pPr>
        <w:jc w:val="both"/>
        <w:rPr>
          <w:rFonts w:ascii="Arial" w:hAnsi="Arial" w:cs="Arial"/>
          <w:b/>
          <w:sz w:val="20"/>
          <w:szCs w:val="20"/>
        </w:rPr>
      </w:pPr>
      <w:r w:rsidRPr="004C215C">
        <w:rPr>
          <w:rFonts w:ascii="Arial" w:hAnsi="Arial" w:cs="Arial"/>
          <w:b/>
          <w:sz w:val="20"/>
          <w:szCs w:val="20"/>
        </w:rPr>
        <w:t>NOTE FOR THE SCONDING AUTHORITIES:</w:t>
      </w:r>
    </w:p>
    <w:p w:rsidR="005D0E24" w:rsidRPr="004C215C" w:rsidRDefault="005D0E24" w:rsidP="00EE1DE5">
      <w:pPr>
        <w:jc w:val="both"/>
        <w:rPr>
          <w:rFonts w:ascii="Arial" w:hAnsi="Arial" w:cs="Arial"/>
          <w:b/>
          <w:sz w:val="20"/>
          <w:szCs w:val="20"/>
        </w:rPr>
      </w:pPr>
    </w:p>
    <w:p w:rsidR="004C215C" w:rsidRPr="004C215C" w:rsidRDefault="004C215C" w:rsidP="004C215C">
      <w:pPr>
        <w:jc w:val="both"/>
        <w:rPr>
          <w:rFonts w:ascii="Arial" w:hAnsi="Arial" w:cs="Arial"/>
          <w:sz w:val="20"/>
          <w:szCs w:val="20"/>
        </w:rPr>
      </w:pPr>
      <w:r w:rsidRPr="004C215C">
        <w:rPr>
          <w:rFonts w:ascii="Arial" w:hAnsi="Arial" w:cs="Arial"/>
          <w:sz w:val="20"/>
          <w:szCs w:val="20"/>
        </w:rPr>
        <w:t>Seconding authorities remain responsible for ensuring that their staff are in possession of a valid Hostile Environment Awareness Training suitable for Afghanistan and meeting their own National Standards. Furthermore, seconding authorities are responsible for equipping their seconded staff with appropriate Personal Protection equipment, to include a Ballistic Vest &amp; Ballistic Helmet meeting their minimum National Standards.</w:t>
      </w:r>
    </w:p>
    <w:p w:rsidR="004C215C" w:rsidRPr="004C215C" w:rsidRDefault="004C215C" w:rsidP="004C215C">
      <w:pPr>
        <w:jc w:val="both"/>
        <w:rPr>
          <w:rFonts w:ascii="Arial" w:hAnsi="Arial" w:cs="Arial"/>
          <w:sz w:val="20"/>
          <w:szCs w:val="20"/>
        </w:rPr>
      </w:pPr>
      <w:r w:rsidRPr="004C215C">
        <w:rPr>
          <w:rFonts w:ascii="Arial" w:hAnsi="Arial" w:cs="Arial"/>
          <w:sz w:val="20"/>
          <w:szCs w:val="20"/>
        </w:rPr>
        <w:t>Those seconded Police staff being deployed in an armed capacity, for personal protection purposes only, must meet the respective minimum National Standards of the seconding Member State and are to be equipped with weapons and ammunition officially supplied and in accordance with their own rules. ALL firearms related training and recertification's remain the sole responsibility of the Seconding authority</w:t>
      </w:r>
    </w:p>
    <w:p w:rsidR="004C215C" w:rsidRPr="006A0485" w:rsidRDefault="004C215C" w:rsidP="00EE1DE5">
      <w:pPr>
        <w:jc w:val="both"/>
        <w:rPr>
          <w:rFonts w:ascii="Arial" w:hAnsi="Arial" w:cs="Arial"/>
          <w:sz w:val="20"/>
          <w:szCs w:val="20"/>
        </w:rPr>
      </w:pPr>
    </w:p>
    <w:p w:rsidR="00EE1DE5" w:rsidRPr="00430DA0" w:rsidRDefault="00EE1DE5" w:rsidP="00EE1DE5">
      <w:pPr>
        <w:jc w:val="both"/>
        <w:rPr>
          <w:rFonts w:ascii="Arial" w:hAnsi="Arial"/>
          <w:b/>
          <w:sz w:val="20"/>
        </w:rPr>
      </w:pPr>
      <w:r w:rsidRPr="00430DA0">
        <w:rPr>
          <w:rFonts w:ascii="Arial" w:hAnsi="Arial"/>
          <w:b/>
          <w:sz w:val="20"/>
        </w:rPr>
        <w:t xml:space="preserve">D. </w:t>
      </w:r>
      <w:r w:rsidRPr="00430DA0">
        <w:rPr>
          <w:rFonts w:ascii="Arial" w:hAnsi="Arial"/>
          <w:b/>
          <w:sz w:val="20"/>
          <w:u w:val="single"/>
        </w:rPr>
        <w:t>Desirable</w:t>
      </w:r>
    </w:p>
    <w:p w:rsidR="00EE1DE5" w:rsidRPr="00430DA0" w:rsidRDefault="00EE1DE5" w:rsidP="00EE1DE5">
      <w:pPr>
        <w:jc w:val="both"/>
        <w:rPr>
          <w:rFonts w:ascii="Arial" w:hAnsi="Arial"/>
          <w:b/>
          <w:sz w:val="20"/>
        </w:rPr>
      </w:pPr>
    </w:p>
    <w:p w:rsidR="00EE1DE5" w:rsidRPr="00430DA0" w:rsidRDefault="00EE1DE5" w:rsidP="00EE1DE5">
      <w:pPr>
        <w:jc w:val="both"/>
        <w:rPr>
          <w:rFonts w:ascii="Arial" w:hAnsi="Arial"/>
          <w:sz w:val="20"/>
        </w:rPr>
      </w:pPr>
      <w:r w:rsidRPr="00430DA0">
        <w:rPr>
          <w:rFonts w:ascii="Arial" w:hAnsi="Arial"/>
          <w:sz w:val="20"/>
        </w:rPr>
        <w:t>Diplomatic Status - To facilitate free movement, credibility and access.</w:t>
      </w:r>
    </w:p>
    <w:p w:rsidR="00EE1DE5" w:rsidRPr="00430DA0" w:rsidRDefault="00EE1DE5" w:rsidP="00EE1DE5">
      <w:pPr>
        <w:jc w:val="both"/>
        <w:rPr>
          <w:rFonts w:ascii="Arial" w:hAnsi="Arial"/>
          <w:sz w:val="20"/>
        </w:rPr>
      </w:pPr>
    </w:p>
    <w:p w:rsidR="00EE1DE5" w:rsidRPr="00430DA0" w:rsidRDefault="00EE1DE5" w:rsidP="00EE1DE5">
      <w:pPr>
        <w:jc w:val="both"/>
        <w:rPr>
          <w:rFonts w:ascii="Arial" w:hAnsi="Arial"/>
          <w:sz w:val="20"/>
        </w:rPr>
      </w:pPr>
      <w:r w:rsidRPr="00430DA0">
        <w:rPr>
          <w:rFonts w:ascii="Arial" w:hAnsi="Arial"/>
          <w:sz w:val="20"/>
        </w:rPr>
        <w:t>Diplomatic or Service Passport - From their respective national authorities.</w:t>
      </w:r>
    </w:p>
    <w:p w:rsidR="00EE1DE5" w:rsidRPr="004127D7" w:rsidRDefault="00EE1DE5" w:rsidP="00EE1DE5">
      <w:pPr>
        <w:jc w:val="both"/>
        <w:rPr>
          <w:rFonts w:ascii="Arial" w:hAnsi="Arial"/>
          <w:b/>
          <w:sz w:val="20"/>
        </w:rPr>
      </w:pPr>
    </w:p>
    <w:p w:rsidR="00BE46D9" w:rsidRDefault="00BE46D9" w:rsidP="00300B4D">
      <w:pPr>
        <w:jc w:val="both"/>
        <w:rPr>
          <w:rFonts w:ascii="Arial" w:hAnsi="Arial"/>
          <w:b/>
          <w:sz w:val="20"/>
        </w:rPr>
      </w:pPr>
    </w:p>
    <w:p w:rsidR="00BE46D9" w:rsidRDefault="00BE46D9" w:rsidP="00300B4D">
      <w:pPr>
        <w:jc w:val="both"/>
        <w:rPr>
          <w:rFonts w:ascii="Arial" w:hAnsi="Arial"/>
          <w:b/>
          <w:sz w:val="20"/>
        </w:rPr>
      </w:pPr>
    </w:p>
    <w:p w:rsidR="00BE46D9" w:rsidRDefault="00BE46D9" w:rsidP="00300B4D">
      <w:pPr>
        <w:jc w:val="both"/>
        <w:rPr>
          <w:rFonts w:ascii="Arial" w:hAnsi="Arial"/>
          <w:b/>
          <w:sz w:val="20"/>
        </w:rPr>
      </w:pPr>
    </w:p>
    <w:p w:rsidR="00BE46D9" w:rsidRDefault="00BE46D9" w:rsidP="00300B4D">
      <w:pPr>
        <w:jc w:val="both"/>
        <w:rPr>
          <w:rFonts w:ascii="Arial" w:hAnsi="Arial"/>
          <w:b/>
          <w:sz w:val="20"/>
        </w:rPr>
      </w:pPr>
    </w:p>
    <w:p w:rsidR="00BE46D9" w:rsidRDefault="00BE46D9" w:rsidP="00300B4D">
      <w:pPr>
        <w:jc w:val="both"/>
        <w:rPr>
          <w:rFonts w:ascii="Arial" w:hAnsi="Arial"/>
          <w:b/>
          <w:sz w:val="20"/>
        </w:rPr>
      </w:pPr>
    </w:p>
    <w:p w:rsidR="00BE46D9" w:rsidRDefault="00BE46D9" w:rsidP="00300B4D">
      <w:pPr>
        <w:jc w:val="both"/>
        <w:rPr>
          <w:rFonts w:ascii="Arial" w:hAnsi="Arial"/>
          <w:b/>
          <w:sz w:val="20"/>
        </w:rPr>
      </w:pPr>
    </w:p>
    <w:p w:rsidR="00BE46D9" w:rsidRDefault="00BE46D9" w:rsidP="00300B4D">
      <w:pPr>
        <w:jc w:val="both"/>
        <w:rPr>
          <w:rFonts w:ascii="Arial" w:hAnsi="Arial"/>
          <w:b/>
          <w:sz w:val="20"/>
        </w:rPr>
      </w:pPr>
    </w:p>
    <w:p w:rsidR="00BE46D9" w:rsidRDefault="00BE46D9" w:rsidP="00300B4D">
      <w:pPr>
        <w:jc w:val="both"/>
        <w:rPr>
          <w:rFonts w:ascii="Arial" w:hAnsi="Arial"/>
          <w:b/>
          <w:sz w:val="20"/>
        </w:rPr>
      </w:pPr>
    </w:p>
    <w:p w:rsidR="00BE46D9" w:rsidRDefault="00BE46D9" w:rsidP="00300B4D">
      <w:pPr>
        <w:jc w:val="both"/>
        <w:rPr>
          <w:rFonts w:ascii="Arial" w:hAnsi="Arial"/>
          <w:b/>
          <w:sz w:val="20"/>
        </w:rPr>
      </w:pPr>
    </w:p>
    <w:p w:rsidR="00BE46D9" w:rsidRDefault="00BE46D9" w:rsidP="00300B4D">
      <w:pPr>
        <w:jc w:val="both"/>
        <w:rPr>
          <w:rFonts w:ascii="Arial" w:hAnsi="Arial"/>
          <w:b/>
          <w:sz w:val="20"/>
        </w:rPr>
      </w:pPr>
    </w:p>
    <w:p w:rsidR="00BE46D9" w:rsidRDefault="00BE46D9" w:rsidP="00300B4D">
      <w:pPr>
        <w:jc w:val="both"/>
        <w:rPr>
          <w:rFonts w:ascii="Arial" w:hAnsi="Arial"/>
          <w:b/>
          <w:sz w:val="20"/>
        </w:rPr>
      </w:pPr>
    </w:p>
    <w:p w:rsidR="00BE46D9" w:rsidRDefault="00BE46D9" w:rsidP="00300B4D">
      <w:pPr>
        <w:jc w:val="both"/>
        <w:rPr>
          <w:rFonts w:ascii="Arial" w:hAnsi="Arial"/>
          <w:b/>
          <w:sz w:val="20"/>
        </w:rPr>
      </w:pPr>
    </w:p>
    <w:p w:rsidR="00BE46D9" w:rsidRDefault="00BE46D9" w:rsidP="00300B4D">
      <w:pPr>
        <w:jc w:val="both"/>
        <w:rPr>
          <w:rFonts w:ascii="Arial" w:hAnsi="Arial"/>
          <w:b/>
          <w:sz w:val="20"/>
        </w:rPr>
      </w:pPr>
    </w:p>
    <w:p w:rsidR="00BE46D9" w:rsidRDefault="00BE46D9" w:rsidP="00300B4D">
      <w:pPr>
        <w:jc w:val="both"/>
        <w:rPr>
          <w:rFonts w:ascii="Arial" w:hAnsi="Arial"/>
          <w:b/>
          <w:sz w:val="20"/>
        </w:rPr>
      </w:pPr>
    </w:p>
    <w:p w:rsidR="00BE46D9" w:rsidRDefault="00BE46D9" w:rsidP="00300B4D">
      <w:pPr>
        <w:jc w:val="both"/>
        <w:rPr>
          <w:rFonts w:ascii="Arial" w:hAnsi="Arial"/>
          <w:b/>
          <w:sz w:val="20"/>
        </w:rPr>
      </w:pPr>
    </w:p>
    <w:p w:rsidR="00BE46D9" w:rsidRDefault="00BE46D9" w:rsidP="00300B4D">
      <w:pPr>
        <w:jc w:val="both"/>
        <w:rPr>
          <w:rFonts w:ascii="Arial" w:hAnsi="Arial"/>
          <w:b/>
          <w:sz w:val="20"/>
        </w:rPr>
      </w:pPr>
    </w:p>
    <w:p w:rsidR="00BE46D9" w:rsidRDefault="00BE46D9" w:rsidP="00300B4D">
      <w:pPr>
        <w:jc w:val="both"/>
        <w:rPr>
          <w:rFonts w:ascii="Arial" w:hAnsi="Arial"/>
          <w:b/>
          <w:sz w:val="20"/>
        </w:rPr>
      </w:pPr>
    </w:p>
    <w:p w:rsidR="00BE46D9" w:rsidRDefault="00BE46D9" w:rsidP="00300B4D">
      <w:pPr>
        <w:jc w:val="both"/>
        <w:rPr>
          <w:rFonts w:ascii="Arial" w:hAnsi="Arial"/>
          <w:b/>
          <w:sz w:val="20"/>
        </w:rPr>
      </w:pPr>
    </w:p>
    <w:p w:rsidR="00300B4D" w:rsidRDefault="00300B4D" w:rsidP="00300B4D">
      <w:pPr>
        <w:jc w:val="both"/>
        <w:rPr>
          <w:rFonts w:ascii="Arial" w:hAnsi="Arial"/>
          <w:b/>
          <w:sz w:val="20"/>
          <w:u w:val="single"/>
        </w:rPr>
      </w:pPr>
      <w:r>
        <w:rPr>
          <w:rFonts w:ascii="Arial" w:hAnsi="Arial"/>
          <w:b/>
          <w:sz w:val="20"/>
        </w:rPr>
        <w:t>E</w:t>
      </w:r>
      <w:r w:rsidRPr="00ED304A">
        <w:rPr>
          <w:rFonts w:ascii="Arial" w:hAnsi="Arial"/>
          <w:b/>
          <w:sz w:val="20"/>
        </w:rPr>
        <w:t xml:space="preserve">. </w:t>
      </w:r>
      <w:r w:rsidRPr="00ED304A">
        <w:rPr>
          <w:rFonts w:ascii="Arial" w:hAnsi="Arial"/>
          <w:b/>
          <w:sz w:val="20"/>
          <w:u w:val="single"/>
        </w:rPr>
        <w:t>Job Description</w:t>
      </w:r>
      <w:r>
        <w:rPr>
          <w:rFonts w:ascii="Arial" w:hAnsi="Arial"/>
          <w:b/>
          <w:sz w:val="20"/>
          <w:u w:val="single"/>
        </w:rPr>
        <w:t>s:</w:t>
      </w:r>
    </w:p>
    <w:p w:rsidR="009E7934" w:rsidRPr="004B39E3" w:rsidRDefault="009E7934" w:rsidP="004B39E3">
      <w:pPr>
        <w:jc w:val="both"/>
        <w:rPr>
          <w:rFonts w:ascii="Arial" w:hAnsi="Arial"/>
          <w:sz w:val="18"/>
          <w:szCs w:val="18"/>
        </w:rPr>
      </w:pPr>
    </w:p>
    <w:tbl>
      <w:tblPr>
        <w:tblpPr w:leftFromText="141" w:rightFromText="141" w:vertAnchor="text" w:horzAnchor="page" w:tblpX="1242" w:tblpY="1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6"/>
        <w:gridCol w:w="7962"/>
      </w:tblGrid>
      <w:tr w:rsidR="00BE46D9" w:rsidRPr="00D17130" w:rsidTr="00BE46D9">
        <w:tc>
          <w:tcPr>
            <w:tcW w:w="791" w:type="pct"/>
            <w:tcBorders>
              <w:left w:val="nil"/>
              <w:bottom w:val="single" w:sz="4" w:space="0" w:color="auto"/>
            </w:tcBorders>
            <w:shd w:val="clear" w:color="auto" w:fill="E6E6E6"/>
            <w:vAlign w:val="center"/>
          </w:tcPr>
          <w:p w:rsidR="00BE46D9" w:rsidRPr="000D0681" w:rsidRDefault="00BE46D9" w:rsidP="00BE46D9">
            <w:pPr>
              <w:widowControl w:val="0"/>
              <w:jc w:val="center"/>
              <w:outlineLvl w:val="0"/>
              <w:rPr>
                <w:rFonts w:ascii="Arial" w:hAnsi="Arial"/>
                <w:sz w:val="20"/>
                <w:szCs w:val="20"/>
              </w:rPr>
            </w:pPr>
            <w:r w:rsidRPr="000D0681">
              <w:rPr>
                <w:rFonts w:ascii="Arial" w:hAnsi="Arial"/>
                <w:sz w:val="20"/>
                <w:szCs w:val="20"/>
              </w:rPr>
              <w:t>Job Title</w:t>
            </w:r>
            <w:r>
              <w:rPr>
                <w:rFonts w:ascii="Arial" w:hAnsi="Arial"/>
                <w:sz w:val="20"/>
                <w:szCs w:val="20"/>
              </w:rPr>
              <w:t xml:space="preserve"> / Code</w:t>
            </w:r>
          </w:p>
        </w:tc>
        <w:tc>
          <w:tcPr>
            <w:tcW w:w="4209" w:type="pct"/>
            <w:tcBorders>
              <w:bottom w:val="single" w:sz="4" w:space="0" w:color="auto"/>
              <w:right w:val="nil"/>
            </w:tcBorders>
            <w:shd w:val="clear" w:color="auto" w:fill="E6E6E6"/>
          </w:tcPr>
          <w:p w:rsidR="00BE46D9" w:rsidRPr="006B7E5C" w:rsidRDefault="00BE46D9" w:rsidP="00BE46D9">
            <w:pPr>
              <w:widowControl w:val="0"/>
              <w:outlineLvl w:val="0"/>
              <w:rPr>
                <w:rFonts w:ascii="Arial" w:hAnsi="Arial"/>
                <w:b/>
                <w:sz w:val="20"/>
                <w:szCs w:val="20"/>
              </w:rPr>
            </w:pPr>
            <w:r w:rsidRPr="006B7E5C">
              <w:rPr>
                <w:rFonts w:ascii="Arial" w:hAnsi="Arial"/>
                <w:b/>
                <w:sz w:val="20"/>
                <w:szCs w:val="20"/>
              </w:rPr>
              <w:t>EUAT Programme Manager  (1 post)</w:t>
            </w:r>
            <w:r>
              <w:rPr>
                <w:rFonts w:ascii="Arial" w:hAnsi="Arial"/>
                <w:b/>
                <w:sz w:val="20"/>
                <w:szCs w:val="20"/>
              </w:rPr>
              <w:t xml:space="preserve"> – EUSR-C-PM-01</w:t>
            </w:r>
          </w:p>
        </w:tc>
      </w:tr>
      <w:tr w:rsidR="00BE46D9" w:rsidRPr="00D17130" w:rsidTr="00BE46D9">
        <w:tc>
          <w:tcPr>
            <w:tcW w:w="791" w:type="pct"/>
            <w:tcBorders>
              <w:left w:val="nil"/>
              <w:bottom w:val="single" w:sz="4" w:space="0" w:color="auto"/>
            </w:tcBorders>
            <w:shd w:val="clear" w:color="auto" w:fill="E6E6E6"/>
            <w:vAlign w:val="center"/>
          </w:tcPr>
          <w:p w:rsidR="00BE46D9" w:rsidRPr="006B7E5C" w:rsidRDefault="00BE46D9" w:rsidP="00BE46D9">
            <w:pPr>
              <w:widowControl w:val="0"/>
              <w:jc w:val="center"/>
              <w:outlineLvl w:val="0"/>
              <w:rPr>
                <w:rFonts w:ascii="Arial" w:hAnsi="Arial"/>
                <w:sz w:val="20"/>
                <w:szCs w:val="20"/>
              </w:rPr>
            </w:pPr>
            <w:r w:rsidRPr="000D0681">
              <w:rPr>
                <w:rFonts w:ascii="Arial" w:hAnsi="Arial"/>
                <w:sz w:val="20"/>
                <w:szCs w:val="20"/>
              </w:rPr>
              <w:t>Employment regime</w:t>
            </w:r>
          </w:p>
        </w:tc>
        <w:tc>
          <w:tcPr>
            <w:tcW w:w="4209" w:type="pct"/>
            <w:tcBorders>
              <w:bottom w:val="single" w:sz="4" w:space="0" w:color="auto"/>
              <w:right w:val="nil"/>
            </w:tcBorders>
            <w:shd w:val="clear" w:color="auto" w:fill="E6E6E6"/>
          </w:tcPr>
          <w:p w:rsidR="00BE46D9" w:rsidRPr="006B7E5C" w:rsidRDefault="00BE46D9" w:rsidP="00BE46D9">
            <w:pPr>
              <w:widowControl w:val="0"/>
              <w:outlineLvl w:val="0"/>
              <w:rPr>
                <w:rFonts w:ascii="Arial" w:hAnsi="Arial" w:cs="Arial"/>
                <w:b/>
                <w:sz w:val="20"/>
                <w:szCs w:val="20"/>
              </w:rPr>
            </w:pPr>
            <w:r w:rsidRPr="006B7E5C">
              <w:rPr>
                <w:rFonts w:ascii="Arial" w:hAnsi="Arial" w:cs="Arial"/>
                <w:b/>
                <w:sz w:val="20"/>
                <w:szCs w:val="20"/>
              </w:rPr>
              <w:t>Seconded / Contracted</w:t>
            </w:r>
          </w:p>
        </w:tc>
      </w:tr>
      <w:tr w:rsidR="00BE46D9" w:rsidRPr="00D17130" w:rsidTr="00BE46D9">
        <w:tc>
          <w:tcPr>
            <w:tcW w:w="791" w:type="pct"/>
            <w:tcBorders>
              <w:left w:val="nil"/>
              <w:bottom w:val="single" w:sz="4" w:space="0" w:color="auto"/>
            </w:tcBorders>
            <w:shd w:val="clear" w:color="auto" w:fill="E6E6E6"/>
            <w:vAlign w:val="center"/>
          </w:tcPr>
          <w:p w:rsidR="00BE46D9" w:rsidRPr="000D0681" w:rsidRDefault="00BE46D9" w:rsidP="00BE46D9">
            <w:pPr>
              <w:widowControl w:val="0"/>
              <w:jc w:val="center"/>
              <w:outlineLvl w:val="0"/>
              <w:rPr>
                <w:rFonts w:ascii="Arial" w:hAnsi="Arial"/>
                <w:sz w:val="20"/>
                <w:szCs w:val="20"/>
              </w:rPr>
            </w:pPr>
            <w:r w:rsidRPr="000D0681">
              <w:rPr>
                <w:rFonts w:ascii="Arial" w:hAnsi="Arial"/>
                <w:sz w:val="20"/>
                <w:szCs w:val="20"/>
              </w:rPr>
              <w:t>Post category</w:t>
            </w:r>
          </w:p>
        </w:tc>
        <w:tc>
          <w:tcPr>
            <w:tcW w:w="4209" w:type="pct"/>
            <w:tcBorders>
              <w:bottom w:val="single" w:sz="4" w:space="0" w:color="auto"/>
              <w:right w:val="nil"/>
            </w:tcBorders>
            <w:shd w:val="clear" w:color="auto" w:fill="E6E6E6"/>
          </w:tcPr>
          <w:p w:rsidR="00BE46D9" w:rsidRPr="006B7E5C" w:rsidRDefault="00BE46D9" w:rsidP="00BE46D9">
            <w:pPr>
              <w:widowControl w:val="0"/>
              <w:outlineLvl w:val="0"/>
              <w:rPr>
                <w:rFonts w:ascii="Arial" w:hAnsi="Arial" w:cs="Arial"/>
                <w:b/>
                <w:sz w:val="20"/>
                <w:szCs w:val="20"/>
              </w:rPr>
            </w:pPr>
            <w:r w:rsidRPr="006B7E5C">
              <w:rPr>
                <w:rFonts w:ascii="Arial" w:hAnsi="Arial" w:cs="Arial"/>
                <w:b/>
                <w:sz w:val="20"/>
                <w:szCs w:val="20"/>
              </w:rPr>
              <w:t>Expert</w:t>
            </w:r>
          </w:p>
        </w:tc>
      </w:tr>
      <w:tr w:rsidR="00BE46D9" w:rsidRPr="00D17130" w:rsidTr="00BE46D9">
        <w:tc>
          <w:tcPr>
            <w:tcW w:w="791" w:type="pct"/>
            <w:tcBorders>
              <w:left w:val="nil"/>
              <w:bottom w:val="single" w:sz="4" w:space="0" w:color="auto"/>
            </w:tcBorders>
            <w:shd w:val="clear" w:color="auto" w:fill="E6E6E6"/>
            <w:vAlign w:val="center"/>
          </w:tcPr>
          <w:p w:rsidR="00BE46D9" w:rsidRPr="000D0681" w:rsidRDefault="00BE46D9" w:rsidP="00BE46D9">
            <w:pPr>
              <w:widowControl w:val="0"/>
              <w:jc w:val="center"/>
              <w:outlineLvl w:val="0"/>
              <w:rPr>
                <w:rFonts w:ascii="Arial" w:hAnsi="Arial"/>
                <w:sz w:val="20"/>
                <w:szCs w:val="20"/>
              </w:rPr>
            </w:pPr>
            <w:r>
              <w:rPr>
                <w:rFonts w:ascii="Arial" w:hAnsi="Arial"/>
                <w:sz w:val="20"/>
                <w:szCs w:val="20"/>
              </w:rPr>
              <w:t>Location of the post</w:t>
            </w:r>
          </w:p>
        </w:tc>
        <w:tc>
          <w:tcPr>
            <w:tcW w:w="4209" w:type="pct"/>
            <w:tcBorders>
              <w:bottom w:val="single" w:sz="4" w:space="0" w:color="auto"/>
              <w:right w:val="nil"/>
            </w:tcBorders>
            <w:shd w:val="clear" w:color="auto" w:fill="E6E6E6"/>
          </w:tcPr>
          <w:p w:rsidR="00BE46D9" w:rsidRPr="006B7E5C" w:rsidRDefault="00BE46D9" w:rsidP="00BE46D9">
            <w:pPr>
              <w:widowControl w:val="0"/>
              <w:outlineLvl w:val="0"/>
              <w:rPr>
                <w:rFonts w:ascii="Arial" w:hAnsi="Arial" w:cs="Arial"/>
                <w:b/>
                <w:sz w:val="20"/>
                <w:szCs w:val="20"/>
              </w:rPr>
            </w:pPr>
            <w:r>
              <w:rPr>
                <w:rFonts w:ascii="Arial" w:hAnsi="Arial" w:cs="Arial"/>
                <w:b/>
                <w:sz w:val="20"/>
                <w:szCs w:val="20"/>
              </w:rPr>
              <w:t>EU Delegation and working at the Presidential Palace</w:t>
            </w:r>
          </w:p>
        </w:tc>
      </w:tr>
      <w:tr w:rsidR="00BE46D9" w:rsidRPr="00D17130" w:rsidTr="00BE46D9">
        <w:tc>
          <w:tcPr>
            <w:tcW w:w="791" w:type="pct"/>
            <w:tcBorders>
              <w:left w:val="nil"/>
              <w:bottom w:val="single" w:sz="4" w:space="0" w:color="auto"/>
            </w:tcBorders>
            <w:shd w:val="clear" w:color="auto" w:fill="E6E6E6"/>
            <w:vAlign w:val="center"/>
          </w:tcPr>
          <w:p w:rsidR="00BE46D9" w:rsidRPr="006B7E5C" w:rsidRDefault="00BE46D9" w:rsidP="00BE46D9">
            <w:pPr>
              <w:widowControl w:val="0"/>
              <w:jc w:val="center"/>
              <w:outlineLvl w:val="0"/>
              <w:rPr>
                <w:rFonts w:ascii="Arial" w:hAnsi="Arial" w:cs="Arial"/>
                <w:sz w:val="20"/>
                <w:szCs w:val="20"/>
              </w:rPr>
            </w:pPr>
            <w:r w:rsidRPr="000D0681">
              <w:rPr>
                <w:rFonts w:ascii="Arial" w:eastAsiaTheme="minorHAnsi" w:hAnsi="Arial" w:cs="Arial"/>
                <w:bCs/>
                <w:sz w:val="20"/>
                <w:szCs w:val="20"/>
                <w:lang w:eastAsia="en-US"/>
              </w:rPr>
              <w:t>Security Clearance Level:</w:t>
            </w:r>
          </w:p>
        </w:tc>
        <w:tc>
          <w:tcPr>
            <w:tcW w:w="4209" w:type="pct"/>
            <w:tcBorders>
              <w:bottom w:val="single" w:sz="4" w:space="0" w:color="auto"/>
              <w:right w:val="nil"/>
            </w:tcBorders>
            <w:shd w:val="clear" w:color="auto" w:fill="E6E6E6"/>
          </w:tcPr>
          <w:p w:rsidR="00BE46D9" w:rsidRPr="006B7E5C" w:rsidRDefault="00BE46D9" w:rsidP="00BE46D9">
            <w:pPr>
              <w:widowControl w:val="0"/>
              <w:outlineLvl w:val="0"/>
              <w:rPr>
                <w:rFonts w:ascii="Arial" w:hAnsi="Arial" w:cs="Arial"/>
                <w:b/>
                <w:sz w:val="20"/>
                <w:szCs w:val="20"/>
              </w:rPr>
            </w:pPr>
            <w:r w:rsidRPr="006B7E5C">
              <w:rPr>
                <w:rFonts w:ascii="Arial" w:hAnsi="Arial" w:cs="Arial"/>
                <w:b/>
                <w:sz w:val="20"/>
                <w:szCs w:val="20"/>
              </w:rPr>
              <w:t>EU SECRET</w:t>
            </w:r>
          </w:p>
        </w:tc>
      </w:tr>
      <w:tr w:rsidR="00BE46D9" w:rsidRPr="00D17130" w:rsidTr="00BE46D9">
        <w:tc>
          <w:tcPr>
            <w:tcW w:w="791" w:type="pct"/>
            <w:tcBorders>
              <w:left w:val="nil"/>
            </w:tcBorders>
            <w:shd w:val="clear" w:color="auto" w:fill="auto"/>
            <w:vAlign w:val="center"/>
          </w:tcPr>
          <w:p w:rsidR="00BE46D9" w:rsidRPr="006B7E5C" w:rsidRDefault="00BE46D9" w:rsidP="00BE46D9">
            <w:pPr>
              <w:widowControl w:val="0"/>
              <w:jc w:val="center"/>
              <w:outlineLvl w:val="0"/>
              <w:rPr>
                <w:rFonts w:ascii="Arial" w:hAnsi="Arial" w:cs="Arial"/>
                <w:sz w:val="20"/>
                <w:szCs w:val="20"/>
              </w:rPr>
            </w:pPr>
            <w:r w:rsidRPr="000D0681">
              <w:rPr>
                <w:rFonts w:ascii="Arial" w:hAnsi="Arial" w:cs="Arial"/>
                <w:sz w:val="20"/>
                <w:szCs w:val="20"/>
              </w:rPr>
              <w:t>Job Description</w:t>
            </w:r>
          </w:p>
        </w:tc>
        <w:tc>
          <w:tcPr>
            <w:tcW w:w="4209" w:type="pct"/>
            <w:tcBorders>
              <w:right w:val="nil"/>
            </w:tcBorders>
            <w:shd w:val="clear" w:color="auto" w:fill="auto"/>
            <w:vAlign w:val="center"/>
          </w:tcPr>
          <w:p w:rsidR="00BE46D9" w:rsidRPr="006B7E5C" w:rsidRDefault="00BE46D9" w:rsidP="00BE46D9">
            <w:pPr>
              <w:pStyle w:val="yiv0720675254msonormal"/>
              <w:shd w:val="clear" w:color="auto" w:fill="FFFFFF"/>
              <w:spacing w:before="0" w:beforeAutospacing="0" w:after="0" w:afterAutospacing="0"/>
              <w:jc w:val="both"/>
              <w:rPr>
                <w:rFonts w:ascii="Arial" w:hAnsi="Arial" w:cs="Arial"/>
                <w:sz w:val="20"/>
                <w:szCs w:val="20"/>
                <w:lang w:val="en-GB" w:eastAsia="en-GB"/>
              </w:rPr>
            </w:pPr>
            <w:r w:rsidRPr="006B7E5C">
              <w:rPr>
                <w:rFonts w:ascii="Arial" w:hAnsi="Arial" w:cs="Arial"/>
                <w:sz w:val="20"/>
                <w:szCs w:val="20"/>
                <w:lang w:val="en-GB" w:eastAsia="en-GB"/>
              </w:rPr>
              <w:t>With the aim of implementing the EU Advisory Team's mandate and by following the guidance of the EUSR, the Programme Manager of the EU Advisory Team will directly report to the Adviser to the National Security Council who will report to the EUSR. She</w:t>
            </w:r>
            <w:r>
              <w:rPr>
                <w:rFonts w:ascii="Arial" w:hAnsi="Arial" w:cs="Arial"/>
                <w:sz w:val="20"/>
                <w:szCs w:val="20"/>
                <w:lang w:val="en-GB" w:eastAsia="en-GB"/>
              </w:rPr>
              <w:t>/he will</w:t>
            </w:r>
            <w:r w:rsidRPr="006B7E5C">
              <w:rPr>
                <w:rFonts w:ascii="Arial" w:hAnsi="Arial" w:cs="Arial"/>
                <w:sz w:val="20"/>
                <w:szCs w:val="20"/>
                <w:lang w:val="en-GB" w:eastAsia="en-GB"/>
              </w:rPr>
              <w:t xml:space="preserve">: </w:t>
            </w:r>
          </w:p>
          <w:p w:rsidR="00BE46D9" w:rsidRPr="006B7E5C" w:rsidRDefault="00BE46D9" w:rsidP="00BE46D9">
            <w:pPr>
              <w:pStyle w:val="default"/>
              <w:numPr>
                <w:ilvl w:val="0"/>
                <w:numId w:val="2"/>
              </w:numPr>
              <w:jc w:val="both"/>
              <w:rPr>
                <w:color w:val="auto"/>
                <w:sz w:val="20"/>
                <w:szCs w:val="20"/>
              </w:rPr>
            </w:pPr>
            <w:r w:rsidRPr="006B7E5C">
              <w:rPr>
                <w:color w:val="auto"/>
                <w:sz w:val="20"/>
                <w:szCs w:val="20"/>
              </w:rPr>
              <w:t xml:space="preserve"> Coordinate and manage the work of the EU Advisory Team on behalf of the Adviser to the National Security Council. </w:t>
            </w:r>
          </w:p>
          <w:p w:rsidR="00BE46D9" w:rsidRPr="006B7E5C" w:rsidRDefault="00BE46D9" w:rsidP="00BE46D9">
            <w:pPr>
              <w:pStyle w:val="default"/>
              <w:numPr>
                <w:ilvl w:val="0"/>
                <w:numId w:val="2"/>
              </w:numPr>
              <w:jc w:val="both"/>
              <w:rPr>
                <w:color w:val="auto"/>
                <w:sz w:val="20"/>
                <w:szCs w:val="20"/>
              </w:rPr>
            </w:pPr>
            <w:r w:rsidRPr="006B7E5C">
              <w:rPr>
                <w:color w:val="auto"/>
                <w:sz w:val="20"/>
                <w:szCs w:val="20"/>
              </w:rPr>
              <w:t>Assist the EUSR in helping to manage the EU Advisory Team in terms of recruitment, absences and other human resources areas.</w:t>
            </w:r>
          </w:p>
          <w:p w:rsidR="00BE46D9" w:rsidRPr="006B7E5C" w:rsidRDefault="00BE46D9" w:rsidP="00BE46D9">
            <w:pPr>
              <w:pStyle w:val="default"/>
              <w:numPr>
                <w:ilvl w:val="0"/>
                <w:numId w:val="2"/>
              </w:numPr>
              <w:jc w:val="both"/>
              <w:rPr>
                <w:color w:val="auto"/>
                <w:sz w:val="20"/>
                <w:szCs w:val="20"/>
              </w:rPr>
            </w:pPr>
            <w:r w:rsidRPr="006B7E5C">
              <w:rPr>
                <w:color w:val="auto"/>
                <w:sz w:val="20"/>
                <w:szCs w:val="20"/>
              </w:rPr>
              <w:t>Provide advice with a view to enable institutional reform, in particular in relation to improving the MOI capacity to strengthen the civilian police force.</w:t>
            </w:r>
          </w:p>
          <w:p w:rsidR="00BE46D9" w:rsidRPr="006B7E5C" w:rsidRDefault="00BE46D9" w:rsidP="00BE46D9">
            <w:pPr>
              <w:pStyle w:val="default"/>
              <w:numPr>
                <w:ilvl w:val="0"/>
                <w:numId w:val="2"/>
              </w:numPr>
              <w:jc w:val="both"/>
              <w:rPr>
                <w:color w:val="auto"/>
                <w:sz w:val="20"/>
                <w:szCs w:val="20"/>
              </w:rPr>
            </w:pPr>
            <w:r w:rsidRPr="006B7E5C">
              <w:rPr>
                <w:color w:val="auto"/>
                <w:sz w:val="20"/>
                <w:szCs w:val="20"/>
              </w:rPr>
              <w:t xml:space="preserve">Provide advice on cross-cutting strategic issues related to the Ministry of Interior (MOI) and the Police forces on how best to re-posture current police forces to improve performance, against KPI’s and measurable outputs as agreed with the Host nation and implementation plan. </w:t>
            </w:r>
          </w:p>
          <w:p w:rsidR="00BE46D9" w:rsidRPr="006B7E5C" w:rsidRDefault="00BE46D9" w:rsidP="00BE46D9">
            <w:pPr>
              <w:pStyle w:val="default"/>
              <w:numPr>
                <w:ilvl w:val="0"/>
                <w:numId w:val="2"/>
              </w:numPr>
              <w:jc w:val="both"/>
              <w:rPr>
                <w:color w:val="auto"/>
                <w:sz w:val="20"/>
                <w:szCs w:val="20"/>
              </w:rPr>
            </w:pPr>
            <w:r w:rsidRPr="006B7E5C">
              <w:rPr>
                <w:color w:val="auto"/>
                <w:sz w:val="20"/>
                <w:szCs w:val="20"/>
              </w:rPr>
              <w:t xml:space="preserve">To monitor major Policing developments at the MOI and provide relevant advice to the National Security Council (NSC), with the aim to transition the ANP from a security force to a modern democratic Police service. </w:t>
            </w:r>
          </w:p>
          <w:p w:rsidR="00BE46D9" w:rsidRPr="006B7E5C" w:rsidRDefault="00BE46D9" w:rsidP="00BE46D9">
            <w:pPr>
              <w:pStyle w:val="default"/>
              <w:ind w:left="720"/>
              <w:jc w:val="both"/>
              <w:rPr>
                <w:color w:val="auto"/>
                <w:sz w:val="20"/>
                <w:szCs w:val="20"/>
              </w:rPr>
            </w:pPr>
            <w:r w:rsidRPr="006B7E5C">
              <w:rPr>
                <w:color w:val="auto"/>
                <w:sz w:val="20"/>
                <w:szCs w:val="20"/>
              </w:rPr>
              <w:t>Ensure that the NSC receives relevant, timely and agreed strategic advice before key decisions are taken related to the MOI and Policing in Afghanistan.</w:t>
            </w:r>
          </w:p>
          <w:p w:rsidR="00BE46D9" w:rsidRPr="006B7E5C" w:rsidRDefault="00BE46D9" w:rsidP="00BE46D9">
            <w:pPr>
              <w:pStyle w:val="default"/>
              <w:numPr>
                <w:ilvl w:val="0"/>
                <w:numId w:val="2"/>
              </w:numPr>
              <w:jc w:val="both"/>
              <w:rPr>
                <w:color w:val="auto"/>
                <w:sz w:val="20"/>
                <w:szCs w:val="20"/>
              </w:rPr>
            </w:pPr>
            <w:r w:rsidRPr="006B7E5C">
              <w:rPr>
                <w:color w:val="auto"/>
                <w:sz w:val="20"/>
                <w:szCs w:val="20"/>
              </w:rPr>
              <w:t>Coordinate with other international stakeholders;</w:t>
            </w:r>
          </w:p>
          <w:p w:rsidR="00BE46D9" w:rsidRPr="006B7E5C" w:rsidRDefault="00BE46D9" w:rsidP="00BE46D9">
            <w:pPr>
              <w:pStyle w:val="default"/>
              <w:numPr>
                <w:ilvl w:val="0"/>
                <w:numId w:val="2"/>
              </w:numPr>
              <w:jc w:val="both"/>
              <w:rPr>
                <w:color w:val="auto"/>
                <w:sz w:val="20"/>
                <w:szCs w:val="20"/>
              </w:rPr>
            </w:pPr>
            <w:r w:rsidRPr="006B7E5C">
              <w:rPr>
                <w:color w:val="auto"/>
                <w:sz w:val="20"/>
                <w:szCs w:val="20"/>
              </w:rPr>
              <w:t>Undertake any other related tasks/function as required.</w:t>
            </w:r>
          </w:p>
          <w:p w:rsidR="00BE46D9" w:rsidRPr="006B7E5C" w:rsidRDefault="00BE46D9" w:rsidP="00BE46D9">
            <w:pPr>
              <w:pStyle w:val="default"/>
              <w:jc w:val="both"/>
              <w:rPr>
                <w:sz w:val="20"/>
                <w:szCs w:val="20"/>
              </w:rPr>
            </w:pPr>
            <w:r w:rsidRPr="006B7E5C">
              <w:rPr>
                <w:sz w:val="20"/>
                <w:szCs w:val="20"/>
              </w:rPr>
              <w:t xml:space="preserve">The content and scope of the position will be evaluated for possible changes after 6 months. In view of the current political, economic and security situation in Afghanistan, the contents and scope of the position may therefore change during the posting accordingly. </w:t>
            </w:r>
          </w:p>
        </w:tc>
      </w:tr>
      <w:tr w:rsidR="00BE46D9" w:rsidRPr="00D17130" w:rsidTr="00BE46D9">
        <w:tc>
          <w:tcPr>
            <w:tcW w:w="791" w:type="pct"/>
            <w:tcBorders>
              <w:left w:val="nil"/>
            </w:tcBorders>
            <w:shd w:val="clear" w:color="auto" w:fill="auto"/>
            <w:vAlign w:val="center"/>
          </w:tcPr>
          <w:p w:rsidR="00BE46D9" w:rsidRPr="000D0681" w:rsidRDefault="00BE46D9" w:rsidP="00BE46D9">
            <w:pPr>
              <w:widowControl w:val="0"/>
              <w:jc w:val="center"/>
              <w:outlineLvl w:val="0"/>
              <w:rPr>
                <w:rFonts w:ascii="Arial" w:hAnsi="Arial" w:cs="Arial"/>
                <w:sz w:val="20"/>
                <w:szCs w:val="20"/>
              </w:rPr>
            </w:pPr>
            <w:r w:rsidRPr="000D0681">
              <w:rPr>
                <w:rFonts w:ascii="Arial" w:hAnsi="Arial" w:cs="Arial"/>
                <w:sz w:val="20"/>
                <w:szCs w:val="20"/>
              </w:rPr>
              <w:t>Education and Experience</w:t>
            </w:r>
          </w:p>
        </w:tc>
        <w:tc>
          <w:tcPr>
            <w:tcW w:w="4209" w:type="pct"/>
            <w:tcBorders>
              <w:right w:val="nil"/>
            </w:tcBorders>
            <w:shd w:val="clear" w:color="auto" w:fill="auto"/>
            <w:vAlign w:val="center"/>
          </w:tcPr>
          <w:p w:rsidR="00BE46D9" w:rsidRPr="006B7E5C" w:rsidRDefault="00BE46D9" w:rsidP="00BE46D9">
            <w:pPr>
              <w:pStyle w:val="default"/>
              <w:spacing w:after="120"/>
              <w:rPr>
                <w:color w:val="auto"/>
                <w:sz w:val="20"/>
                <w:szCs w:val="20"/>
              </w:rPr>
            </w:pPr>
            <w:r w:rsidRPr="006B7E5C">
              <w:rPr>
                <w:b/>
                <w:color w:val="auto"/>
                <w:sz w:val="20"/>
                <w:szCs w:val="20"/>
              </w:rPr>
              <w:t>Essential</w:t>
            </w:r>
            <w:r w:rsidR="005D0E24">
              <w:rPr>
                <w:b/>
                <w:color w:val="auto"/>
                <w:sz w:val="20"/>
                <w:szCs w:val="20"/>
              </w:rPr>
              <w:t>:</w:t>
            </w:r>
          </w:p>
          <w:p w:rsidR="00BE46D9" w:rsidRPr="006B7E5C" w:rsidRDefault="00BE46D9" w:rsidP="00BE46D9">
            <w:pPr>
              <w:pStyle w:val="default"/>
              <w:numPr>
                <w:ilvl w:val="0"/>
                <w:numId w:val="12"/>
              </w:numPr>
              <w:spacing w:after="120"/>
              <w:rPr>
                <w:ins w:id="2" w:author="STAN Ion (EEAS-KABUL-EXT)" w:date="2017-01-12T14:43:00Z"/>
                <w:b/>
                <w:color w:val="auto"/>
                <w:sz w:val="20"/>
                <w:szCs w:val="20"/>
              </w:rPr>
            </w:pPr>
            <w:r w:rsidRPr="006B7E5C">
              <w:rPr>
                <w:color w:val="auto"/>
                <w:sz w:val="20"/>
                <w:szCs w:val="20"/>
              </w:rPr>
              <w:t xml:space="preserve">Successful completion of university studies of at least 4 years attested by a </w:t>
            </w:r>
            <w:r>
              <w:rPr>
                <w:color w:val="auto"/>
                <w:sz w:val="20"/>
                <w:szCs w:val="20"/>
              </w:rPr>
              <w:t xml:space="preserve">Masters </w:t>
            </w:r>
            <w:r w:rsidRPr="006B7E5C">
              <w:rPr>
                <w:color w:val="auto"/>
                <w:sz w:val="20"/>
                <w:szCs w:val="20"/>
              </w:rPr>
              <w:t>diploma</w:t>
            </w:r>
          </w:p>
          <w:p w:rsidR="00BE46D9" w:rsidRPr="006B7E5C" w:rsidRDefault="00BE46D9" w:rsidP="00BE46D9">
            <w:pPr>
              <w:pStyle w:val="yiv0720675254msonormal"/>
              <w:shd w:val="clear" w:color="auto" w:fill="FFFFFF"/>
              <w:spacing w:before="0" w:beforeAutospacing="0" w:after="120" w:afterAutospacing="0"/>
              <w:jc w:val="both"/>
              <w:rPr>
                <w:rFonts w:ascii="Arial" w:hAnsi="Arial" w:cs="Arial"/>
                <w:sz w:val="20"/>
                <w:szCs w:val="20"/>
              </w:rPr>
            </w:pPr>
            <w:r w:rsidRPr="006B7E5C">
              <w:rPr>
                <w:rFonts w:ascii="Arial" w:hAnsi="Arial" w:cs="Arial"/>
                <w:sz w:val="20"/>
                <w:szCs w:val="20"/>
              </w:rPr>
              <w:t>OR</w:t>
            </w:r>
          </w:p>
          <w:p w:rsidR="00BE46D9" w:rsidRPr="006B7E5C" w:rsidRDefault="00BE46D9" w:rsidP="00BE46D9">
            <w:pPr>
              <w:pStyle w:val="yiv0720675254msonormal"/>
              <w:numPr>
                <w:ilvl w:val="0"/>
                <w:numId w:val="10"/>
              </w:numPr>
              <w:shd w:val="clear" w:color="auto" w:fill="FFFFFF"/>
              <w:spacing w:before="0" w:beforeAutospacing="0" w:after="120" w:afterAutospacing="0"/>
              <w:ind w:hanging="13"/>
              <w:jc w:val="both"/>
              <w:rPr>
                <w:rFonts w:ascii="Arial" w:hAnsi="Arial" w:cs="Arial"/>
                <w:sz w:val="20"/>
                <w:szCs w:val="20"/>
              </w:rPr>
            </w:pPr>
            <w:r w:rsidRPr="006B7E5C">
              <w:rPr>
                <w:rFonts w:ascii="Arial" w:hAnsi="Arial" w:cs="Arial"/>
                <w:sz w:val="20"/>
                <w:szCs w:val="20"/>
              </w:rPr>
              <w:t>A qualification at the level in the National Qualification Framework which is equivalent / referenced to level 7 in the European Qualification Framework</w:t>
            </w:r>
          </w:p>
          <w:p w:rsidR="00BE46D9" w:rsidRPr="006B7E5C" w:rsidRDefault="00BE46D9" w:rsidP="00BE46D9">
            <w:pPr>
              <w:pStyle w:val="yiv0720675254msonormal"/>
              <w:shd w:val="clear" w:color="auto" w:fill="FFFFFF"/>
              <w:spacing w:before="0" w:beforeAutospacing="0" w:after="120" w:afterAutospacing="0"/>
              <w:jc w:val="both"/>
              <w:rPr>
                <w:rFonts w:ascii="Arial" w:hAnsi="Arial" w:cs="Arial"/>
                <w:sz w:val="20"/>
                <w:szCs w:val="20"/>
              </w:rPr>
            </w:pPr>
            <w:r w:rsidRPr="006B7E5C">
              <w:rPr>
                <w:rFonts w:ascii="Arial" w:hAnsi="Arial" w:cs="Arial"/>
                <w:sz w:val="20"/>
                <w:szCs w:val="20"/>
              </w:rPr>
              <w:t xml:space="preserve">OR </w:t>
            </w:r>
          </w:p>
          <w:p w:rsidR="00BE46D9" w:rsidRDefault="00BE46D9" w:rsidP="00BE46D9">
            <w:pPr>
              <w:pStyle w:val="yiv0720675254msonormal"/>
              <w:numPr>
                <w:ilvl w:val="0"/>
                <w:numId w:val="10"/>
              </w:numPr>
              <w:shd w:val="clear" w:color="auto" w:fill="FFFFFF"/>
              <w:spacing w:before="0" w:beforeAutospacing="0" w:after="120" w:afterAutospacing="0"/>
              <w:ind w:hanging="13"/>
              <w:jc w:val="both"/>
              <w:rPr>
                <w:ins w:id="3" w:author="STAN Ion (EEAS-KABUL-EXT)" w:date="2017-01-24T09:39:00Z"/>
                <w:rFonts w:ascii="Arial" w:hAnsi="Arial" w:cs="Arial"/>
                <w:sz w:val="20"/>
                <w:szCs w:val="20"/>
              </w:rPr>
            </w:pPr>
            <w:r w:rsidRPr="006B7E5C">
              <w:rPr>
                <w:rFonts w:ascii="Arial" w:hAnsi="Arial" w:cs="Arial"/>
                <w:sz w:val="20"/>
                <w:szCs w:val="20"/>
              </w:rPr>
              <w:t>A qualification of the second cycle under the framework of qualifications of the European Higher Education Area in the above-mentioned field of experience, e.g. a Master's degree</w:t>
            </w:r>
          </w:p>
          <w:p w:rsidR="00BE46D9" w:rsidRDefault="00BE46D9" w:rsidP="00BE46D9">
            <w:pPr>
              <w:pStyle w:val="yiv0720675254msonormal"/>
              <w:shd w:val="clear" w:color="auto" w:fill="FFFFFF"/>
              <w:spacing w:before="0" w:beforeAutospacing="0" w:after="120" w:afterAutospacing="0"/>
              <w:jc w:val="both"/>
              <w:rPr>
                <w:rFonts w:ascii="Arial" w:hAnsi="Arial" w:cs="Arial"/>
                <w:sz w:val="20"/>
                <w:szCs w:val="20"/>
              </w:rPr>
            </w:pPr>
            <w:r>
              <w:rPr>
                <w:rFonts w:ascii="Arial" w:hAnsi="Arial" w:cs="Arial"/>
                <w:sz w:val="20"/>
                <w:szCs w:val="20"/>
              </w:rPr>
              <w:t>OR</w:t>
            </w:r>
          </w:p>
          <w:p w:rsidR="00BE46D9" w:rsidRPr="006B7E5C" w:rsidRDefault="00BE46D9" w:rsidP="00BE46D9">
            <w:pPr>
              <w:pStyle w:val="yiv0720675254msonormal"/>
              <w:numPr>
                <w:ilvl w:val="0"/>
                <w:numId w:val="10"/>
              </w:numPr>
              <w:shd w:val="clear" w:color="auto" w:fill="FFFFFF"/>
              <w:spacing w:before="0" w:beforeAutospacing="0" w:after="120" w:afterAutospacing="0"/>
              <w:ind w:hanging="13"/>
              <w:jc w:val="both"/>
              <w:rPr>
                <w:rFonts w:ascii="Arial" w:hAnsi="Arial" w:cs="Arial"/>
                <w:sz w:val="20"/>
                <w:szCs w:val="20"/>
              </w:rPr>
            </w:pPr>
            <w:r w:rsidRPr="006B7E5C">
              <w:rPr>
                <w:rFonts w:ascii="Arial" w:hAnsi="Arial" w:cs="Arial"/>
                <w:sz w:val="20"/>
                <w:szCs w:val="20"/>
                <w:lang w:val="en-GB" w:eastAsia="en-GB"/>
              </w:rPr>
              <w:t xml:space="preserve">Held the substantive rank of Assistant Commissioner, or above, within a Member States </w:t>
            </w:r>
            <w:r w:rsidRPr="002F2170">
              <w:rPr>
                <w:rFonts w:ascii="Arial" w:hAnsi="Arial" w:cs="Arial"/>
                <w:sz w:val="20"/>
                <w:szCs w:val="20"/>
                <w:lang w:val="en-GB" w:eastAsia="en-GB"/>
              </w:rPr>
              <w:t>primary Civilian Police Service</w:t>
            </w:r>
            <w:r w:rsidRPr="006B7E5C">
              <w:rPr>
                <w:rFonts w:ascii="Arial" w:hAnsi="Arial" w:cs="Arial"/>
                <w:sz w:val="20"/>
                <w:szCs w:val="20"/>
                <w:lang w:val="en-GB" w:eastAsia="en-GB"/>
              </w:rPr>
              <w:t xml:space="preserve"> for a period of at least  3 years and having served within the past 5 years</w:t>
            </w:r>
          </w:p>
          <w:p w:rsidR="00BE46D9" w:rsidRPr="006B7E5C" w:rsidRDefault="00BE46D9" w:rsidP="00BE46D9">
            <w:pPr>
              <w:pStyle w:val="yiv0720675254msonormal"/>
              <w:shd w:val="clear" w:color="auto" w:fill="FFFFFF"/>
              <w:spacing w:before="0" w:beforeAutospacing="0" w:after="120" w:afterAutospacing="0"/>
              <w:jc w:val="both"/>
              <w:rPr>
                <w:rFonts w:ascii="Arial" w:hAnsi="Arial" w:cs="Arial"/>
                <w:sz w:val="20"/>
                <w:szCs w:val="20"/>
              </w:rPr>
            </w:pPr>
            <w:r w:rsidRPr="006B7E5C">
              <w:rPr>
                <w:rFonts w:ascii="Arial" w:hAnsi="Arial" w:cs="Arial"/>
                <w:sz w:val="20"/>
                <w:szCs w:val="20"/>
              </w:rPr>
              <w:t>AND</w:t>
            </w:r>
          </w:p>
          <w:p w:rsidR="00BE46D9" w:rsidRPr="006B7E5C" w:rsidRDefault="00BE46D9" w:rsidP="00BE46D9">
            <w:pPr>
              <w:pStyle w:val="yiv0720675254msonormal"/>
              <w:numPr>
                <w:ilvl w:val="0"/>
                <w:numId w:val="10"/>
              </w:numPr>
              <w:shd w:val="clear" w:color="auto" w:fill="FFFFFF"/>
              <w:spacing w:before="0" w:beforeAutospacing="0" w:after="120" w:afterAutospacing="0"/>
              <w:ind w:hanging="13"/>
              <w:jc w:val="both"/>
              <w:rPr>
                <w:rFonts w:ascii="Arial" w:hAnsi="Arial" w:cs="Arial"/>
                <w:b/>
                <w:sz w:val="20"/>
                <w:szCs w:val="20"/>
                <w:lang w:eastAsia="en-GB"/>
              </w:rPr>
            </w:pPr>
            <w:r w:rsidRPr="006B7E5C">
              <w:rPr>
                <w:rFonts w:ascii="Arial" w:hAnsi="Arial" w:cs="Arial"/>
                <w:sz w:val="20"/>
                <w:szCs w:val="20"/>
              </w:rPr>
              <w:t xml:space="preserve"> After having obtained the relevant degree/qualification, at least 1</w:t>
            </w:r>
            <w:r>
              <w:rPr>
                <w:rFonts w:ascii="Arial" w:hAnsi="Arial" w:cs="Arial"/>
                <w:sz w:val="20"/>
                <w:szCs w:val="20"/>
              </w:rPr>
              <w:t>0</w:t>
            </w:r>
            <w:r w:rsidRPr="006B7E5C">
              <w:rPr>
                <w:rFonts w:ascii="Arial" w:hAnsi="Arial" w:cs="Arial"/>
                <w:sz w:val="20"/>
                <w:szCs w:val="20"/>
              </w:rPr>
              <w:t xml:space="preserve"> years of relevant and proven fulltime professional experience including at least 4 years of experience at senior level.</w:t>
            </w:r>
          </w:p>
          <w:p w:rsidR="00BE46D9" w:rsidRPr="006D263F" w:rsidRDefault="00BE46D9" w:rsidP="00BE46D9">
            <w:pPr>
              <w:pStyle w:val="yiv0720675254msonormal"/>
              <w:shd w:val="clear" w:color="auto" w:fill="FFFFFF"/>
              <w:spacing w:before="0" w:beforeAutospacing="0" w:after="120" w:afterAutospacing="0"/>
              <w:jc w:val="both"/>
              <w:rPr>
                <w:rFonts w:ascii="Arial" w:hAnsi="Arial" w:cs="Arial"/>
                <w:b/>
                <w:sz w:val="20"/>
                <w:szCs w:val="20"/>
              </w:rPr>
            </w:pPr>
            <w:r w:rsidRPr="006D263F">
              <w:rPr>
                <w:rFonts w:ascii="Arial" w:hAnsi="Arial" w:cs="Arial"/>
                <w:b/>
                <w:sz w:val="20"/>
                <w:szCs w:val="20"/>
              </w:rPr>
              <w:t>Advantageous:</w:t>
            </w:r>
          </w:p>
          <w:p w:rsidR="00BE46D9" w:rsidRPr="006B7E5C" w:rsidRDefault="00BE46D9" w:rsidP="00BE46D9">
            <w:pPr>
              <w:pStyle w:val="yiv0720675254msonormal"/>
              <w:numPr>
                <w:ilvl w:val="0"/>
                <w:numId w:val="13"/>
              </w:numPr>
              <w:shd w:val="clear" w:color="auto" w:fill="FFFFFF"/>
              <w:spacing w:before="0" w:beforeAutospacing="0" w:after="120" w:afterAutospacing="0"/>
              <w:jc w:val="both"/>
              <w:rPr>
                <w:rFonts w:ascii="Arial" w:hAnsi="Arial" w:cs="Arial"/>
                <w:sz w:val="20"/>
                <w:szCs w:val="20"/>
              </w:rPr>
            </w:pPr>
            <w:r w:rsidRPr="006B7E5C">
              <w:rPr>
                <w:rFonts w:ascii="Arial" w:hAnsi="Arial" w:cs="Arial"/>
                <w:sz w:val="20"/>
                <w:szCs w:val="20"/>
              </w:rPr>
              <w:t>Diploma on CEPOL Strategic Planning Course for EU Police Missions, CEPOL Commanders Course on Civilian Crisis Management Aspects or an EU Civilian Crisis Management Course.</w:t>
            </w:r>
          </w:p>
        </w:tc>
      </w:tr>
      <w:tr w:rsidR="00BE46D9" w:rsidRPr="00823825" w:rsidTr="00BE46D9">
        <w:tc>
          <w:tcPr>
            <w:tcW w:w="791" w:type="pct"/>
            <w:tcBorders>
              <w:left w:val="nil"/>
            </w:tcBorders>
            <w:shd w:val="clear" w:color="auto" w:fill="auto"/>
            <w:vAlign w:val="center"/>
          </w:tcPr>
          <w:p w:rsidR="00BE46D9" w:rsidRPr="006B7E5C" w:rsidRDefault="00BE46D9" w:rsidP="00BE46D9">
            <w:pPr>
              <w:widowControl w:val="0"/>
              <w:jc w:val="center"/>
              <w:outlineLvl w:val="0"/>
              <w:rPr>
                <w:rFonts w:ascii="Arial" w:hAnsi="Arial" w:cs="Arial"/>
                <w:sz w:val="20"/>
                <w:szCs w:val="20"/>
              </w:rPr>
            </w:pPr>
            <w:r w:rsidRPr="000D0681">
              <w:rPr>
                <w:rFonts w:ascii="Arial" w:hAnsi="Arial" w:cs="Arial"/>
                <w:sz w:val="20"/>
                <w:szCs w:val="20"/>
              </w:rPr>
              <w:t>Specification of experience</w:t>
            </w:r>
          </w:p>
          <w:p w:rsidR="00BE46D9" w:rsidRPr="006B7E5C" w:rsidRDefault="00BE46D9" w:rsidP="00BE46D9">
            <w:pPr>
              <w:widowControl w:val="0"/>
              <w:jc w:val="center"/>
              <w:outlineLvl w:val="0"/>
              <w:rPr>
                <w:rFonts w:ascii="Arial" w:hAnsi="Arial" w:cs="Arial"/>
                <w:sz w:val="20"/>
                <w:szCs w:val="20"/>
              </w:rPr>
            </w:pPr>
          </w:p>
        </w:tc>
        <w:tc>
          <w:tcPr>
            <w:tcW w:w="4209" w:type="pct"/>
            <w:tcBorders>
              <w:right w:val="nil"/>
            </w:tcBorders>
            <w:shd w:val="clear" w:color="auto" w:fill="auto"/>
          </w:tcPr>
          <w:p w:rsidR="00BE46D9" w:rsidRDefault="00BE46D9" w:rsidP="00BE46D9">
            <w:pPr>
              <w:pStyle w:val="yiv0720675254default"/>
              <w:shd w:val="clear" w:color="auto" w:fill="FFFFFF"/>
              <w:spacing w:before="0" w:beforeAutospacing="0" w:after="0" w:afterAutospacing="0"/>
              <w:jc w:val="both"/>
              <w:rPr>
                <w:rFonts w:ascii="Arial" w:hAnsi="Arial" w:cs="Arial"/>
                <w:color w:val="000000"/>
                <w:sz w:val="20"/>
                <w:szCs w:val="20"/>
                <w:lang w:val="en-GB" w:eastAsia="en-GB"/>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
          <w:p w:rsidR="00BE46D9" w:rsidRPr="006B7E5C" w:rsidRDefault="00BE46D9" w:rsidP="00BE46D9">
            <w:pPr>
              <w:pStyle w:val="yiv0720675254default"/>
              <w:shd w:val="clear" w:color="auto" w:fill="FFFFFF"/>
              <w:spacing w:before="0" w:beforeAutospacing="0" w:after="0" w:afterAutospacing="0"/>
              <w:jc w:val="both"/>
              <w:rPr>
                <w:rFonts w:ascii="Arial" w:hAnsi="Arial" w:cs="Arial"/>
                <w:color w:val="000000"/>
                <w:sz w:val="20"/>
                <w:szCs w:val="20"/>
                <w:lang w:val="en-GB" w:eastAsia="en-GB"/>
              </w:rPr>
            </w:pPr>
            <w:r w:rsidRPr="006B7E5C">
              <w:rPr>
                <w:rFonts w:ascii="Arial" w:hAnsi="Arial" w:cs="Arial"/>
                <w:b/>
                <w:sz w:val="20"/>
                <w:szCs w:val="20"/>
              </w:rPr>
              <w:t>General professional experience:</w:t>
            </w:r>
            <w:r w:rsidRPr="006B7E5C">
              <w:rPr>
                <w:rFonts w:ascii="Arial" w:hAnsi="Arial" w:cs="Arial"/>
                <w:sz w:val="20"/>
                <w:szCs w:val="20"/>
              </w:rPr>
              <w:t xml:space="preserve"> International experience, particularly in crisis areas or post-conflict setting, with multi-national and/or international organizations. Experience in home country working as a senior civil servant or police officer, having worked on developing strategies in a Member State and/or in a developmental, transitional or post-conflict situation. </w:t>
            </w:r>
            <w:r w:rsidRPr="006B7E5C">
              <w:rPr>
                <w:rFonts w:ascii="Arial" w:hAnsi="Arial" w:cs="Arial"/>
                <w:color w:val="000000"/>
                <w:sz w:val="20"/>
                <w:szCs w:val="20"/>
                <w:lang w:val="en-GB" w:eastAsia="en-GB"/>
              </w:rPr>
              <w:t xml:space="preserve"> </w:t>
            </w:r>
          </w:p>
          <w:p w:rsidR="00BE46D9" w:rsidRPr="006B7E5C" w:rsidRDefault="00BE46D9" w:rsidP="00BE46D9">
            <w:pPr>
              <w:pStyle w:val="yiv0720675254default"/>
              <w:shd w:val="clear" w:color="auto" w:fill="FFFFFF"/>
              <w:spacing w:before="0" w:beforeAutospacing="0" w:after="0" w:afterAutospacing="0"/>
              <w:jc w:val="both"/>
              <w:rPr>
                <w:rFonts w:ascii="Arial" w:hAnsi="Arial" w:cs="Arial"/>
                <w:color w:val="000000"/>
                <w:sz w:val="20"/>
                <w:szCs w:val="20"/>
                <w:lang w:val="en-GB" w:eastAsia="en-GB"/>
              </w:rPr>
            </w:pPr>
          </w:p>
          <w:p w:rsidR="00BE46D9" w:rsidRPr="006D263F" w:rsidRDefault="00BE46D9" w:rsidP="00BE46D9">
            <w:pPr>
              <w:pStyle w:val="yiv0720675254default"/>
              <w:shd w:val="clear" w:color="auto" w:fill="FFFFFF"/>
              <w:spacing w:before="0" w:beforeAutospacing="0" w:after="0" w:afterAutospacing="0"/>
              <w:jc w:val="both"/>
              <w:rPr>
                <w:rFonts w:ascii="Arial" w:hAnsi="Arial" w:cs="Arial"/>
                <w:color w:val="000000"/>
                <w:sz w:val="20"/>
                <w:szCs w:val="20"/>
                <w:lang w:val="en-GB" w:eastAsia="en-GB"/>
              </w:rPr>
            </w:pPr>
            <w:r w:rsidRPr="006D263F">
              <w:rPr>
                <w:rFonts w:ascii="Arial" w:hAnsi="Arial" w:cs="Arial"/>
                <w:b/>
                <w:color w:val="000000"/>
                <w:sz w:val="20"/>
                <w:szCs w:val="20"/>
                <w:lang w:val="en-GB" w:eastAsia="en-GB"/>
              </w:rPr>
              <w:t xml:space="preserve">Essential: </w:t>
            </w:r>
          </w:p>
          <w:p w:rsidR="00BE46D9" w:rsidRPr="006B7E5C" w:rsidRDefault="00BE46D9" w:rsidP="00BE46D9">
            <w:pPr>
              <w:pStyle w:val="yiv0720675254default"/>
              <w:numPr>
                <w:ilvl w:val="0"/>
                <w:numId w:val="8"/>
              </w:numPr>
              <w:shd w:val="clear" w:color="auto" w:fill="FFFFFF"/>
              <w:spacing w:before="0" w:beforeAutospacing="0" w:after="0" w:afterAutospacing="0"/>
              <w:jc w:val="both"/>
              <w:rPr>
                <w:rFonts w:ascii="Arial" w:hAnsi="Arial" w:cs="Arial"/>
                <w:b/>
                <w:sz w:val="20"/>
                <w:szCs w:val="20"/>
                <w:lang w:val="en-GB" w:eastAsia="en-GB"/>
              </w:rPr>
            </w:pPr>
            <w:r w:rsidRPr="006B7E5C">
              <w:rPr>
                <w:rFonts w:ascii="Arial" w:hAnsi="Arial" w:cs="Arial"/>
                <w:color w:val="000000"/>
                <w:sz w:val="20"/>
                <w:szCs w:val="20"/>
                <w:lang w:val="en-GB" w:eastAsia="en-GB"/>
              </w:rPr>
              <w:t>Strong experience (</w:t>
            </w:r>
            <w:r>
              <w:rPr>
                <w:rFonts w:ascii="Arial" w:hAnsi="Arial" w:cs="Arial"/>
                <w:color w:val="000000"/>
                <w:sz w:val="20"/>
                <w:szCs w:val="20"/>
                <w:lang w:val="en-GB" w:eastAsia="en-GB"/>
              </w:rPr>
              <w:t>at least</w:t>
            </w:r>
            <w:r w:rsidRPr="006B7E5C">
              <w:rPr>
                <w:rFonts w:ascii="Arial" w:hAnsi="Arial" w:cs="Arial"/>
                <w:color w:val="000000"/>
                <w:sz w:val="20"/>
                <w:szCs w:val="20"/>
                <w:lang w:val="en-GB" w:eastAsia="en-GB"/>
              </w:rPr>
              <w:t xml:space="preserve"> </w:t>
            </w:r>
            <w:r w:rsidRPr="006B7E5C">
              <w:rPr>
                <w:rFonts w:ascii="Arial" w:hAnsi="Arial" w:cs="Arial"/>
                <w:sz w:val="20"/>
                <w:szCs w:val="20"/>
                <w:lang w:val="en-GB" w:eastAsia="en-GB"/>
              </w:rPr>
              <w:t>1</w:t>
            </w:r>
            <w:r>
              <w:rPr>
                <w:rFonts w:ascii="Arial" w:hAnsi="Arial" w:cs="Arial"/>
                <w:sz w:val="20"/>
                <w:szCs w:val="20"/>
                <w:lang w:val="en-GB" w:eastAsia="en-GB"/>
              </w:rPr>
              <w:t>0</w:t>
            </w:r>
            <w:r w:rsidRPr="006B7E5C">
              <w:rPr>
                <w:rFonts w:ascii="Arial" w:hAnsi="Arial" w:cs="Arial"/>
                <w:sz w:val="20"/>
                <w:szCs w:val="20"/>
                <w:lang w:val="en-GB" w:eastAsia="en-GB"/>
              </w:rPr>
              <w:t xml:space="preserve"> </w:t>
            </w:r>
            <w:r w:rsidRPr="006B7E5C">
              <w:rPr>
                <w:rFonts w:ascii="Arial" w:hAnsi="Arial" w:cs="Arial"/>
                <w:color w:val="000000"/>
                <w:sz w:val="20"/>
                <w:szCs w:val="20"/>
                <w:lang w:val="en-GB" w:eastAsia="en-GB"/>
              </w:rPr>
              <w:t>years of relevant proven full-time experience) in the security sector, preferably in post-conflict context</w:t>
            </w:r>
            <w:r>
              <w:rPr>
                <w:rFonts w:ascii="Arial" w:hAnsi="Arial" w:cs="Arial"/>
                <w:color w:val="000000"/>
                <w:sz w:val="20"/>
                <w:szCs w:val="20"/>
                <w:lang w:val="en-GB" w:eastAsia="en-GB"/>
              </w:rPr>
              <w:t>;</w:t>
            </w:r>
            <w:r w:rsidRPr="006B7E5C">
              <w:rPr>
                <w:rFonts w:ascii="Arial" w:hAnsi="Arial" w:cs="Arial"/>
                <w:color w:val="000000"/>
                <w:sz w:val="20"/>
                <w:szCs w:val="20"/>
                <w:lang w:val="en-GB" w:eastAsia="en-GB"/>
              </w:rPr>
              <w:t xml:space="preserve"> </w:t>
            </w:r>
          </w:p>
          <w:p w:rsidR="00BE46D9" w:rsidRPr="00C04D0B" w:rsidRDefault="00BE46D9" w:rsidP="00BE46D9">
            <w:pPr>
              <w:pStyle w:val="yiv0720675254default"/>
              <w:numPr>
                <w:ilvl w:val="0"/>
                <w:numId w:val="8"/>
              </w:numPr>
              <w:shd w:val="clear" w:color="auto" w:fill="FFFFFF"/>
              <w:spacing w:before="0" w:beforeAutospacing="0" w:after="0" w:afterAutospacing="0"/>
              <w:jc w:val="both"/>
              <w:rPr>
                <w:rFonts w:ascii="Arial" w:hAnsi="Arial" w:cs="Arial"/>
                <w:b/>
                <w:sz w:val="20"/>
                <w:szCs w:val="20"/>
                <w:lang w:val="en-GB"/>
              </w:rPr>
            </w:pPr>
            <w:r w:rsidRPr="006B7E5C">
              <w:rPr>
                <w:rFonts w:ascii="Arial" w:hAnsi="Arial" w:cs="Arial"/>
                <w:color w:val="000000"/>
                <w:sz w:val="20"/>
                <w:szCs w:val="20"/>
                <w:lang w:val="en-GB" w:eastAsia="en-GB"/>
              </w:rPr>
              <w:t xml:space="preserve">Experience in advising and </w:t>
            </w:r>
            <w:r>
              <w:rPr>
                <w:rFonts w:ascii="Arial" w:hAnsi="Arial" w:cs="Arial"/>
                <w:color w:val="000000"/>
                <w:sz w:val="20"/>
                <w:szCs w:val="20"/>
                <w:lang w:val="en-GB" w:eastAsia="en-GB"/>
              </w:rPr>
              <w:t>/ or</w:t>
            </w:r>
            <w:r w:rsidRPr="006B7E5C">
              <w:rPr>
                <w:rFonts w:ascii="Arial" w:hAnsi="Arial" w:cs="Arial"/>
                <w:color w:val="000000"/>
                <w:sz w:val="20"/>
                <w:szCs w:val="20"/>
                <w:lang w:val="en-GB" w:eastAsia="en-GB"/>
              </w:rPr>
              <w:t xml:space="preserve"> mentoring;</w:t>
            </w:r>
          </w:p>
          <w:p w:rsidR="00BE46D9" w:rsidRPr="006B7E5C" w:rsidRDefault="00BE46D9" w:rsidP="00BE46D9">
            <w:pPr>
              <w:pStyle w:val="yiv0720675254default"/>
              <w:numPr>
                <w:ilvl w:val="0"/>
                <w:numId w:val="8"/>
              </w:numPr>
              <w:shd w:val="clear" w:color="auto" w:fill="FFFFFF"/>
              <w:spacing w:before="0" w:beforeAutospacing="0" w:after="0" w:afterAutospacing="0"/>
              <w:jc w:val="both"/>
              <w:rPr>
                <w:rFonts w:ascii="Arial" w:hAnsi="Arial" w:cs="Arial"/>
                <w:b/>
                <w:sz w:val="20"/>
                <w:szCs w:val="20"/>
                <w:lang w:val="en-GB"/>
              </w:rPr>
            </w:pPr>
            <w:r w:rsidRPr="006B7E5C">
              <w:rPr>
                <w:rFonts w:ascii="Arial" w:hAnsi="Arial" w:cs="Arial"/>
                <w:color w:val="000000"/>
                <w:sz w:val="20"/>
                <w:szCs w:val="20"/>
                <w:lang w:val="en-GB" w:eastAsia="en-GB"/>
              </w:rPr>
              <w:t>Full working knowledge of English and excellent drafting skills.</w:t>
            </w:r>
          </w:p>
          <w:p w:rsidR="00BE46D9" w:rsidRPr="006B7E5C" w:rsidRDefault="00BE46D9" w:rsidP="00BE46D9">
            <w:pPr>
              <w:pStyle w:val="yiv0720675254default"/>
              <w:shd w:val="clear" w:color="auto" w:fill="FFFFFF"/>
              <w:spacing w:before="0" w:beforeAutospacing="0" w:after="0" w:afterAutospacing="0"/>
              <w:ind w:left="720"/>
              <w:jc w:val="both"/>
              <w:rPr>
                <w:rFonts w:ascii="Arial" w:hAnsi="Arial" w:cs="Arial"/>
                <w:b/>
                <w:sz w:val="20"/>
                <w:szCs w:val="20"/>
                <w:lang w:val="en-GB"/>
              </w:rPr>
            </w:pPr>
          </w:p>
          <w:p w:rsidR="00BE46D9" w:rsidRPr="006B7E5C" w:rsidRDefault="00BE46D9" w:rsidP="00BE46D9">
            <w:pPr>
              <w:pStyle w:val="yiv0720675254default"/>
              <w:shd w:val="clear" w:color="auto" w:fill="FFFFFF"/>
              <w:spacing w:before="0" w:beforeAutospacing="0" w:after="0" w:afterAutospacing="0"/>
              <w:jc w:val="both"/>
              <w:rPr>
                <w:rFonts w:ascii="Arial" w:hAnsi="Arial" w:cs="Arial"/>
                <w:b/>
                <w:sz w:val="20"/>
                <w:szCs w:val="20"/>
                <w:lang w:val="en-GB"/>
              </w:rPr>
            </w:pPr>
            <w:r w:rsidRPr="006B7E5C">
              <w:rPr>
                <w:rFonts w:ascii="Arial" w:hAnsi="Arial" w:cs="Arial"/>
                <w:b/>
                <w:sz w:val="20"/>
                <w:szCs w:val="20"/>
                <w:lang w:val="en-GB"/>
              </w:rPr>
              <w:t>Desirable:</w:t>
            </w:r>
          </w:p>
          <w:p w:rsidR="00BE46D9" w:rsidRPr="006B7E5C" w:rsidRDefault="00BE46D9" w:rsidP="00BE46D9">
            <w:pPr>
              <w:pStyle w:val="yiv0720675254default"/>
              <w:numPr>
                <w:ilvl w:val="0"/>
                <w:numId w:val="8"/>
              </w:numPr>
              <w:shd w:val="clear" w:color="auto" w:fill="FFFFFF"/>
              <w:spacing w:before="0" w:beforeAutospacing="0" w:after="0" w:afterAutospacing="0"/>
              <w:jc w:val="both"/>
              <w:rPr>
                <w:rFonts w:ascii="Arial" w:hAnsi="Arial" w:cs="Arial"/>
                <w:b/>
                <w:sz w:val="20"/>
                <w:szCs w:val="20"/>
                <w:lang w:val="en-GB" w:eastAsia="en-GB"/>
              </w:rPr>
            </w:pPr>
            <w:r>
              <w:rPr>
                <w:rFonts w:ascii="Arial" w:hAnsi="Arial" w:cs="Arial"/>
                <w:sz w:val="20"/>
                <w:szCs w:val="20"/>
                <w:lang w:val="en-GB" w:eastAsia="en-GB"/>
              </w:rPr>
              <w:t>S</w:t>
            </w:r>
            <w:r w:rsidRPr="006B7E5C">
              <w:rPr>
                <w:rFonts w:ascii="Arial" w:hAnsi="Arial" w:cs="Arial"/>
                <w:sz w:val="20"/>
                <w:szCs w:val="20"/>
                <w:lang w:val="en-GB" w:eastAsia="en-GB"/>
              </w:rPr>
              <w:t>trong preference for candidates having worked in similar positions with documented successful results;</w:t>
            </w:r>
          </w:p>
          <w:p w:rsidR="00BE46D9" w:rsidRPr="006B7E5C" w:rsidRDefault="00BE46D9" w:rsidP="00BE46D9">
            <w:pPr>
              <w:pStyle w:val="yiv0720675254default"/>
              <w:numPr>
                <w:ilvl w:val="0"/>
                <w:numId w:val="8"/>
              </w:numPr>
              <w:shd w:val="clear" w:color="auto" w:fill="FFFFFF"/>
              <w:spacing w:before="0" w:beforeAutospacing="0" w:after="0" w:afterAutospacing="0"/>
              <w:jc w:val="both"/>
              <w:rPr>
                <w:rFonts w:ascii="Arial" w:hAnsi="Arial" w:cs="Arial"/>
                <w:b/>
                <w:sz w:val="20"/>
                <w:szCs w:val="20"/>
                <w:lang w:val="en-GB" w:eastAsia="en-GB"/>
              </w:rPr>
            </w:pPr>
            <w:r w:rsidRPr="006B7E5C">
              <w:rPr>
                <w:rFonts w:ascii="Arial" w:hAnsi="Arial" w:cs="Arial"/>
                <w:color w:val="000000"/>
                <w:sz w:val="20"/>
                <w:szCs w:val="20"/>
                <w:lang w:val="en-GB" w:eastAsia="en-GB"/>
              </w:rPr>
              <w:t>Ability to provide with a regular assessment of capacities, ability to identify gaps and assess progress in the relevant domains (Ministry of Interior/National Security Council/Attorney's General Office);</w:t>
            </w:r>
          </w:p>
          <w:p w:rsidR="00BE46D9" w:rsidRPr="00C04D0B" w:rsidRDefault="00BE46D9" w:rsidP="00BE46D9">
            <w:pPr>
              <w:pStyle w:val="yiv0720675254default"/>
              <w:numPr>
                <w:ilvl w:val="0"/>
                <w:numId w:val="8"/>
              </w:numPr>
              <w:shd w:val="clear" w:color="auto" w:fill="FFFFFF"/>
              <w:spacing w:before="0" w:beforeAutospacing="0" w:after="0" w:afterAutospacing="0"/>
              <w:jc w:val="both"/>
              <w:rPr>
                <w:ins w:id="4" w:author="STAN Ion (EEAS-KABUL-EXT)" w:date="2017-01-24T09:41:00Z"/>
                <w:rFonts w:ascii="Arial" w:hAnsi="Arial" w:cs="Arial"/>
                <w:b/>
                <w:sz w:val="20"/>
                <w:szCs w:val="20"/>
                <w:lang w:val="en-GB" w:eastAsia="en-GB"/>
              </w:rPr>
            </w:pPr>
            <w:r w:rsidRPr="006B7E5C">
              <w:rPr>
                <w:rFonts w:ascii="Arial" w:hAnsi="Arial" w:cs="Arial"/>
                <w:color w:val="000000"/>
                <w:sz w:val="20"/>
                <w:szCs w:val="20"/>
                <w:lang w:val="en-GB" w:eastAsia="en-GB"/>
              </w:rPr>
              <w:t xml:space="preserve">Strong knowledge of professional standards in Ministry of Interior/Home Office Departments; </w:t>
            </w:r>
          </w:p>
          <w:p w:rsidR="00BE46D9" w:rsidRPr="006B7E5C" w:rsidRDefault="00BE46D9" w:rsidP="00BE46D9">
            <w:pPr>
              <w:pStyle w:val="yiv0720675254default"/>
              <w:numPr>
                <w:ilvl w:val="0"/>
                <w:numId w:val="8"/>
              </w:numPr>
              <w:shd w:val="clear" w:color="auto" w:fill="FFFFFF"/>
              <w:spacing w:before="0" w:beforeAutospacing="0" w:after="0" w:afterAutospacing="0"/>
              <w:jc w:val="both"/>
              <w:rPr>
                <w:rFonts w:ascii="Arial" w:hAnsi="Arial" w:cs="Arial"/>
                <w:b/>
                <w:sz w:val="20"/>
                <w:szCs w:val="20"/>
                <w:lang w:val="en-GB" w:eastAsia="en-GB"/>
              </w:rPr>
            </w:pPr>
            <w:r w:rsidRPr="006B7E5C">
              <w:rPr>
                <w:rFonts w:ascii="Arial" w:hAnsi="Arial" w:cs="Arial"/>
                <w:sz w:val="20"/>
                <w:szCs w:val="20"/>
                <w:lang w:val="en-GB" w:eastAsia="en-GB"/>
              </w:rPr>
              <w:t>Proven ability to lead and manage multinational teams</w:t>
            </w:r>
            <w:r>
              <w:rPr>
                <w:rFonts w:ascii="Arial" w:hAnsi="Arial" w:cs="Arial"/>
                <w:color w:val="000000"/>
                <w:sz w:val="20"/>
                <w:szCs w:val="20"/>
                <w:lang w:val="en-GB" w:eastAsia="en-GB"/>
              </w:rPr>
              <w:t>;</w:t>
            </w:r>
            <w:r w:rsidRPr="006B7E5C">
              <w:rPr>
                <w:rFonts w:ascii="Arial" w:hAnsi="Arial" w:cs="Arial"/>
                <w:color w:val="000000"/>
                <w:sz w:val="20"/>
                <w:szCs w:val="20"/>
                <w:lang w:val="en-GB" w:eastAsia="en-GB"/>
              </w:rPr>
              <w:t xml:space="preserve"> </w:t>
            </w:r>
          </w:p>
          <w:p w:rsidR="00BE46D9" w:rsidRPr="006B7E5C" w:rsidRDefault="00BE46D9" w:rsidP="00BE46D9">
            <w:pPr>
              <w:pStyle w:val="yiv0720675254default"/>
              <w:numPr>
                <w:ilvl w:val="0"/>
                <w:numId w:val="8"/>
              </w:numPr>
              <w:shd w:val="clear" w:color="auto" w:fill="FFFFFF"/>
              <w:spacing w:before="0" w:beforeAutospacing="0" w:after="0" w:afterAutospacing="0"/>
              <w:jc w:val="both"/>
              <w:rPr>
                <w:rFonts w:ascii="Arial" w:hAnsi="Arial" w:cs="Arial"/>
                <w:b/>
                <w:sz w:val="20"/>
                <w:szCs w:val="20"/>
                <w:lang w:val="en-GB" w:eastAsia="en-GB"/>
              </w:rPr>
            </w:pPr>
            <w:r w:rsidRPr="006B7E5C">
              <w:rPr>
                <w:rFonts w:ascii="Arial" w:hAnsi="Arial" w:cs="Arial"/>
                <w:color w:val="000000"/>
                <w:sz w:val="20"/>
                <w:szCs w:val="20"/>
                <w:lang w:val="en-GB" w:eastAsia="en-GB"/>
              </w:rPr>
              <w:t>Experience of overseeing and reviewing law enforcement agencies and their working;</w:t>
            </w:r>
          </w:p>
          <w:p w:rsidR="00BE46D9" w:rsidRPr="006B7E5C" w:rsidRDefault="00BE46D9" w:rsidP="00BE46D9">
            <w:pPr>
              <w:pStyle w:val="yiv0720675254default"/>
              <w:numPr>
                <w:ilvl w:val="0"/>
                <w:numId w:val="8"/>
              </w:numPr>
              <w:shd w:val="clear" w:color="auto" w:fill="FFFFFF"/>
              <w:spacing w:before="0" w:beforeAutospacing="0" w:after="0" w:afterAutospacing="0"/>
              <w:jc w:val="both"/>
              <w:rPr>
                <w:rFonts w:ascii="Arial" w:hAnsi="Arial" w:cs="Arial"/>
                <w:b/>
                <w:sz w:val="20"/>
                <w:szCs w:val="20"/>
                <w:lang w:val="en-GB" w:eastAsia="en-GB"/>
              </w:rPr>
            </w:pPr>
            <w:r w:rsidRPr="006B7E5C">
              <w:rPr>
                <w:rFonts w:ascii="Arial" w:hAnsi="Arial" w:cs="Arial"/>
                <w:sz w:val="20"/>
                <w:szCs w:val="20"/>
                <w:lang w:val="en-GB" w:eastAsia="en-GB"/>
              </w:rPr>
              <w:t>Local experience or good knowledge of Afghanistan: strong familiarity with the political, historical and c</w:t>
            </w:r>
            <w:r>
              <w:rPr>
                <w:rFonts w:ascii="Arial" w:hAnsi="Arial" w:cs="Arial"/>
                <w:sz w:val="20"/>
                <w:szCs w:val="20"/>
                <w:lang w:val="en-GB" w:eastAsia="en-GB"/>
              </w:rPr>
              <w:t>ultural context of Afghanistan,</w:t>
            </w:r>
            <w:r w:rsidRPr="006B7E5C">
              <w:rPr>
                <w:rFonts w:ascii="Arial" w:hAnsi="Arial" w:cs="Arial"/>
                <w:color w:val="FF0000"/>
                <w:sz w:val="20"/>
                <w:szCs w:val="20"/>
                <w:lang w:val="en-GB" w:eastAsia="en-GB"/>
              </w:rPr>
              <w:t xml:space="preserve"> </w:t>
            </w:r>
            <w:r w:rsidRPr="006B7E5C">
              <w:rPr>
                <w:rFonts w:ascii="Arial" w:hAnsi="Arial" w:cs="Arial"/>
                <w:sz w:val="20"/>
                <w:szCs w:val="20"/>
                <w:lang w:val="en-GB" w:eastAsia="en-GB"/>
              </w:rPr>
              <w:t>subject matter expertise in domestic and regional Afghan political dynamics</w:t>
            </w:r>
            <w:ins w:id="5" w:author="STAN Ion (EEAS-KABUL-EXT)" w:date="2017-01-12T14:49:00Z">
              <w:r>
                <w:rPr>
                  <w:rFonts w:ascii="Arial" w:hAnsi="Arial" w:cs="Arial"/>
                  <w:sz w:val="20"/>
                  <w:szCs w:val="20"/>
                  <w:lang w:val="en-GB" w:eastAsia="en-GB"/>
                </w:rPr>
                <w:t>,</w:t>
              </w:r>
            </w:ins>
            <w:r w:rsidRPr="006B7E5C">
              <w:rPr>
                <w:rFonts w:ascii="Arial" w:hAnsi="Arial" w:cs="Arial"/>
                <w:sz w:val="20"/>
                <w:szCs w:val="20"/>
                <w:lang w:val="en-GB" w:eastAsia="en-GB"/>
              </w:rPr>
              <w:t xml:space="preserve"> government of Afghanistan Governance structures at national and sub-national level. </w:t>
            </w:r>
            <w:r w:rsidRPr="006B7E5C">
              <w:rPr>
                <w:rFonts w:ascii="Arial" w:hAnsi="Arial" w:cs="Arial"/>
                <w:color w:val="000000"/>
                <w:sz w:val="20"/>
                <w:szCs w:val="20"/>
                <w:lang w:val="en-GB" w:eastAsia="en-GB"/>
              </w:rPr>
              <w:t xml:space="preserve">Knowledge of the EU Institutions, related to the Common Security and Defence Policy and the EU Development Cooperation instrument; </w:t>
            </w:r>
          </w:p>
          <w:p w:rsidR="00BE46D9" w:rsidRPr="006B7E5C" w:rsidRDefault="00BE46D9" w:rsidP="00BE46D9">
            <w:pPr>
              <w:pStyle w:val="yiv0720675254default"/>
              <w:numPr>
                <w:ilvl w:val="0"/>
                <w:numId w:val="8"/>
              </w:numPr>
              <w:shd w:val="clear" w:color="auto" w:fill="FFFFFF"/>
              <w:spacing w:before="0" w:beforeAutospacing="0" w:after="0" w:afterAutospacing="0"/>
              <w:jc w:val="both"/>
              <w:rPr>
                <w:rFonts w:ascii="Arial" w:hAnsi="Arial" w:cs="Arial"/>
                <w:b/>
                <w:sz w:val="20"/>
                <w:szCs w:val="20"/>
                <w:lang w:val="en-GB" w:eastAsia="en-GB"/>
              </w:rPr>
            </w:pPr>
            <w:r w:rsidRPr="006B7E5C">
              <w:rPr>
                <w:rFonts w:ascii="Arial" w:hAnsi="Arial" w:cs="Arial"/>
                <w:color w:val="000000"/>
                <w:sz w:val="20"/>
                <w:szCs w:val="20"/>
                <w:lang w:val="en-GB" w:eastAsia="en-GB"/>
              </w:rPr>
              <w:t>Knowledge and understanding of the relationship between standards and performance outcomes;</w:t>
            </w:r>
          </w:p>
          <w:p w:rsidR="00BE46D9" w:rsidRPr="006B7E5C" w:rsidRDefault="00BE46D9" w:rsidP="00BE46D9">
            <w:pPr>
              <w:pStyle w:val="default"/>
              <w:numPr>
                <w:ilvl w:val="0"/>
                <w:numId w:val="2"/>
              </w:numPr>
              <w:rPr>
                <w:b/>
                <w:sz w:val="20"/>
                <w:szCs w:val="20"/>
              </w:rPr>
            </w:pPr>
            <w:r w:rsidRPr="006B7E5C">
              <w:rPr>
                <w:sz w:val="20"/>
                <w:szCs w:val="20"/>
              </w:rPr>
              <w:t>Knowledge of Dari or Pashto is an asset. </w:t>
            </w:r>
          </w:p>
        </w:tc>
      </w:tr>
    </w:tbl>
    <w:p w:rsidR="00DC36AA" w:rsidRDefault="00DC36AA" w:rsidP="003E2C18"/>
    <w:p w:rsidR="00E21AE9" w:rsidRDefault="00E21AE9" w:rsidP="003E2C18"/>
    <w:p w:rsidR="00E21AE9" w:rsidRDefault="00E21AE9" w:rsidP="003E2C18"/>
    <w:p w:rsidR="00BE46D9" w:rsidRDefault="00BE46D9" w:rsidP="003E2C18"/>
    <w:p w:rsidR="00BE46D9" w:rsidRDefault="00BE46D9" w:rsidP="003E2C18"/>
    <w:p w:rsidR="00BE46D9" w:rsidRDefault="00BE46D9" w:rsidP="003E2C18"/>
    <w:p w:rsidR="00BE46D9" w:rsidRDefault="00BE46D9" w:rsidP="003E2C18"/>
    <w:p w:rsidR="00BE46D9" w:rsidRDefault="00BE46D9" w:rsidP="003E2C18"/>
    <w:p w:rsidR="00BE46D9" w:rsidRDefault="00BE46D9" w:rsidP="003E2C18"/>
    <w:p w:rsidR="00BE46D9" w:rsidRDefault="00BE46D9" w:rsidP="003E2C18"/>
    <w:p w:rsidR="00BE46D9" w:rsidRDefault="00BE46D9" w:rsidP="003E2C18"/>
    <w:p w:rsidR="00BE46D9" w:rsidRDefault="00BE46D9" w:rsidP="003E2C18"/>
    <w:p w:rsidR="00BE46D9" w:rsidRDefault="00BE46D9" w:rsidP="003E2C18"/>
    <w:p w:rsidR="00BE46D9" w:rsidRDefault="00BE46D9" w:rsidP="003E2C18"/>
    <w:p w:rsidR="00BE46D9" w:rsidRDefault="00BE46D9" w:rsidP="003E2C18"/>
    <w:p w:rsidR="00BE46D9" w:rsidRDefault="00BE46D9" w:rsidP="003E2C18"/>
    <w:p w:rsidR="00BE46D9" w:rsidRDefault="00BE46D9" w:rsidP="003E2C18"/>
    <w:p w:rsidR="00BE46D9" w:rsidRDefault="00BE46D9" w:rsidP="003E2C18"/>
    <w:p w:rsidR="00BE46D9" w:rsidRDefault="00BE46D9" w:rsidP="003E2C18"/>
    <w:p w:rsidR="00BE46D9" w:rsidRDefault="00BE46D9" w:rsidP="003E2C18"/>
    <w:p w:rsidR="00BE46D9" w:rsidRDefault="00BE46D9" w:rsidP="003E2C18"/>
    <w:p w:rsidR="00BE46D9" w:rsidRDefault="00BE46D9" w:rsidP="003E2C18"/>
    <w:p w:rsidR="00E21AE9" w:rsidRDefault="00E21AE9" w:rsidP="003E2C18"/>
    <w:tbl>
      <w:tblPr>
        <w:tblpPr w:leftFromText="141" w:rightFromText="141" w:vertAnchor="text" w:horzAnchor="page" w:tblpX="1242" w:tblpY="1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6"/>
        <w:gridCol w:w="7962"/>
      </w:tblGrid>
      <w:tr w:rsidR="00767414" w:rsidRPr="006727D4" w:rsidTr="008D443D">
        <w:tc>
          <w:tcPr>
            <w:tcW w:w="791" w:type="pct"/>
            <w:tcBorders>
              <w:left w:val="nil"/>
              <w:bottom w:val="single" w:sz="4" w:space="0" w:color="auto"/>
            </w:tcBorders>
            <w:shd w:val="clear" w:color="auto" w:fill="E6E6E6"/>
            <w:vAlign w:val="center"/>
          </w:tcPr>
          <w:p w:rsidR="00767414" w:rsidRPr="006727D4" w:rsidRDefault="00767414" w:rsidP="008D443D">
            <w:pPr>
              <w:widowControl w:val="0"/>
              <w:jc w:val="center"/>
              <w:outlineLvl w:val="0"/>
              <w:rPr>
                <w:rFonts w:ascii="Arial" w:hAnsi="Arial" w:cs="Arial"/>
                <w:sz w:val="20"/>
                <w:szCs w:val="20"/>
              </w:rPr>
            </w:pPr>
            <w:r w:rsidRPr="006727D4">
              <w:rPr>
                <w:rFonts w:ascii="Arial" w:hAnsi="Arial" w:cs="Arial"/>
                <w:sz w:val="20"/>
                <w:szCs w:val="20"/>
              </w:rPr>
              <w:t>Job Title</w:t>
            </w:r>
            <w:r>
              <w:rPr>
                <w:rFonts w:ascii="Arial" w:hAnsi="Arial" w:cs="Arial"/>
                <w:sz w:val="20"/>
                <w:szCs w:val="20"/>
              </w:rPr>
              <w:t xml:space="preserve"> /</w:t>
            </w:r>
            <w:ins w:id="6" w:author="STAN Ion (EEAS-KABUL-EXT)" w:date="2017-01-20T11:00:00Z">
              <w:r>
                <w:rPr>
                  <w:rFonts w:ascii="Arial" w:hAnsi="Arial" w:cs="Arial"/>
                  <w:sz w:val="20"/>
                  <w:szCs w:val="20"/>
                </w:rPr>
                <w:t xml:space="preserve"> </w:t>
              </w:r>
            </w:ins>
            <w:r>
              <w:rPr>
                <w:rFonts w:ascii="Arial" w:hAnsi="Arial" w:cs="Arial"/>
                <w:sz w:val="20"/>
                <w:szCs w:val="20"/>
              </w:rPr>
              <w:t>Code</w:t>
            </w:r>
            <w:ins w:id="7" w:author="STAN Ion (EEAS-KABUL-EXT)" w:date="2017-01-20T11:00:00Z">
              <w:r>
                <w:rPr>
                  <w:rFonts w:ascii="Arial" w:hAnsi="Arial" w:cs="Arial"/>
                  <w:sz w:val="20"/>
                  <w:szCs w:val="20"/>
                </w:rPr>
                <w:t xml:space="preserve"> </w:t>
              </w:r>
            </w:ins>
          </w:p>
        </w:tc>
        <w:tc>
          <w:tcPr>
            <w:tcW w:w="4209" w:type="pct"/>
            <w:tcBorders>
              <w:bottom w:val="single" w:sz="4" w:space="0" w:color="auto"/>
              <w:right w:val="nil"/>
            </w:tcBorders>
            <w:shd w:val="clear" w:color="auto" w:fill="E6E6E6"/>
          </w:tcPr>
          <w:p w:rsidR="00767414" w:rsidRPr="006727D4" w:rsidRDefault="00767414" w:rsidP="008D443D">
            <w:pPr>
              <w:widowControl w:val="0"/>
              <w:outlineLvl w:val="0"/>
              <w:rPr>
                <w:rFonts w:ascii="Arial" w:hAnsi="Arial" w:cs="Arial"/>
                <w:b/>
                <w:sz w:val="20"/>
                <w:szCs w:val="20"/>
              </w:rPr>
            </w:pPr>
            <w:r w:rsidRPr="006727D4">
              <w:rPr>
                <w:rFonts w:ascii="Arial" w:hAnsi="Arial" w:cs="Arial"/>
                <w:b/>
                <w:sz w:val="20"/>
                <w:szCs w:val="20"/>
              </w:rPr>
              <w:t>Advisor to the National Security Council/EU Advisory Team Leader (1 post)</w:t>
            </w:r>
            <w:r>
              <w:rPr>
                <w:rFonts w:ascii="Arial" w:hAnsi="Arial" w:cs="Arial"/>
                <w:b/>
                <w:sz w:val="20"/>
                <w:szCs w:val="20"/>
              </w:rPr>
              <w:t xml:space="preserve"> – EUSR-C-NSC-02</w:t>
            </w:r>
          </w:p>
        </w:tc>
      </w:tr>
      <w:tr w:rsidR="00767414" w:rsidRPr="006727D4" w:rsidTr="008D443D">
        <w:tc>
          <w:tcPr>
            <w:tcW w:w="791" w:type="pct"/>
            <w:tcBorders>
              <w:left w:val="nil"/>
              <w:bottom w:val="single" w:sz="4" w:space="0" w:color="auto"/>
            </w:tcBorders>
            <w:shd w:val="clear" w:color="auto" w:fill="E6E6E6"/>
            <w:vAlign w:val="center"/>
          </w:tcPr>
          <w:p w:rsidR="00767414" w:rsidRPr="006727D4" w:rsidRDefault="00767414" w:rsidP="008D443D">
            <w:pPr>
              <w:widowControl w:val="0"/>
              <w:jc w:val="center"/>
              <w:outlineLvl w:val="0"/>
              <w:rPr>
                <w:rFonts w:ascii="Arial" w:hAnsi="Arial" w:cs="Arial"/>
                <w:sz w:val="20"/>
                <w:szCs w:val="20"/>
              </w:rPr>
            </w:pPr>
            <w:r w:rsidRPr="006727D4">
              <w:rPr>
                <w:rFonts w:ascii="Arial" w:hAnsi="Arial" w:cs="Arial"/>
                <w:sz w:val="20"/>
                <w:szCs w:val="20"/>
              </w:rPr>
              <w:t>Employment regime</w:t>
            </w:r>
          </w:p>
        </w:tc>
        <w:tc>
          <w:tcPr>
            <w:tcW w:w="4209" w:type="pct"/>
            <w:tcBorders>
              <w:bottom w:val="single" w:sz="4" w:space="0" w:color="auto"/>
              <w:right w:val="nil"/>
            </w:tcBorders>
            <w:shd w:val="clear" w:color="auto" w:fill="E6E6E6"/>
          </w:tcPr>
          <w:p w:rsidR="00767414" w:rsidRPr="006727D4" w:rsidRDefault="00767414" w:rsidP="008D443D">
            <w:pPr>
              <w:widowControl w:val="0"/>
              <w:outlineLvl w:val="0"/>
              <w:rPr>
                <w:rFonts w:ascii="Arial" w:hAnsi="Arial" w:cs="Arial"/>
                <w:b/>
                <w:sz w:val="20"/>
                <w:szCs w:val="20"/>
              </w:rPr>
            </w:pPr>
            <w:r w:rsidRPr="006727D4">
              <w:rPr>
                <w:rFonts w:ascii="Arial" w:hAnsi="Arial" w:cs="Arial"/>
                <w:b/>
                <w:sz w:val="20"/>
                <w:szCs w:val="20"/>
              </w:rPr>
              <w:t>Seconded / Contracted</w:t>
            </w:r>
          </w:p>
        </w:tc>
      </w:tr>
      <w:tr w:rsidR="00767414" w:rsidRPr="006727D4" w:rsidTr="008D443D">
        <w:tc>
          <w:tcPr>
            <w:tcW w:w="791" w:type="pct"/>
            <w:tcBorders>
              <w:left w:val="nil"/>
              <w:bottom w:val="single" w:sz="4" w:space="0" w:color="auto"/>
            </w:tcBorders>
            <w:shd w:val="clear" w:color="auto" w:fill="E6E6E6"/>
            <w:vAlign w:val="center"/>
          </w:tcPr>
          <w:p w:rsidR="00767414" w:rsidRPr="006727D4" w:rsidRDefault="00767414" w:rsidP="008D443D">
            <w:pPr>
              <w:widowControl w:val="0"/>
              <w:jc w:val="center"/>
              <w:outlineLvl w:val="0"/>
              <w:rPr>
                <w:rFonts w:ascii="Arial" w:hAnsi="Arial" w:cs="Arial"/>
                <w:sz w:val="20"/>
                <w:szCs w:val="20"/>
              </w:rPr>
            </w:pPr>
            <w:r w:rsidRPr="006727D4">
              <w:rPr>
                <w:rFonts w:ascii="Arial" w:hAnsi="Arial" w:cs="Arial"/>
                <w:sz w:val="20"/>
                <w:szCs w:val="20"/>
              </w:rPr>
              <w:t>Post category</w:t>
            </w:r>
          </w:p>
        </w:tc>
        <w:tc>
          <w:tcPr>
            <w:tcW w:w="4209" w:type="pct"/>
            <w:tcBorders>
              <w:bottom w:val="single" w:sz="4" w:space="0" w:color="auto"/>
              <w:right w:val="nil"/>
            </w:tcBorders>
            <w:shd w:val="clear" w:color="auto" w:fill="E6E6E6"/>
          </w:tcPr>
          <w:p w:rsidR="00767414" w:rsidRPr="006727D4" w:rsidRDefault="00767414" w:rsidP="008D443D">
            <w:pPr>
              <w:widowControl w:val="0"/>
              <w:outlineLvl w:val="0"/>
              <w:rPr>
                <w:rFonts w:ascii="Arial" w:hAnsi="Arial" w:cs="Arial"/>
                <w:b/>
                <w:sz w:val="20"/>
                <w:szCs w:val="20"/>
              </w:rPr>
            </w:pPr>
            <w:r w:rsidRPr="006727D4">
              <w:rPr>
                <w:rFonts w:ascii="Arial" w:hAnsi="Arial" w:cs="Arial"/>
                <w:b/>
                <w:sz w:val="20"/>
                <w:szCs w:val="20"/>
              </w:rPr>
              <w:t>Expert</w:t>
            </w:r>
          </w:p>
        </w:tc>
      </w:tr>
      <w:tr w:rsidR="00767414" w:rsidRPr="006727D4" w:rsidTr="008D443D">
        <w:tc>
          <w:tcPr>
            <w:tcW w:w="791" w:type="pct"/>
            <w:tcBorders>
              <w:left w:val="nil"/>
              <w:bottom w:val="single" w:sz="4" w:space="0" w:color="auto"/>
            </w:tcBorders>
            <w:shd w:val="clear" w:color="auto" w:fill="E6E6E6"/>
            <w:vAlign w:val="center"/>
          </w:tcPr>
          <w:p w:rsidR="00767414" w:rsidRPr="006727D4" w:rsidRDefault="00767414" w:rsidP="008D443D">
            <w:pPr>
              <w:widowControl w:val="0"/>
              <w:jc w:val="center"/>
              <w:outlineLvl w:val="0"/>
              <w:rPr>
                <w:rFonts w:ascii="Arial" w:hAnsi="Arial" w:cs="Arial"/>
                <w:sz w:val="20"/>
                <w:szCs w:val="20"/>
              </w:rPr>
            </w:pPr>
            <w:r>
              <w:rPr>
                <w:rFonts w:ascii="Arial" w:hAnsi="Arial" w:cs="Arial"/>
                <w:sz w:val="20"/>
                <w:szCs w:val="20"/>
              </w:rPr>
              <w:t>Location of the post</w:t>
            </w:r>
          </w:p>
        </w:tc>
        <w:tc>
          <w:tcPr>
            <w:tcW w:w="4209" w:type="pct"/>
            <w:tcBorders>
              <w:bottom w:val="single" w:sz="4" w:space="0" w:color="auto"/>
              <w:right w:val="nil"/>
            </w:tcBorders>
            <w:shd w:val="clear" w:color="auto" w:fill="E6E6E6"/>
          </w:tcPr>
          <w:p w:rsidR="00767414" w:rsidRPr="006727D4" w:rsidRDefault="00767414" w:rsidP="008D443D">
            <w:pPr>
              <w:widowControl w:val="0"/>
              <w:outlineLvl w:val="0"/>
              <w:rPr>
                <w:rFonts w:ascii="Arial" w:hAnsi="Arial" w:cs="Arial"/>
                <w:b/>
                <w:sz w:val="20"/>
                <w:szCs w:val="20"/>
              </w:rPr>
            </w:pPr>
            <w:r>
              <w:rPr>
                <w:rFonts w:ascii="Arial" w:hAnsi="Arial" w:cs="Arial"/>
                <w:b/>
                <w:sz w:val="20"/>
                <w:szCs w:val="20"/>
              </w:rPr>
              <w:t>EU Delegation and working at the Presidential Palace</w:t>
            </w:r>
          </w:p>
        </w:tc>
      </w:tr>
      <w:tr w:rsidR="00767414" w:rsidRPr="006727D4" w:rsidTr="008D443D">
        <w:tc>
          <w:tcPr>
            <w:tcW w:w="791" w:type="pct"/>
            <w:tcBorders>
              <w:left w:val="nil"/>
              <w:bottom w:val="single" w:sz="4" w:space="0" w:color="auto"/>
            </w:tcBorders>
            <w:shd w:val="clear" w:color="auto" w:fill="E6E6E6"/>
            <w:vAlign w:val="center"/>
          </w:tcPr>
          <w:p w:rsidR="00767414" w:rsidRPr="006727D4" w:rsidRDefault="00767414" w:rsidP="008D443D">
            <w:pPr>
              <w:widowControl w:val="0"/>
              <w:jc w:val="center"/>
              <w:outlineLvl w:val="0"/>
              <w:rPr>
                <w:rFonts w:ascii="Arial" w:hAnsi="Arial" w:cs="Arial"/>
                <w:sz w:val="20"/>
                <w:szCs w:val="20"/>
              </w:rPr>
            </w:pPr>
            <w:r w:rsidRPr="006727D4">
              <w:rPr>
                <w:rFonts w:ascii="Arial" w:eastAsiaTheme="minorHAnsi" w:hAnsi="Arial" w:cs="Arial"/>
                <w:bCs/>
                <w:sz w:val="20"/>
                <w:szCs w:val="20"/>
                <w:lang w:eastAsia="en-US"/>
              </w:rPr>
              <w:t>Security Clearance Level:</w:t>
            </w:r>
          </w:p>
        </w:tc>
        <w:tc>
          <w:tcPr>
            <w:tcW w:w="4209" w:type="pct"/>
            <w:tcBorders>
              <w:bottom w:val="single" w:sz="4" w:space="0" w:color="auto"/>
              <w:right w:val="nil"/>
            </w:tcBorders>
            <w:shd w:val="clear" w:color="auto" w:fill="E6E6E6"/>
          </w:tcPr>
          <w:p w:rsidR="00767414" w:rsidRPr="006727D4" w:rsidRDefault="00767414" w:rsidP="008D443D">
            <w:pPr>
              <w:widowControl w:val="0"/>
              <w:outlineLvl w:val="0"/>
              <w:rPr>
                <w:rFonts w:ascii="Arial" w:hAnsi="Arial" w:cs="Arial"/>
                <w:b/>
                <w:sz w:val="20"/>
                <w:szCs w:val="20"/>
              </w:rPr>
            </w:pPr>
            <w:r w:rsidRPr="006727D4">
              <w:rPr>
                <w:rFonts w:ascii="Arial" w:hAnsi="Arial" w:cs="Arial"/>
                <w:b/>
                <w:sz w:val="20"/>
                <w:szCs w:val="20"/>
              </w:rPr>
              <w:t>EU SECRET</w:t>
            </w:r>
          </w:p>
        </w:tc>
      </w:tr>
      <w:tr w:rsidR="00767414" w:rsidRPr="006727D4" w:rsidTr="008D443D">
        <w:tc>
          <w:tcPr>
            <w:tcW w:w="791" w:type="pct"/>
            <w:tcBorders>
              <w:left w:val="nil"/>
            </w:tcBorders>
            <w:shd w:val="clear" w:color="auto" w:fill="auto"/>
            <w:vAlign w:val="center"/>
          </w:tcPr>
          <w:p w:rsidR="00767414" w:rsidRPr="006727D4" w:rsidRDefault="00767414" w:rsidP="008D443D">
            <w:pPr>
              <w:widowControl w:val="0"/>
              <w:jc w:val="center"/>
              <w:outlineLvl w:val="0"/>
              <w:rPr>
                <w:rFonts w:ascii="Arial" w:hAnsi="Arial" w:cs="Arial"/>
                <w:sz w:val="20"/>
                <w:szCs w:val="20"/>
              </w:rPr>
            </w:pPr>
            <w:r w:rsidRPr="006727D4">
              <w:rPr>
                <w:rFonts w:ascii="Arial" w:hAnsi="Arial" w:cs="Arial"/>
                <w:sz w:val="20"/>
                <w:szCs w:val="20"/>
              </w:rPr>
              <w:t>Job Description</w:t>
            </w:r>
          </w:p>
        </w:tc>
        <w:tc>
          <w:tcPr>
            <w:tcW w:w="4209" w:type="pct"/>
            <w:tcBorders>
              <w:right w:val="nil"/>
            </w:tcBorders>
            <w:shd w:val="clear" w:color="auto" w:fill="auto"/>
            <w:vAlign w:val="center"/>
          </w:tcPr>
          <w:p w:rsidR="00767414" w:rsidRPr="006727D4" w:rsidRDefault="00767414" w:rsidP="008D443D">
            <w:pPr>
              <w:pStyle w:val="yiv0720675254msonormal"/>
              <w:shd w:val="clear" w:color="auto" w:fill="FFFFFF"/>
              <w:spacing w:before="0" w:beforeAutospacing="0" w:after="0" w:afterAutospacing="0"/>
              <w:jc w:val="both"/>
              <w:rPr>
                <w:rFonts w:ascii="Arial" w:hAnsi="Arial" w:cs="Arial"/>
                <w:sz w:val="20"/>
                <w:szCs w:val="20"/>
                <w:lang w:val="en-GB" w:eastAsia="en-GB"/>
              </w:rPr>
            </w:pPr>
          </w:p>
          <w:p w:rsidR="00767414" w:rsidRPr="006727D4" w:rsidRDefault="00767414" w:rsidP="008D443D">
            <w:pPr>
              <w:pStyle w:val="yiv0720675254msonormal"/>
              <w:shd w:val="clear" w:color="auto" w:fill="FFFFFF"/>
              <w:spacing w:before="0" w:beforeAutospacing="0" w:after="0" w:afterAutospacing="0"/>
              <w:jc w:val="both"/>
              <w:rPr>
                <w:rFonts w:ascii="Arial" w:hAnsi="Arial" w:cs="Arial"/>
                <w:sz w:val="20"/>
                <w:szCs w:val="20"/>
                <w:lang w:val="en-GB" w:eastAsia="en-GB"/>
              </w:rPr>
            </w:pPr>
            <w:r w:rsidRPr="006727D4">
              <w:rPr>
                <w:rFonts w:ascii="Arial" w:hAnsi="Arial" w:cs="Arial"/>
                <w:sz w:val="20"/>
                <w:szCs w:val="20"/>
                <w:lang w:val="en-GB" w:eastAsia="en-GB"/>
              </w:rPr>
              <w:t>With the aim of implementing the EU Advisory Team's mandate and by following the guidance of the</w:t>
            </w:r>
            <w:r w:rsidRPr="006727D4">
              <w:rPr>
                <w:rFonts w:ascii="Arial" w:hAnsi="Arial" w:cs="Arial"/>
                <w:color w:val="FF0000"/>
                <w:sz w:val="20"/>
                <w:szCs w:val="20"/>
                <w:lang w:val="en-GB" w:eastAsia="en-GB"/>
              </w:rPr>
              <w:t xml:space="preserve"> </w:t>
            </w:r>
            <w:r w:rsidRPr="006727D4">
              <w:rPr>
                <w:rFonts w:ascii="Arial" w:hAnsi="Arial" w:cs="Arial"/>
                <w:sz w:val="20"/>
                <w:szCs w:val="20"/>
                <w:lang w:val="en-GB" w:eastAsia="en-GB"/>
              </w:rPr>
              <w:t>EUSR, the Advisor to the National Security Council/EU Advisory Team Leader will directly report to the</w:t>
            </w:r>
            <w:r w:rsidRPr="006727D4">
              <w:rPr>
                <w:rFonts w:ascii="Arial" w:hAnsi="Arial" w:cs="Arial"/>
                <w:color w:val="FF0000"/>
                <w:sz w:val="20"/>
                <w:szCs w:val="20"/>
                <w:lang w:val="en-GB" w:eastAsia="en-GB"/>
              </w:rPr>
              <w:t xml:space="preserve"> </w:t>
            </w:r>
            <w:r w:rsidRPr="006727D4">
              <w:rPr>
                <w:rFonts w:ascii="Arial" w:hAnsi="Arial" w:cs="Arial"/>
                <w:sz w:val="20"/>
                <w:szCs w:val="20"/>
                <w:lang w:val="en-GB" w:eastAsia="en-GB"/>
              </w:rPr>
              <w:t xml:space="preserve">EUSR. She/he will: </w:t>
            </w:r>
          </w:p>
          <w:p w:rsidR="00767414" w:rsidRPr="006727D4" w:rsidRDefault="00767414" w:rsidP="008D443D">
            <w:pPr>
              <w:pStyle w:val="default"/>
              <w:numPr>
                <w:ilvl w:val="0"/>
                <w:numId w:val="2"/>
              </w:numPr>
              <w:jc w:val="both"/>
              <w:rPr>
                <w:color w:val="auto"/>
                <w:sz w:val="20"/>
                <w:szCs w:val="20"/>
              </w:rPr>
            </w:pPr>
            <w:r w:rsidRPr="006727D4">
              <w:rPr>
                <w:color w:val="auto"/>
                <w:sz w:val="20"/>
                <w:szCs w:val="20"/>
              </w:rPr>
              <w:t>Provide advice with a view to enable institutional reform, in particular in relation to improving the MOI capacity to strengthen the civilian police force.</w:t>
            </w:r>
          </w:p>
          <w:p w:rsidR="00767414" w:rsidRPr="006727D4" w:rsidRDefault="00767414" w:rsidP="008D443D">
            <w:pPr>
              <w:pStyle w:val="default"/>
              <w:numPr>
                <w:ilvl w:val="0"/>
                <w:numId w:val="2"/>
              </w:numPr>
              <w:jc w:val="both"/>
              <w:rPr>
                <w:color w:val="auto"/>
                <w:sz w:val="20"/>
                <w:szCs w:val="20"/>
              </w:rPr>
            </w:pPr>
            <w:r w:rsidRPr="006727D4">
              <w:rPr>
                <w:color w:val="auto"/>
                <w:sz w:val="20"/>
                <w:szCs w:val="20"/>
              </w:rPr>
              <w:t xml:space="preserve"> Provide advice on cross-cutting strategic issues related to the Ministry of Interior (MOI) and the Police forces on how best to re-posture current police forces to improve performance, against KPI’s and measurable outputs as agreed with the Host nation and implementation plan. </w:t>
            </w:r>
          </w:p>
          <w:p w:rsidR="00767414" w:rsidRPr="006727D4" w:rsidRDefault="00767414" w:rsidP="008D443D">
            <w:pPr>
              <w:pStyle w:val="default"/>
              <w:numPr>
                <w:ilvl w:val="0"/>
                <w:numId w:val="2"/>
              </w:numPr>
              <w:jc w:val="both"/>
              <w:rPr>
                <w:color w:val="auto"/>
                <w:sz w:val="20"/>
                <w:szCs w:val="20"/>
              </w:rPr>
            </w:pPr>
            <w:r w:rsidRPr="006727D4">
              <w:rPr>
                <w:color w:val="auto"/>
                <w:sz w:val="20"/>
                <w:szCs w:val="20"/>
              </w:rPr>
              <w:t xml:space="preserve">To monitor major Policing developments at the MOI and provide relevant advice to the National Security Council (NSC), with the aim to transition the ANP from a security force to a modern democratic Police service. </w:t>
            </w:r>
          </w:p>
          <w:p w:rsidR="00767414" w:rsidRPr="006727D4" w:rsidRDefault="00767414" w:rsidP="008D443D">
            <w:pPr>
              <w:pStyle w:val="default"/>
              <w:ind w:left="720"/>
              <w:jc w:val="both"/>
              <w:rPr>
                <w:color w:val="auto"/>
                <w:sz w:val="20"/>
                <w:szCs w:val="20"/>
              </w:rPr>
            </w:pPr>
            <w:r w:rsidRPr="006727D4">
              <w:rPr>
                <w:color w:val="auto"/>
                <w:sz w:val="20"/>
                <w:szCs w:val="20"/>
              </w:rPr>
              <w:t>Ensure that the NSC receives relevant, timely and agreed strategic advice before key decisions are taken related to the MOI and Policing in Afghanistan.</w:t>
            </w:r>
          </w:p>
          <w:p w:rsidR="00767414" w:rsidRPr="006727D4" w:rsidRDefault="00767414" w:rsidP="008D443D">
            <w:pPr>
              <w:pStyle w:val="default"/>
              <w:numPr>
                <w:ilvl w:val="0"/>
                <w:numId w:val="2"/>
              </w:numPr>
              <w:jc w:val="both"/>
              <w:rPr>
                <w:color w:val="auto"/>
                <w:sz w:val="20"/>
                <w:szCs w:val="20"/>
              </w:rPr>
            </w:pPr>
            <w:r w:rsidRPr="006727D4">
              <w:rPr>
                <w:color w:val="auto"/>
                <w:sz w:val="20"/>
                <w:szCs w:val="20"/>
              </w:rPr>
              <w:t xml:space="preserve">Coordinate with other international stakeholders. </w:t>
            </w:r>
          </w:p>
          <w:p w:rsidR="00767414" w:rsidRPr="006727D4" w:rsidRDefault="00767414" w:rsidP="008D443D">
            <w:pPr>
              <w:pStyle w:val="default"/>
              <w:numPr>
                <w:ilvl w:val="0"/>
                <w:numId w:val="2"/>
              </w:numPr>
              <w:jc w:val="both"/>
              <w:rPr>
                <w:color w:val="auto"/>
                <w:sz w:val="20"/>
                <w:szCs w:val="20"/>
              </w:rPr>
            </w:pPr>
            <w:r w:rsidRPr="006727D4">
              <w:rPr>
                <w:color w:val="auto"/>
                <w:sz w:val="20"/>
                <w:szCs w:val="20"/>
              </w:rPr>
              <w:t xml:space="preserve">Undertake any other related tasks/function as required by the </w:t>
            </w:r>
            <w:r w:rsidRPr="006727D4">
              <w:rPr>
                <w:rStyle w:val="shorttext"/>
                <w:color w:val="222222"/>
                <w:sz w:val="20"/>
                <w:szCs w:val="20"/>
                <w:lang w:val="en"/>
              </w:rPr>
              <w:t>EUSR</w:t>
            </w:r>
            <w:r>
              <w:rPr>
                <w:rStyle w:val="shorttext"/>
                <w:color w:val="222222"/>
                <w:sz w:val="20"/>
                <w:szCs w:val="20"/>
                <w:lang w:val="en"/>
              </w:rPr>
              <w:t>.</w:t>
            </w:r>
          </w:p>
          <w:p w:rsidR="00767414" w:rsidRPr="006727D4" w:rsidRDefault="00767414" w:rsidP="008D443D">
            <w:pPr>
              <w:pStyle w:val="default"/>
              <w:ind w:left="720"/>
              <w:jc w:val="both"/>
              <w:rPr>
                <w:color w:val="auto"/>
                <w:sz w:val="20"/>
                <w:szCs w:val="20"/>
              </w:rPr>
            </w:pPr>
          </w:p>
          <w:p w:rsidR="00767414" w:rsidRPr="006727D4" w:rsidRDefault="00767414" w:rsidP="008D443D">
            <w:pPr>
              <w:pStyle w:val="default"/>
              <w:jc w:val="both"/>
              <w:rPr>
                <w:sz w:val="20"/>
                <w:szCs w:val="20"/>
              </w:rPr>
            </w:pPr>
            <w:r w:rsidRPr="006727D4">
              <w:rPr>
                <w:sz w:val="20"/>
                <w:szCs w:val="20"/>
              </w:rPr>
              <w:t xml:space="preserve">The content and scope of the position will be evaluated for possible changes after 6 months. In view of the current political, economic and security situation in Afghanistan, the contents and scope of the position may therefore change during the posting accordingly. </w:t>
            </w:r>
          </w:p>
          <w:p w:rsidR="00767414" w:rsidRPr="006727D4" w:rsidRDefault="00767414" w:rsidP="008D443D">
            <w:pPr>
              <w:pStyle w:val="default"/>
              <w:jc w:val="both"/>
              <w:rPr>
                <w:sz w:val="20"/>
                <w:szCs w:val="20"/>
              </w:rPr>
            </w:pPr>
          </w:p>
        </w:tc>
      </w:tr>
      <w:tr w:rsidR="00767414" w:rsidRPr="006727D4" w:rsidTr="008D443D">
        <w:tc>
          <w:tcPr>
            <w:tcW w:w="791" w:type="pct"/>
            <w:tcBorders>
              <w:left w:val="nil"/>
            </w:tcBorders>
            <w:shd w:val="clear" w:color="auto" w:fill="auto"/>
            <w:vAlign w:val="center"/>
          </w:tcPr>
          <w:p w:rsidR="00767414" w:rsidRPr="006727D4" w:rsidRDefault="00767414" w:rsidP="008D443D">
            <w:pPr>
              <w:widowControl w:val="0"/>
              <w:jc w:val="center"/>
              <w:outlineLvl w:val="0"/>
              <w:rPr>
                <w:rFonts w:ascii="Arial" w:hAnsi="Arial" w:cs="Arial"/>
                <w:sz w:val="20"/>
                <w:szCs w:val="20"/>
              </w:rPr>
            </w:pPr>
            <w:r w:rsidRPr="006727D4">
              <w:rPr>
                <w:rFonts w:ascii="Arial" w:hAnsi="Arial" w:cs="Arial"/>
                <w:sz w:val="20"/>
                <w:szCs w:val="20"/>
              </w:rPr>
              <w:t>Education and Experience</w:t>
            </w:r>
          </w:p>
        </w:tc>
        <w:tc>
          <w:tcPr>
            <w:tcW w:w="4209" w:type="pct"/>
            <w:tcBorders>
              <w:right w:val="nil"/>
            </w:tcBorders>
            <w:shd w:val="clear" w:color="auto" w:fill="auto"/>
            <w:vAlign w:val="center"/>
          </w:tcPr>
          <w:p w:rsidR="00767414" w:rsidRPr="006727D4" w:rsidRDefault="00767414" w:rsidP="008D443D">
            <w:pPr>
              <w:pStyle w:val="default"/>
              <w:rPr>
                <w:b/>
                <w:color w:val="auto"/>
                <w:sz w:val="20"/>
                <w:szCs w:val="20"/>
              </w:rPr>
            </w:pPr>
            <w:r w:rsidRPr="006727D4">
              <w:rPr>
                <w:b/>
                <w:color w:val="auto"/>
                <w:sz w:val="20"/>
                <w:szCs w:val="20"/>
              </w:rPr>
              <w:t>Essential</w:t>
            </w:r>
            <w:r w:rsidR="005D0E24">
              <w:rPr>
                <w:b/>
                <w:color w:val="auto"/>
                <w:sz w:val="20"/>
                <w:szCs w:val="20"/>
              </w:rPr>
              <w:t>:</w:t>
            </w:r>
          </w:p>
          <w:p w:rsidR="00767414" w:rsidRPr="006B7E5C" w:rsidRDefault="00767414" w:rsidP="00767414">
            <w:pPr>
              <w:pStyle w:val="default"/>
              <w:numPr>
                <w:ilvl w:val="0"/>
                <w:numId w:val="12"/>
              </w:numPr>
              <w:spacing w:after="120"/>
              <w:rPr>
                <w:b/>
                <w:color w:val="auto"/>
                <w:sz w:val="20"/>
                <w:szCs w:val="20"/>
              </w:rPr>
            </w:pPr>
            <w:r w:rsidRPr="006B7E5C">
              <w:rPr>
                <w:color w:val="auto"/>
                <w:sz w:val="20"/>
                <w:szCs w:val="20"/>
              </w:rPr>
              <w:t>Successful completion of university studies of at least 4 years attested by a diploma</w:t>
            </w:r>
            <w:r>
              <w:rPr>
                <w:color w:val="auto"/>
                <w:sz w:val="20"/>
                <w:szCs w:val="20"/>
              </w:rPr>
              <w:t xml:space="preserve"> at Master’s level</w:t>
            </w:r>
          </w:p>
          <w:p w:rsidR="00767414" w:rsidRPr="006B7E5C" w:rsidRDefault="00767414" w:rsidP="008D443D">
            <w:pPr>
              <w:pStyle w:val="yiv0720675254msonormal"/>
              <w:shd w:val="clear" w:color="auto" w:fill="FFFFFF"/>
              <w:spacing w:before="0" w:beforeAutospacing="0" w:after="120" w:afterAutospacing="0"/>
              <w:jc w:val="both"/>
              <w:rPr>
                <w:rFonts w:ascii="Arial" w:hAnsi="Arial" w:cs="Arial"/>
                <w:sz w:val="20"/>
                <w:szCs w:val="20"/>
              </w:rPr>
            </w:pPr>
            <w:r w:rsidRPr="006B7E5C">
              <w:rPr>
                <w:rFonts w:ascii="Arial" w:hAnsi="Arial" w:cs="Arial"/>
                <w:sz w:val="20"/>
                <w:szCs w:val="20"/>
              </w:rPr>
              <w:t>OR</w:t>
            </w:r>
          </w:p>
          <w:p w:rsidR="00767414" w:rsidRPr="006B7E5C" w:rsidRDefault="00767414" w:rsidP="008D443D">
            <w:pPr>
              <w:pStyle w:val="yiv0720675254msonormal"/>
              <w:numPr>
                <w:ilvl w:val="0"/>
                <w:numId w:val="10"/>
              </w:numPr>
              <w:shd w:val="clear" w:color="auto" w:fill="FFFFFF"/>
              <w:spacing w:before="0" w:beforeAutospacing="0" w:after="120" w:afterAutospacing="0"/>
              <w:ind w:hanging="13"/>
              <w:jc w:val="both"/>
              <w:rPr>
                <w:rFonts w:ascii="Arial" w:hAnsi="Arial" w:cs="Arial"/>
                <w:sz w:val="20"/>
                <w:szCs w:val="20"/>
              </w:rPr>
            </w:pPr>
            <w:r w:rsidRPr="006B7E5C">
              <w:rPr>
                <w:rFonts w:ascii="Arial" w:hAnsi="Arial" w:cs="Arial"/>
                <w:sz w:val="20"/>
                <w:szCs w:val="20"/>
              </w:rPr>
              <w:t>A qualification at the level in the National Qualification Framework which is equivalent / referenced to level 7 in the European Qualification Framework</w:t>
            </w:r>
          </w:p>
          <w:p w:rsidR="00767414" w:rsidRPr="006B7E5C" w:rsidRDefault="00767414" w:rsidP="008D443D">
            <w:pPr>
              <w:pStyle w:val="yiv0720675254msonormal"/>
              <w:shd w:val="clear" w:color="auto" w:fill="FFFFFF"/>
              <w:spacing w:before="0" w:beforeAutospacing="0" w:after="120" w:afterAutospacing="0"/>
              <w:jc w:val="both"/>
              <w:rPr>
                <w:rFonts w:ascii="Arial" w:hAnsi="Arial" w:cs="Arial"/>
                <w:sz w:val="20"/>
                <w:szCs w:val="20"/>
              </w:rPr>
            </w:pPr>
            <w:r w:rsidRPr="006B7E5C">
              <w:rPr>
                <w:rFonts w:ascii="Arial" w:hAnsi="Arial" w:cs="Arial"/>
                <w:sz w:val="20"/>
                <w:szCs w:val="20"/>
              </w:rPr>
              <w:t xml:space="preserve">OR </w:t>
            </w:r>
          </w:p>
          <w:p w:rsidR="00767414" w:rsidRDefault="00767414" w:rsidP="00266EE8">
            <w:pPr>
              <w:pStyle w:val="yiv0720675254msonormal"/>
              <w:numPr>
                <w:ilvl w:val="0"/>
                <w:numId w:val="10"/>
              </w:numPr>
              <w:shd w:val="clear" w:color="auto" w:fill="FFFFFF"/>
              <w:spacing w:before="0" w:beforeAutospacing="0" w:after="120" w:afterAutospacing="0"/>
              <w:ind w:hanging="13"/>
              <w:jc w:val="both"/>
              <w:rPr>
                <w:ins w:id="8" w:author="STAN Ion (EEAS-KABUL-EXT)" w:date="2017-01-24T10:46:00Z"/>
                <w:rFonts w:ascii="Arial" w:hAnsi="Arial" w:cs="Arial"/>
                <w:sz w:val="20"/>
                <w:szCs w:val="20"/>
              </w:rPr>
            </w:pPr>
            <w:r w:rsidRPr="006B7E5C">
              <w:rPr>
                <w:rFonts w:ascii="Arial" w:hAnsi="Arial" w:cs="Arial"/>
                <w:sz w:val="20"/>
                <w:szCs w:val="20"/>
              </w:rPr>
              <w:t>A qualification of the second cycle under the framework of qualifications of the European Higher Education Area, e.g. a Master's degree</w:t>
            </w:r>
          </w:p>
          <w:p w:rsidR="00767414" w:rsidRDefault="00767414" w:rsidP="008D443D">
            <w:pPr>
              <w:pStyle w:val="yiv0720675254msonormal"/>
              <w:shd w:val="clear" w:color="auto" w:fill="FFFFFF"/>
              <w:spacing w:before="0" w:beforeAutospacing="0" w:after="120" w:afterAutospacing="0"/>
              <w:jc w:val="both"/>
              <w:rPr>
                <w:rFonts w:ascii="Arial" w:hAnsi="Arial" w:cs="Arial"/>
                <w:sz w:val="20"/>
                <w:szCs w:val="20"/>
              </w:rPr>
            </w:pPr>
            <w:r>
              <w:rPr>
                <w:rFonts w:ascii="Arial" w:hAnsi="Arial" w:cs="Arial"/>
                <w:sz w:val="20"/>
                <w:szCs w:val="20"/>
              </w:rPr>
              <w:t>OR</w:t>
            </w:r>
          </w:p>
          <w:p w:rsidR="00767414" w:rsidRPr="006B7E5C" w:rsidRDefault="00767414" w:rsidP="008D443D">
            <w:pPr>
              <w:pStyle w:val="yiv0720675254msonormal"/>
              <w:numPr>
                <w:ilvl w:val="0"/>
                <w:numId w:val="10"/>
              </w:numPr>
              <w:shd w:val="clear" w:color="auto" w:fill="FFFFFF"/>
              <w:spacing w:before="0" w:beforeAutospacing="0" w:after="120" w:afterAutospacing="0"/>
              <w:ind w:left="347" w:firstLine="0"/>
              <w:jc w:val="both"/>
              <w:rPr>
                <w:rFonts w:ascii="Arial" w:hAnsi="Arial" w:cs="Arial"/>
                <w:sz w:val="20"/>
                <w:szCs w:val="20"/>
              </w:rPr>
            </w:pPr>
            <w:r w:rsidRPr="006B7E5C">
              <w:rPr>
                <w:rFonts w:ascii="Arial" w:hAnsi="Arial" w:cs="Arial"/>
                <w:sz w:val="20"/>
                <w:szCs w:val="20"/>
                <w:lang w:val="en-GB" w:eastAsia="en-GB"/>
              </w:rPr>
              <w:t xml:space="preserve">Held the </w:t>
            </w:r>
            <w:r>
              <w:rPr>
                <w:rFonts w:ascii="Arial" w:hAnsi="Arial" w:cs="Arial"/>
                <w:sz w:val="20"/>
                <w:szCs w:val="20"/>
              </w:rPr>
              <w:t>substantive</w:t>
            </w:r>
            <w:r w:rsidRPr="00DC345A">
              <w:rPr>
                <w:rFonts w:ascii="Arial" w:hAnsi="Arial" w:cs="Arial"/>
                <w:sz w:val="20"/>
                <w:szCs w:val="20"/>
              </w:rPr>
              <w:t xml:space="preserve"> rank of </w:t>
            </w:r>
            <w:r>
              <w:rPr>
                <w:rFonts w:ascii="Arial" w:hAnsi="Arial" w:cs="Arial"/>
                <w:sz w:val="20"/>
                <w:szCs w:val="20"/>
              </w:rPr>
              <w:t>Assistant Commissioner (</w:t>
            </w:r>
            <w:r w:rsidRPr="00DC345A">
              <w:rPr>
                <w:rFonts w:ascii="Arial" w:hAnsi="Arial" w:cs="Arial"/>
                <w:color w:val="000000"/>
                <w:sz w:val="20"/>
                <w:szCs w:val="20"/>
              </w:rPr>
              <w:t>equivalent) or above</w:t>
            </w:r>
            <w:r w:rsidRPr="006B7E5C">
              <w:rPr>
                <w:rFonts w:ascii="Arial" w:hAnsi="Arial" w:cs="Arial"/>
                <w:sz w:val="20"/>
                <w:szCs w:val="20"/>
                <w:lang w:val="en-GB" w:eastAsia="en-GB"/>
              </w:rPr>
              <w:t xml:space="preserve"> within a Member States primary Civilian Police Service</w:t>
            </w:r>
            <w:r>
              <w:rPr>
                <w:rFonts w:ascii="Arial" w:hAnsi="Arial" w:cs="Arial"/>
                <w:sz w:val="20"/>
                <w:szCs w:val="20"/>
                <w:lang w:val="en-GB" w:eastAsia="en-GB"/>
              </w:rPr>
              <w:t xml:space="preserve"> for a period of at least 3 years and having served within the last 5 years</w:t>
            </w:r>
          </w:p>
          <w:p w:rsidR="00767414" w:rsidRPr="006B7E5C" w:rsidRDefault="00767414" w:rsidP="008D443D">
            <w:pPr>
              <w:pStyle w:val="yiv0720675254msonormal"/>
              <w:shd w:val="clear" w:color="auto" w:fill="FFFFFF"/>
              <w:spacing w:before="0" w:beforeAutospacing="0" w:after="120" w:afterAutospacing="0"/>
              <w:jc w:val="both"/>
              <w:rPr>
                <w:rFonts w:ascii="Arial" w:hAnsi="Arial" w:cs="Arial"/>
                <w:sz w:val="20"/>
                <w:szCs w:val="20"/>
              </w:rPr>
            </w:pPr>
            <w:r w:rsidRPr="006B7E5C">
              <w:rPr>
                <w:rFonts w:ascii="Arial" w:hAnsi="Arial" w:cs="Arial"/>
                <w:sz w:val="20"/>
                <w:szCs w:val="20"/>
              </w:rPr>
              <w:t>AND</w:t>
            </w:r>
          </w:p>
          <w:p w:rsidR="00767414" w:rsidRPr="000872A2" w:rsidRDefault="00767414" w:rsidP="008D443D">
            <w:pPr>
              <w:pStyle w:val="yiv0720675254msonormal"/>
              <w:numPr>
                <w:ilvl w:val="0"/>
                <w:numId w:val="10"/>
              </w:numPr>
              <w:shd w:val="clear" w:color="auto" w:fill="FFFFFF"/>
              <w:spacing w:before="0" w:beforeAutospacing="0" w:after="120" w:afterAutospacing="0"/>
              <w:ind w:hanging="13"/>
              <w:jc w:val="both"/>
              <w:rPr>
                <w:rFonts w:ascii="Arial" w:hAnsi="Arial" w:cs="Arial"/>
                <w:b/>
                <w:sz w:val="20"/>
                <w:szCs w:val="20"/>
                <w:lang w:eastAsia="en-GB"/>
              </w:rPr>
            </w:pPr>
            <w:r w:rsidRPr="00A1254E">
              <w:rPr>
                <w:rFonts w:ascii="Arial" w:hAnsi="Arial" w:cs="Arial"/>
                <w:sz w:val="20"/>
                <w:szCs w:val="20"/>
              </w:rPr>
              <w:t xml:space="preserve"> After having obtained the relevant degree/qualification, at least 1</w:t>
            </w:r>
            <w:r>
              <w:rPr>
                <w:rFonts w:ascii="Arial" w:hAnsi="Arial" w:cs="Arial"/>
                <w:sz w:val="20"/>
                <w:szCs w:val="20"/>
              </w:rPr>
              <w:t>0</w:t>
            </w:r>
            <w:r w:rsidRPr="00702692">
              <w:rPr>
                <w:rFonts w:ascii="Arial" w:hAnsi="Arial" w:cs="Arial"/>
                <w:sz w:val="20"/>
                <w:szCs w:val="20"/>
              </w:rPr>
              <w:t xml:space="preserve"> years of relevant and proven fulltime professional experience</w:t>
            </w:r>
            <w:r>
              <w:rPr>
                <w:rFonts w:ascii="Arial" w:hAnsi="Arial" w:cs="Arial"/>
                <w:sz w:val="20"/>
                <w:szCs w:val="20"/>
              </w:rPr>
              <w:t xml:space="preserve"> including at least 4 years of experience at senior level</w:t>
            </w:r>
            <w:r w:rsidRPr="000872A2">
              <w:rPr>
                <w:rFonts w:ascii="Arial" w:hAnsi="Arial" w:cs="Arial"/>
                <w:sz w:val="20"/>
                <w:szCs w:val="20"/>
              </w:rPr>
              <w:t xml:space="preserve">. </w:t>
            </w:r>
          </w:p>
          <w:p w:rsidR="00767414" w:rsidRPr="006727D4" w:rsidRDefault="00767414" w:rsidP="008D443D">
            <w:pPr>
              <w:pStyle w:val="yiv0720675254msonormal"/>
              <w:shd w:val="clear" w:color="auto" w:fill="FFFFFF"/>
              <w:spacing w:before="0" w:beforeAutospacing="0" w:after="120" w:afterAutospacing="0"/>
              <w:jc w:val="both"/>
              <w:rPr>
                <w:rFonts w:ascii="Arial" w:hAnsi="Arial" w:cs="Arial"/>
                <w:b/>
                <w:sz w:val="20"/>
                <w:szCs w:val="20"/>
              </w:rPr>
            </w:pPr>
            <w:r w:rsidRPr="006727D4">
              <w:rPr>
                <w:rFonts w:ascii="Arial" w:hAnsi="Arial" w:cs="Arial"/>
                <w:b/>
                <w:sz w:val="20"/>
                <w:szCs w:val="20"/>
              </w:rPr>
              <w:t>Advantageous:</w:t>
            </w:r>
          </w:p>
          <w:p w:rsidR="00767414" w:rsidRPr="006727D4" w:rsidRDefault="00767414" w:rsidP="00767414">
            <w:pPr>
              <w:pStyle w:val="yiv0720675254msonormal"/>
              <w:numPr>
                <w:ilvl w:val="0"/>
                <w:numId w:val="14"/>
              </w:numPr>
              <w:shd w:val="clear" w:color="auto" w:fill="FFFFFF"/>
              <w:spacing w:before="0" w:beforeAutospacing="0" w:after="120" w:afterAutospacing="0"/>
              <w:jc w:val="both"/>
              <w:rPr>
                <w:rFonts w:ascii="Arial" w:hAnsi="Arial" w:cs="Arial"/>
                <w:b/>
                <w:color w:val="000000"/>
                <w:sz w:val="20"/>
                <w:szCs w:val="20"/>
                <w:lang w:val="en-GB" w:eastAsia="en-GB"/>
              </w:rPr>
            </w:pPr>
            <w:r w:rsidRPr="006B7E5C">
              <w:rPr>
                <w:rFonts w:ascii="Arial" w:hAnsi="Arial" w:cs="Arial"/>
                <w:sz w:val="20"/>
                <w:szCs w:val="20"/>
              </w:rPr>
              <w:t>Diploma on CEPOL Strategic Planning Course for EU Police Missions, CEPOL Commanders Course on Civilian Crisis Management Aspects or an EU Civilian Crisis Management Course.</w:t>
            </w:r>
          </w:p>
        </w:tc>
      </w:tr>
      <w:tr w:rsidR="00767414" w:rsidRPr="006727D4" w:rsidTr="008D443D">
        <w:tc>
          <w:tcPr>
            <w:tcW w:w="791" w:type="pct"/>
            <w:tcBorders>
              <w:left w:val="nil"/>
            </w:tcBorders>
            <w:shd w:val="clear" w:color="auto" w:fill="auto"/>
            <w:vAlign w:val="center"/>
          </w:tcPr>
          <w:p w:rsidR="00767414" w:rsidRPr="006727D4" w:rsidRDefault="00767414" w:rsidP="008D443D">
            <w:pPr>
              <w:widowControl w:val="0"/>
              <w:jc w:val="center"/>
              <w:outlineLvl w:val="0"/>
              <w:rPr>
                <w:rFonts w:ascii="Arial" w:hAnsi="Arial" w:cs="Arial"/>
                <w:sz w:val="20"/>
                <w:szCs w:val="20"/>
              </w:rPr>
            </w:pPr>
            <w:r w:rsidRPr="006727D4">
              <w:rPr>
                <w:rFonts w:ascii="Arial" w:hAnsi="Arial" w:cs="Arial"/>
                <w:sz w:val="20"/>
                <w:szCs w:val="20"/>
              </w:rPr>
              <w:t>Specification of experience</w:t>
            </w:r>
          </w:p>
          <w:p w:rsidR="00767414" w:rsidRPr="006727D4" w:rsidRDefault="00767414" w:rsidP="008D443D">
            <w:pPr>
              <w:widowControl w:val="0"/>
              <w:jc w:val="center"/>
              <w:outlineLvl w:val="0"/>
              <w:rPr>
                <w:rFonts w:ascii="Arial" w:hAnsi="Arial" w:cs="Arial"/>
                <w:sz w:val="20"/>
                <w:szCs w:val="20"/>
              </w:rPr>
            </w:pPr>
          </w:p>
        </w:tc>
        <w:tc>
          <w:tcPr>
            <w:tcW w:w="4209" w:type="pct"/>
            <w:tcBorders>
              <w:right w:val="nil"/>
            </w:tcBorders>
            <w:shd w:val="clear" w:color="auto" w:fill="auto"/>
          </w:tcPr>
          <w:p w:rsidR="00767414" w:rsidRPr="006727D4" w:rsidRDefault="00767414" w:rsidP="008D443D">
            <w:pPr>
              <w:pStyle w:val="yiv0720675254default"/>
              <w:shd w:val="clear" w:color="auto" w:fill="FFFFFF"/>
              <w:spacing w:before="0" w:beforeAutospacing="0" w:after="0" w:afterAutospacing="0"/>
              <w:jc w:val="both"/>
              <w:rPr>
                <w:rFonts w:ascii="Arial" w:hAnsi="Arial" w:cs="Arial"/>
                <w:color w:val="000000"/>
                <w:sz w:val="20"/>
                <w:szCs w:val="20"/>
                <w:lang w:val="en-GB" w:eastAsia="en-GB"/>
              </w:rPr>
            </w:pPr>
            <w:r w:rsidRPr="006727D4">
              <w:rPr>
                <w:rFonts w:ascii="Arial" w:hAnsi="Arial" w:cs="Arial"/>
                <w:b/>
                <w:sz w:val="20"/>
                <w:szCs w:val="20"/>
              </w:rPr>
              <w:t>General professional experience:</w:t>
            </w:r>
            <w:r w:rsidRPr="006727D4">
              <w:rPr>
                <w:rFonts w:ascii="Arial" w:hAnsi="Arial" w:cs="Arial"/>
                <w:sz w:val="20"/>
                <w:szCs w:val="20"/>
              </w:rPr>
              <w:t xml:space="preserve">  International experience, particularly in crisis areas or post-conflict setting, with multi-national and/or international organizations. Experience in home country working as a senior civil servant or police officer, having worked on developing strategies in a Member State and/or in a developmental, transitional or post-conflict situation. </w:t>
            </w:r>
            <w:r w:rsidRPr="006727D4">
              <w:rPr>
                <w:rFonts w:ascii="Arial" w:hAnsi="Arial" w:cs="Arial"/>
                <w:color w:val="000000"/>
                <w:sz w:val="20"/>
                <w:szCs w:val="20"/>
                <w:lang w:val="en-GB" w:eastAsia="en-GB"/>
              </w:rPr>
              <w:t xml:space="preserve"> </w:t>
            </w:r>
          </w:p>
          <w:p w:rsidR="00767414" w:rsidRPr="006727D4" w:rsidRDefault="00767414" w:rsidP="008D443D">
            <w:pPr>
              <w:pStyle w:val="yiv0720675254default"/>
              <w:shd w:val="clear" w:color="auto" w:fill="FFFFFF"/>
              <w:spacing w:before="0" w:beforeAutospacing="0" w:after="0" w:afterAutospacing="0"/>
              <w:jc w:val="both"/>
              <w:rPr>
                <w:rFonts w:ascii="Arial" w:hAnsi="Arial" w:cs="Arial"/>
                <w:color w:val="000000"/>
                <w:sz w:val="20"/>
                <w:szCs w:val="20"/>
                <w:lang w:val="en-GB" w:eastAsia="en-GB"/>
              </w:rPr>
            </w:pPr>
          </w:p>
          <w:p w:rsidR="00767414" w:rsidRPr="002C1137" w:rsidRDefault="00767414" w:rsidP="008D443D">
            <w:pPr>
              <w:pStyle w:val="yiv0720675254default"/>
              <w:shd w:val="clear" w:color="auto" w:fill="FFFFFF"/>
              <w:spacing w:before="0" w:beforeAutospacing="0" w:after="0" w:afterAutospacing="0"/>
              <w:jc w:val="both"/>
              <w:rPr>
                <w:rFonts w:ascii="Arial" w:hAnsi="Arial" w:cs="Arial"/>
                <w:b/>
                <w:color w:val="000000"/>
                <w:sz w:val="20"/>
                <w:szCs w:val="20"/>
                <w:lang w:val="en-GB" w:eastAsia="en-GB"/>
              </w:rPr>
            </w:pPr>
            <w:r w:rsidRPr="002C1137">
              <w:rPr>
                <w:rFonts w:ascii="Arial" w:hAnsi="Arial" w:cs="Arial"/>
                <w:b/>
                <w:color w:val="000000"/>
                <w:sz w:val="20"/>
                <w:szCs w:val="20"/>
                <w:lang w:val="en-GB" w:eastAsia="en-GB"/>
              </w:rPr>
              <w:t xml:space="preserve">Essential: </w:t>
            </w:r>
          </w:p>
          <w:p w:rsidR="00767414" w:rsidRPr="006727D4" w:rsidRDefault="00767414" w:rsidP="008D443D">
            <w:pPr>
              <w:pStyle w:val="yiv0720675254default"/>
              <w:numPr>
                <w:ilvl w:val="0"/>
                <w:numId w:val="8"/>
              </w:numPr>
              <w:shd w:val="clear" w:color="auto" w:fill="FFFFFF"/>
              <w:spacing w:before="0" w:beforeAutospacing="0" w:after="0" w:afterAutospacing="0"/>
              <w:jc w:val="both"/>
              <w:rPr>
                <w:rFonts w:ascii="Arial" w:hAnsi="Arial" w:cs="Arial"/>
                <w:b/>
                <w:sz w:val="20"/>
                <w:szCs w:val="20"/>
                <w:lang w:val="en-GB" w:eastAsia="en-GB"/>
              </w:rPr>
            </w:pPr>
            <w:r w:rsidRPr="006727D4">
              <w:rPr>
                <w:rFonts w:ascii="Arial" w:hAnsi="Arial" w:cs="Arial"/>
                <w:color w:val="000000"/>
                <w:sz w:val="20"/>
                <w:szCs w:val="20"/>
                <w:lang w:val="en-GB" w:eastAsia="en-GB"/>
              </w:rPr>
              <w:t>Strong experience (</w:t>
            </w:r>
            <w:r>
              <w:rPr>
                <w:rFonts w:ascii="Arial" w:hAnsi="Arial" w:cs="Arial"/>
                <w:color w:val="000000"/>
                <w:sz w:val="20"/>
                <w:szCs w:val="20"/>
                <w:lang w:val="en-GB" w:eastAsia="en-GB"/>
              </w:rPr>
              <w:t>at least</w:t>
            </w:r>
            <w:r w:rsidRPr="006727D4">
              <w:rPr>
                <w:rFonts w:ascii="Arial" w:hAnsi="Arial" w:cs="Arial"/>
                <w:color w:val="000000"/>
                <w:sz w:val="20"/>
                <w:szCs w:val="20"/>
                <w:lang w:val="en-GB" w:eastAsia="en-GB"/>
              </w:rPr>
              <w:t xml:space="preserve"> </w:t>
            </w:r>
            <w:r>
              <w:rPr>
                <w:rFonts w:ascii="Arial" w:hAnsi="Arial" w:cs="Arial"/>
                <w:sz w:val="20"/>
                <w:szCs w:val="20"/>
                <w:lang w:val="en-GB" w:eastAsia="en-GB"/>
              </w:rPr>
              <w:t>10</w:t>
            </w:r>
            <w:r w:rsidRPr="006727D4">
              <w:rPr>
                <w:rFonts w:ascii="Arial" w:hAnsi="Arial" w:cs="Arial"/>
                <w:sz w:val="20"/>
                <w:szCs w:val="20"/>
                <w:lang w:val="en-GB" w:eastAsia="en-GB"/>
              </w:rPr>
              <w:t xml:space="preserve"> </w:t>
            </w:r>
            <w:r w:rsidRPr="006727D4">
              <w:rPr>
                <w:rFonts w:ascii="Arial" w:hAnsi="Arial" w:cs="Arial"/>
                <w:color w:val="000000"/>
                <w:sz w:val="20"/>
                <w:szCs w:val="20"/>
                <w:lang w:val="en-GB" w:eastAsia="en-GB"/>
              </w:rPr>
              <w:t>years of relevant proven full-time experience) in the security sector</w:t>
            </w:r>
            <w:r>
              <w:rPr>
                <w:rFonts w:ascii="Arial" w:hAnsi="Arial" w:cs="Arial"/>
                <w:color w:val="000000"/>
                <w:sz w:val="20"/>
                <w:szCs w:val="20"/>
                <w:lang w:val="en-GB" w:eastAsia="en-GB"/>
              </w:rPr>
              <w:t xml:space="preserve">; </w:t>
            </w:r>
          </w:p>
          <w:p w:rsidR="00767414" w:rsidRPr="006727D4" w:rsidRDefault="00767414" w:rsidP="008D443D">
            <w:pPr>
              <w:pStyle w:val="yiv0720675254default"/>
              <w:numPr>
                <w:ilvl w:val="0"/>
                <w:numId w:val="8"/>
              </w:numPr>
              <w:shd w:val="clear" w:color="auto" w:fill="FFFFFF"/>
              <w:spacing w:before="0" w:beforeAutospacing="0" w:after="0" w:afterAutospacing="0"/>
              <w:jc w:val="both"/>
              <w:rPr>
                <w:rFonts w:ascii="Arial" w:hAnsi="Arial" w:cs="Arial"/>
                <w:b/>
                <w:sz w:val="20"/>
                <w:szCs w:val="20"/>
                <w:lang w:val="en-GB" w:eastAsia="en-GB"/>
              </w:rPr>
            </w:pPr>
            <w:r>
              <w:rPr>
                <w:rFonts w:ascii="Arial" w:hAnsi="Arial" w:cs="Arial"/>
                <w:color w:val="000000"/>
                <w:sz w:val="20"/>
                <w:szCs w:val="20"/>
                <w:lang w:val="en-GB" w:eastAsia="en-GB"/>
              </w:rPr>
              <w:t>Experience in advising and/or</w:t>
            </w:r>
            <w:r w:rsidRPr="006727D4">
              <w:rPr>
                <w:rFonts w:ascii="Arial" w:hAnsi="Arial" w:cs="Arial"/>
                <w:color w:val="000000"/>
                <w:sz w:val="20"/>
                <w:szCs w:val="20"/>
                <w:lang w:val="en-GB" w:eastAsia="en-GB"/>
              </w:rPr>
              <w:t xml:space="preserve"> mentoring;</w:t>
            </w:r>
          </w:p>
          <w:p w:rsidR="00767414" w:rsidRPr="006727D4" w:rsidRDefault="00767414" w:rsidP="008D443D">
            <w:pPr>
              <w:pStyle w:val="yiv0720675254default"/>
              <w:numPr>
                <w:ilvl w:val="0"/>
                <w:numId w:val="8"/>
              </w:numPr>
              <w:shd w:val="clear" w:color="auto" w:fill="FFFFFF"/>
              <w:spacing w:before="0" w:beforeAutospacing="0" w:after="0" w:afterAutospacing="0"/>
              <w:jc w:val="both"/>
              <w:rPr>
                <w:rFonts w:ascii="Arial" w:hAnsi="Arial" w:cs="Arial"/>
                <w:b/>
                <w:sz w:val="20"/>
                <w:szCs w:val="20"/>
                <w:lang w:val="en-GB"/>
              </w:rPr>
            </w:pPr>
            <w:r w:rsidRPr="006727D4">
              <w:rPr>
                <w:rFonts w:ascii="Arial" w:hAnsi="Arial" w:cs="Arial"/>
                <w:color w:val="000000"/>
                <w:sz w:val="20"/>
                <w:szCs w:val="20"/>
                <w:lang w:val="en-GB" w:eastAsia="en-GB"/>
              </w:rPr>
              <w:t>Full working knowledge of English and excellent drafting skills</w:t>
            </w:r>
            <w:r w:rsidR="009132B0">
              <w:rPr>
                <w:rFonts w:ascii="Arial" w:hAnsi="Arial" w:cs="Arial"/>
                <w:color w:val="000000"/>
                <w:sz w:val="20"/>
                <w:szCs w:val="20"/>
                <w:lang w:val="en-GB" w:eastAsia="en-GB"/>
              </w:rPr>
              <w:t>.</w:t>
            </w:r>
          </w:p>
          <w:p w:rsidR="00767414" w:rsidRPr="006727D4" w:rsidRDefault="00767414" w:rsidP="008D443D">
            <w:pPr>
              <w:pStyle w:val="yiv0720675254default"/>
              <w:shd w:val="clear" w:color="auto" w:fill="FFFFFF"/>
              <w:spacing w:before="0" w:beforeAutospacing="0" w:after="0" w:afterAutospacing="0"/>
              <w:ind w:left="720"/>
              <w:jc w:val="both"/>
              <w:rPr>
                <w:rFonts w:ascii="Arial" w:hAnsi="Arial" w:cs="Arial"/>
                <w:b/>
                <w:sz w:val="20"/>
                <w:szCs w:val="20"/>
                <w:lang w:val="en-GB"/>
              </w:rPr>
            </w:pPr>
          </w:p>
          <w:p w:rsidR="00767414" w:rsidRPr="006727D4" w:rsidRDefault="00767414" w:rsidP="008D443D">
            <w:pPr>
              <w:pStyle w:val="yiv0720675254default"/>
              <w:shd w:val="clear" w:color="auto" w:fill="FFFFFF"/>
              <w:spacing w:before="0" w:beforeAutospacing="0" w:after="0" w:afterAutospacing="0"/>
              <w:jc w:val="both"/>
              <w:rPr>
                <w:rFonts w:ascii="Arial" w:hAnsi="Arial" w:cs="Arial"/>
                <w:b/>
                <w:sz w:val="20"/>
                <w:szCs w:val="20"/>
                <w:lang w:val="en-GB"/>
              </w:rPr>
            </w:pPr>
            <w:r w:rsidRPr="006727D4">
              <w:rPr>
                <w:rFonts w:ascii="Arial" w:hAnsi="Arial" w:cs="Arial"/>
                <w:b/>
                <w:sz w:val="20"/>
                <w:szCs w:val="20"/>
                <w:lang w:val="en-GB"/>
              </w:rPr>
              <w:t>Desirable:</w:t>
            </w:r>
          </w:p>
          <w:p w:rsidR="00767414" w:rsidRPr="006727D4" w:rsidRDefault="00767414" w:rsidP="008D443D">
            <w:pPr>
              <w:pStyle w:val="yiv0720675254default"/>
              <w:numPr>
                <w:ilvl w:val="0"/>
                <w:numId w:val="8"/>
              </w:numPr>
              <w:shd w:val="clear" w:color="auto" w:fill="FFFFFF"/>
              <w:spacing w:before="0" w:beforeAutospacing="0" w:after="0" w:afterAutospacing="0"/>
              <w:jc w:val="both"/>
              <w:rPr>
                <w:rFonts w:ascii="Arial" w:hAnsi="Arial" w:cs="Arial"/>
                <w:b/>
                <w:sz w:val="20"/>
                <w:szCs w:val="20"/>
                <w:lang w:val="en-GB" w:eastAsia="en-GB"/>
              </w:rPr>
            </w:pPr>
            <w:r>
              <w:rPr>
                <w:rFonts w:ascii="Arial" w:hAnsi="Arial" w:cs="Arial"/>
                <w:sz w:val="20"/>
                <w:szCs w:val="20"/>
                <w:lang w:val="en-GB" w:eastAsia="en-GB"/>
              </w:rPr>
              <w:t>S</w:t>
            </w:r>
            <w:r w:rsidRPr="006727D4">
              <w:rPr>
                <w:rFonts w:ascii="Arial" w:hAnsi="Arial" w:cs="Arial"/>
                <w:sz w:val="20"/>
                <w:szCs w:val="20"/>
                <w:lang w:val="en-GB" w:eastAsia="en-GB"/>
              </w:rPr>
              <w:t>trong preference for candidates having worked in similar positions with documented successful results</w:t>
            </w:r>
            <w:r>
              <w:rPr>
                <w:rFonts w:ascii="Arial" w:hAnsi="Arial" w:cs="Arial"/>
                <w:sz w:val="20"/>
                <w:szCs w:val="20"/>
                <w:lang w:val="en-GB" w:eastAsia="en-GB"/>
              </w:rPr>
              <w:t xml:space="preserve">, </w:t>
            </w:r>
            <w:r w:rsidRPr="006727D4">
              <w:rPr>
                <w:rFonts w:ascii="Arial" w:hAnsi="Arial" w:cs="Arial"/>
                <w:color w:val="000000"/>
                <w:sz w:val="20"/>
                <w:szCs w:val="20"/>
                <w:lang w:val="en-GB" w:eastAsia="en-GB"/>
              </w:rPr>
              <w:t>prefe</w:t>
            </w:r>
            <w:r>
              <w:rPr>
                <w:rFonts w:ascii="Arial" w:hAnsi="Arial" w:cs="Arial"/>
                <w:color w:val="000000"/>
                <w:sz w:val="20"/>
                <w:szCs w:val="20"/>
                <w:lang w:val="en-GB" w:eastAsia="en-GB"/>
              </w:rPr>
              <w:t>rably in post-conflict context</w:t>
            </w:r>
            <w:r w:rsidRPr="006727D4">
              <w:rPr>
                <w:rFonts w:ascii="Arial" w:hAnsi="Arial" w:cs="Arial"/>
                <w:sz w:val="20"/>
                <w:szCs w:val="20"/>
                <w:lang w:val="en-GB" w:eastAsia="en-GB"/>
              </w:rPr>
              <w:t>;</w:t>
            </w:r>
          </w:p>
          <w:p w:rsidR="00767414" w:rsidRPr="006727D4" w:rsidRDefault="00767414" w:rsidP="008D443D">
            <w:pPr>
              <w:pStyle w:val="yiv0720675254default"/>
              <w:numPr>
                <w:ilvl w:val="0"/>
                <w:numId w:val="8"/>
              </w:numPr>
              <w:shd w:val="clear" w:color="auto" w:fill="FFFFFF"/>
              <w:spacing w:before="0" w:beforeAutospacing="0" w:after="0" w:afterAutospacing="0"/>
              <w:jc w:val="both"/>
              <w:rPr>
                <w:rFonts w:ascii="Arial" w:hAnsi="Arial" w:cs="Arial"/>
                <w:b/>
                <w:sz w:val="20"/>
                <w:szCs w:val="20"/>
                <w:lang w:val="en-GB" w:eastAsia="en-GB"/>
              </w:rPr>
            </w:pPr>
            <w:r w:rsidRPr="006727D4">
              <w:rPr>
                <w:rFonts w:ascii="Arial" w:hAnsi="Arial" w:cs="Arial"/>
                <w:color w:val="000000"/>
                <w:sz w:val="20"/>
                <w:szCs w:val="20"/>
                <w:lang w:val="en-GB" w:eastAsia="en-GB"/>
              </w:rPr>
              <w:t>Ability to provide with a regular assessment of capacities, ability to identify gaps and assess progress in the relevant domains (Ministry of Interior/National Security Council/Attorney's General Office);</w:t>
            </w:r>
          </w:p>
          <w:p w:rsidR="00767414" w:rsidRPr="006727D4" w:rsidRDefault="00767414" w:rsidP="008D443D">
            <w:pPr>
              <w:pStyle w:val="yiv0720675254default"/>
              <w:numPr>
                <w:ilvl w:val="0"/>
                <w:numId w:val="8"/>
              </w:numPr>
              <w:shd w:val="clear" w:color="auto" w:fill="FFFFFF"/>
              <w:spacing w:before="0" w:beforeAutospacing="0" w:after="0" w:afterAutospacing="0"/>
              <w:jc w:val="both"/>
              <w:rPr>
                <w:rFonts w:ascii="Arial" w:hAnsi="Arial" w:cs="Arial"/>
                <w:b/>
                <w:sz w:val="20"/>
                <w:szCs w:val="20"/>
                <w:lang w:val="en-GB" w:eastAsia="en-GB"/>
              </w:rPr>
            </w:pPr>
            <w:r w:rsidRPr="006727D4">
              <w:rPr>
                <w:rFonts w:ascii="Arial" w:hAnsi="Arial" w:cs="Arial"/>
                <w:color w:val="000000"/>
                <w:sz w:val="20"/>
                <w:szCs w:val="20"/>
                <w:lang w:val="en-GB" w:eastAsia="en-GB"/>
              </w:rPr>
              <w:t xml:space="preserve">Strong knowledge of professional standards in Ministry of Interior/Home Office Departments;  </w:t>
            </w:r>
          </w:p>
          <w:p w:rsidR="00767414" w:rsidRPr="00922247" w:rsidRDefault="00767414" w:rsidP="008D443D">
            <w:pPr>
              <w:pStyle w:val="yiv0720675254default"/>
              <w:numPr>
                <w:ilvl w:val="0"/>
                <w:numId w:val="8"/>
              </w:numPr>
              <w:shd w:val="clear" w:color="auto" w:fill="FFFFFF"/>
              <w:spacing w:before="0" w:beforeAutospacing="0" w:after="0" w:afterAutospacing="0"/>
              <w:jc w:val="both"/>
              <w:rPr>
                <w:rFonts w:ascii="Arial" w:hAnsi="Arial" w:cs="Arial"/>
                <w:b/>
                <w:sz w:val="20"/>
                <w:szCs w:val="20"/>
                <w:lang w:val="en-GB" w:eastAsia="en-GB"/>
              </w:rPr>
            </w:pPr>
            <w:r w:rsidRPr="006727D4">
              <w:rPr>
                <w:rFonts w:ascii="Arial" w:hAnsi="Arial" w:cs="Arial"/>
                <w:color w:val="000000"/>
                <w:sz w:val="20"/>
                <w:szCs w:val="20"/>
                <w:lang w:val="en-GB" w:eastAsia="en-GB"/>
              </w:rPr>
              <w:t>Experience of overseeing and reviewing law enforcement agencies and their working;</w:t>
            </w:r>
          </w:p>
          <w:p w:rsidR="00767414" w:rsidRPr="006727D4" w:rsidRDefault="00767414" w:rsidP="008D443D">
            <w:pPr>
              <w:pStyle w:val="yiv0720675254default"/>
              <w:numPr>
                <w:ilvl w:val="0"/>
                <w:numId w:val="8"/>
              </w:numPr>
              <w:shd w:val="clear" w:color="auto" w:fill="FFFFFF"/>
              <w:spacing w:before="0" w:beforeAutospacing="0" w:after="0" w:afterAutospacing="0"/>
              <w:jc w:val="both"/>
              <w:rPr>
                <w:rFonts w:ascii="Arial" w:hAnsi="Arial" w:cs="Arial"/>
                <w:b/>
                <w:sz w:val="20"/>
                <w:szCs w:val="20"/>
                <w:lang w:val="en-GB" w:eastAsia="en-GB"/>
              </w:rPr>
            </w:pPr>
            <w:r w:rsidRPr="006727D4">
              <w:rPr>
                <w:rFonts w:ascii="Arial" w:hAnsi="Arial" w:cs="Arial"/>
                <w:sz w:val="20"/>
                <w:szCs w:val="20"/>
                <w:lang w:val="en-GB" w:eastAsia="en-GB"/>
              </w:rPr>
              <w:t>Proven ability to lead and manage multinational teams</w:t>
            </w:r>
            <w:r>
              <w:rPr>
                <w:rFonts w:ascii="Arial" w:hAnsi="Arial" w:cs="Arial"/>
                <w:sz w:val="20"/>
                <w:szCs w:val="20"/>
                <w:lang w:val="en-GB" w:eastAsia="en-GB"/>
              </w:rPr>
              <w:t>;</w:t>
            </w:r>
          </w:p>
          <w:p w:rsidR="00767414" w:rsidRPr="006727D4" w:rsidRDefault="00767414" w:rsidP="008D443D">
            <w:pPr>
              <w:pStyle w:val="yiv0720675254default"/>
              <w:numPr>
                <w:ilvl w:val="0"/>
                <w:numId w:val="8"/>
              </w:numPr>
              <w:shd w:val="clear" w:color="auto" w:fill="FFFFFF"/>
              <w:spacing w:before="0" w:beforeAutospacing="0" w:after="0" w:afterAutospacing="0"/>
              <w:jc w:val="both"/>
              <w:rPr>
                <w:rFonts w:ascii="Arial" w:hAnsi="Arial" w:cs="Arial"/>
                <w:b/>
                <w:sz w:val="20"/>
                <w:szCs w:val="20"/>
                <w:lang w:val="en-GB" w:eastAsia="en-GB"/>
              </w:rPr>
            </w:pPr>
            <w:r w:rsidRPr="006727D4">
              <w:rPr>
                <w:rFonts w:ascii="Arial" w:hAnsi="Arial" w:cs="Arial"/>
                <w:sz w:val="20"/>
                <w:szCs w:val="20"/>
                <w:lang w:val="en-GB" w:eastAsia="en-GB"/>
              </w:rPr>
              <w:t xml:space="preserve">Local experience or good knowledge of Afghanistan: strong familiarity with the political, historical and cultural context of Afghanistan, </w:t>
            </w:r>
            <w:r w:rsidRPr="006727D4">
              <w:rPr>
                <w:rFonts w:ascii="Arial" w:hAnsi="Arial" w:cs="Arial"/>
                <w:color w:val="FF0000"/>
                <w:sz w:val="20"/>
                <w:szCs w:val="20"/>
                <w:lang w:val="en-GB" w:eastAsia="en-GB"/>
              </w:rPr>
              <w:t xml:space="preserve"> </w:t>
            </w:r>
            <w:r w:rsidRPr="006727D4">
              <w:rPr>
                <w:rFonts w:ascii="Arial" w:hAnsi="Arial" w:cs="Arial"/>
                <w:sz w:val="20"/>
                <w:szCs w:val="20"/>
                <w:lang w:val="en-GB" w:eastAsia="en-GB"/>
              </w:rPr>
              <w:t xml:space="preserve">subject matter expertise in domestic and regional Afghan political dynamics; government of Afghanistan Governance structures at national and sub-national level. </w:t>
            </w:r>
            <w:r w:rsidRPr="006727D4">
              <w:rPr>
                <w:rFonts w:ascii="Arial" w:hAnsi="Arial" w:cs="Arial"/>
                <w:color w:val="000000"/>
                <w:sz w:val="20"/>
                <w:szCs w:val="20"/>
                <w:lang w:val="en-GB" w:eastAsia="en-GB"/>
              </w:rPr>
              <w:t xml:space="preserve">Knowledge of the EU Institutions, related to the Common Security and Defence Policy and the EU Development Cooperation instrument; </w:t>
            </w:r>
          </w:p>
          <w:p w:rsidR="00767414" w:rsidRPr="006727D4" w:rsidRDefault="00767414" w:rsidP="008D443D">
            <w:pPr>
              <w:pStyle w:val="yiv0720675254default"/>
              <w:numPr>
                <w:ilvl w:val="0"/>
                <w:numId w:val="8"/>
              </w:numPr>
              <w:shd w:val="clear" w:color="auto" w:fill="FFFFFF"/>
              <w:spacing w:before="0" w:beforeAutospacing="0" w:after="0" w:afterAutospacing="0"/>
              <w:jc w:val="both"/>
              <w:rPr>
                <w:rFonts w:ascii="Arial" w:hAnsi="Arial" w:cs="Arial"/>
                <w:b/>
                <w:sz w:val="20"/>
                <w:szCs w:val="20"/>
                <w:lang w:val="en-GB" w:eastAsia="en-GB"/>
              </w:rPr>
            </w:pPr>
            <w:r w:rsidRPr="006727D4">
              <w:rPr>
                <w:rFonts w:ascii="Arial" w:hAnsi="Arial" w:cs="Arial"/>
                <w:color w:val="000000"/>
                <w:sz w:val="20"/>
                <w:szCs w:val="20"/>
                <w:lang w:val="en-GB" w:eastAsia="en-GB"/>
              </w:rPr>
              <w:t>Knowledge and understanding of the relationship between standards and performance outcomes;</w:t>
            </w:r>
          </w:p>
          <w:p w:rsidR="00767414" w:rsidRPr="006727D4" w:rsidRDefault="00767414" w:rsidP="008D443D">
            <w:pPr>
              <w:pStyle w:val="default"/>
              <w:numPr>
                <w:ilvl w:val="0"/>
                <w:numId w:val="2"/>
              </w:numPr>
              <w:rPr>
                <w:b/>
                <w:sz w:val="20"/>
                <w:szCs w:val="20"/>
              </w:rPr>
            </w:pPr>
            <w:r w:rsidRPr="006727D4">
              <w:rPr>
                <w:sz w:val="20"/>
                <w:szCs w:val="20"/>
              </w:rPr>
              <w:t>Knowledge of Dari or Pashto is an asset. </w:t>
            </w:r>
          </w:p>
        </w:tc>
      </w:tr>
    </w:tbl>
    <w:p w:rsidR="00C14973" w:rsidRDefault="00C14973" w:rsidP="003E2C18"/>
    <w:p w:rsidR="00C14973" w:rsidRDefault="00C14973" w:rsidP="003E2C18"/>
    <w:p w:rsidR="00C14973" w:rsidRDefault="00C14973" w:rsidP="003E2C18"/>
    <w:p w:rsidR="00C14973" w:rsidRDefault="00C14973" w:rsidP="003E2C18"/>
    <w:p w:rsidR="00C14973" w:rsidRDefault="00C14973" w:rsidP="003E2C18"/>
    <w:p w:rsidR="00C14973" w:rsidRDefault="00C14973" w:rsidP="003E2C18"/>
    <w:p w:rsidR="00C14973" w:rsidRDefault="00C14973" w:rsidP="003E2C18"/>
    <w:p w:rsidR="00C14973" w:rsidRDefault="00C14973" w:rsidP="003E2C18"/>
    <w:p w:rsidR="00C14973" w:rsidRDefault="00C14973" w:rsidP="003E2C18"/>
    <w:p w:rsidR="00C14973" w:rsidRDefault="00C14973" w:rsidP="003E2C18"/>
    <w:p w:rsidR="00C14973" w:rsidRDefault="00C14973" w:rsidP="003E2C18"/>
    <w:p w:rsidR="00C14973" w:rsidRDefault="00C14973" w:rsidP="003E2C18"/>
    <w:p w:rsidR="00C14973" w:rsidRDefault="00C14973" w:rsidP="003E2C18"/>
    <w:p w:rsidR="00C14973" w:rsidRDefault="00C14973" w:rsidP="003E2C18"/>
    <w:p w:rsidR="00C14973" w:rsidRDefault="00C14973" w:rsidP="003E2C18"/>
    <w:p w:rsidR="00C14973" w:rsidRDefault="00C14973" w:rsidP="003E2C18"/>
    <w:p w:rsidR="00C14973" w:rsidRDefault="00C14973" w:rsidP="003E2C18"/>
    <w:p w:rsidR="00C14973" w:rsidRDefault="00C14973" w:rsidP="003E2C18"/>
    <w:p w:rsidR="00C14973" w:rsidRDefault="00C14973" w:rsidP="003E2C18"/>
    <w:p w:rsidR="00C14973" w:rsidRDefault="00C14973" w:rsidP="003E2C18"/>
    <w:p w:rsidR="00C14973" w:rsidRDefault="00C14973" w:rsidP="003E2C18"/>
    <w:p w:rsidR="00C14973" w:rsidRDefault="00C14973" w:rsidP="003E2C18"/>
    <w:p w:rsidR="00C14973" w:rsidRDefault="00C14973" w:rsidP="003E2C18"/>
    <w:p w:rsidR="00D1199A" w:rsidRDefault="00D1199A" w:rsidP="003E2C18"/>
    <w:p w:rsidR="009132B0" w:rsidRDefault="009132B0" w:rsidP="003E2C18"/>
    <w:p w:rsidR="00767414" w:rsidRDefault="00767414" w:rsidP="003E2C18"/>
    <w:p w:rsidR="0056489F" w:rsidRDefault="0056489F" w:rsidP="003E2C18"/>
    <w:p w:rsidR="00DC36AA" w:rsidRDefault="00DC36AA" w:rsidP="003E2C18"/>
    <w:tbl>
      <w:tblPr>
        <w:tblpPr w:leftFromText="141" w:rightFromText="141" w:vertAnchor="text" w:horzAnchor="page" w:tblpX="1242" w:tblpY="1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6"/>
        <w:gridCol w:w="7962"/>
      </w:tblGrid>
      <w:tr w:rsidR="004C215C" w:rsidRPr="00BA60B3" w:rsidTr="002C182F">
        <w:tc>
          <w:tcPr>
            <w:tcW w:w="791" w:type="pct"/>
            <w:tcBorders>
              <w:left w:val="nil"/>
              <w:bottom w:val="single" w:sz="4" w:space="0" w:color="auto"/>
            </w:tcBorders>
            <w:shd w:val="clear" w:color="auto" w:fill="E6E6E6"/>
            <w:vAlign w:val="center"/>
          </w:tcPr>
          <w:p w:rsidR="004C215C" w:rsidRPr="00BA60B3" w:rsidRDefault="004C215C" w:rsidP="002C182F">
            <w:pPr>
              <w:widowControl w:val="0"/>
              <w:jc w:val="center"/>
              <w:outlineLvl w:val="0"/>
              <w:rPr>
                <w:rFonts w:ascii="Arial" w:hAnsi="Arial" w:cs="Arial"/>
                <w:sz w:val="20"/>
                <w:szCs w:val="20"/>
              </w:rPr>
            </w:pPr>
            <w:r w:rsidRPr="00BA60B3">
              <w:rPr>
                <w:rFonts w:ascii="Arial" w:hAnsi="Arial" w:cs="Arial"/>
                <w:sz w:val="20"/>
                <w:szCs w:val="20"/>
              </w:rPr>
              <w:t>Job Title</w:t>
            </w:r>
            <w:r>
              <w:rPr>
                <w:rFonts w:ascii="Arial" w:hAnsi="Arial" w:cs="Arial"/>
                <w:sz w:val="20"/>
                <w:szCs w:val="20"/>
              </w:rPr>
              <w:t xml:space="preserve"> / Code  </w:t>
            </w:r>
          </w:p>
        </w:tc>
        <w:tc>
          <w:tcPr>
            <w:tcW w:w="4209" w:type="pct"/>
            <w:tcBorders>
              <w:bottom w:val="single" w:sz="4" w:space="0" w:color="auto"/>
              <w:right w:val="nil"/>
            </w:tcBorders>
            <w:shd w:val="clear" w:color="auto" w:fill="E6E6E6"/>
          </w:tcPr>
          <w:p w:rsidR="004C215C" w:rsidRPr="00BA60B3" w:rsidRDefault="004C215C" w:rsidP="002C182F">
            <w:pPr>
              <w:widowControl w:val="0"/>
              <w:outlineLvl w:val="0"/>
              <w:rPr>
                <w:rFonts w:ascii="Arial" w:hAnsi="Arial" w:cs="Arial"/>
                <w:b/>
                <w:sz w:val="20"/>
                <w:szCs w:val="20"/>
              </w:rPr>
            </w:pPr>
            <w:r w:rsidRPr="00BA60B3">
              <w:rPr>
                <w:rFonts w:ascii="Arial" w:hAnsi="Arial" w:cs="Arial"/>
                <w:b/>
                <w:sz w:val="20"/>
                <w:szCs w:val="20"/>
              </w:rPr>
              <w:t>Advisor/Mentor (Prosecutor), Anti-Corruption Justice Centre, Kabul Afghanistan – (</w:t>
            </w:r>
            <w:r>
              <w:rPr>
                <w:rFonts w:ascii="Arial" w:hAnsi="Arial" w:cs="Arial"/>
                <w:b/>
                <w:sz w:val="20"/>
                <w:szCs w:val="20"/>
              </w:rPr>
              <w:t>1</w:t>
            </w:r>
            <w:r w:rsidRPr="00BA60B3">
              <w:rPr>
                <w:rFonts w:ascii="Arial" w:hAnsi="Arial" w:cs="Arial"/>
                <w:b/>
                <w:sz w:val="20"/>
                <w:szCs w:val="20"/>
              </w:rPr>
              <w:t xml:space="preserve"> post) </w:t>
            </w:r>
            <w:r>
              <w:rPr>
                <w:rFonts w:ascii="Arial" w:hAnsi="Arial" w:cs="Arial"/>
                <w:b/>
                <w:sz w:val="20"/>
                <w:szCs w:val="20"/>
              </w:rPr>
              <w:t>/ EUSR-C-ACJC-03</w:t>
            </w:r>
          </w:p>
        </w:tc>
      </w:tr>
      <w:tr w:rsidR="004C215C" w:rsidRPr="00BA60B3" w:rsidTr="002C182F">
        <w:tc>
          <w:tcPr>
            <w:tcW w:w="791" w:type="pct"/>
            <w:tcBorders>
              <w:left w:val="nil"/>
              <w:bottom w:val="single" w:sz="4" w:space="0" w:color="auto"/>
            </w:tcBorders>
            <w:shd w:val="clear" w:color="auto" w:fill="E6E6E6"/>
            <w:vAlign w:val="center"/>
          </w:tcPr>
          <w:p w:rsidR="004C215C" w:rsidRPr="00BA60B3" w:rsidRDefault="004C215C" w:rsidP="002C182F">
            <w:pPr>
              <w:widowControl w:val="0"/>
              <w:jc w:val="center"/>
              <w:outlineLvl w:val="0"/>
              <w:rPr>
                <w:rFonts w:ascii="Arial" w:hAnsi="Arial" w:cs="Arial"/>
                <w:sz w:val="20"/>
                <w:szCs w:val="20"/>
              </w:rPr>
            </w:pPr>
            <w:r w:rsidRPr="00BA60B3">
              <w:rPr>
                <w:rFonts w:ascii="Arial" w:hAnsi="Arial" w:cs="Arial"/>
                <w:sz w:val="20"/>
                <w:szCs w:val="20"/>
              </w:rPr>
              <w:t>Employment regime</w:t>
            </w:r>
          </w:p>
        </w:tc>
        <w:tc>
          <w:tcPr>
            <w:tcW w:w="4209" w:type="pct"/>
            <w:tcBorders>
              <w:bottom w:val="single" w:sz="4" w:space="0" w:color="auto"/>
              <w:right w:val="nil"/>
            </w:tcBorders>
            <w:shd w:val="clear" w:color="auto" w:fill="E6E6E6"/>
          </w:tcPr>
          <w:p w:rsidR="004C215C" w:rsidRPr="00BA60B3" w:rsidRDefault="004C215C" w:rsidP="002C182F">
            <w:pPr>
              <w:widowControl w:val="0"/>
              <w:outlineLvl w:val="0"/>
              <w:rPr>
                <w:rFonts w:ascii="Arial" w:hAnsi="Arial" w:cs="Arial"/>
                <w:b/>
                <w:sz w:val="20"/>
                <w:szCs w:val="20"/>
              </w:rPr>
            </w:pPr>
            <w:r w:rsidRPr="00BA60B3">
              <w:rPr>
                <w:rFonts w:ascii="Arial" w:hAnsi="Arial" w:cs="Arial"/>
                <w:b/>
                <w:sz w:val="20"/>
                <w:szCs w:val="20"/>
              </w:rPr>
              <w:t>Seconded / Contracted</w:t>
            </w:r>
            <w:r>
              <w:rPr>
                <w:rFonts w:ascii="Arial" w:hAnsi="Arial" w:cs="Arial"/>
                <w:b/>
                <w:sz w:val="20"/>
                <w:szCs w:val="20"/>
              </w:rPr>
              <w:t xml:space="preserve"> </w:t>
            </w:r>
          </w:p>
        </w:tc>
      </w:tr>
      <w:tr w:rsidR="004C215C" w:rsidRPr="00BA60B3" w:rsidTr="002C182F">
        <w:tc>
          <w:tcPr>
            <w:tcW w:w="791" w:type="pct"/>
            <w:tcBorders>
              <w:left w:val="nil"/>
              <w:bottom w:val="single" w:sz="4" w:space="0" w:color="auto"/>
            </w:tcBorders>
            <w:shd w:val="clear" w:color="auto" w:fill="E6E6E6"/>
            <w:vAlign w:val="center"/>
          </w:tcPr>
          <w:p w:rsidR="004C215C" w:rsidRPr="00BA60B3" w:rsidRDefault="004C215C" w:rsidP="002C182F">
            <w:pPr>
              <w:widowControl w:val="0"/>
              <w:jc w:val="center"/>
              <w:outlineLvl w:val="0"/>
              <w:rPr>
                <w:rFonts w:ascii="Arial" w:hAnsi="Arial" w:cs="Arial"/>
                <w:sz w:val="20"/>
                <w:szCs w:val="20"/>
              </w:rPr>
            </w:pPr>
            <w:r w:rsidRPr="00BA60B3">
              <w:rPr>
                <w:rFonts w:ascii="Arial" w:hAnsi="Arial" w:cs="Arial"/>
                <w:sz w:val="20"/>
                <w:szCs w:val="20"/>
              </w:rPr>
              <w:t>Post category</w:t>
            </w:r>
          </w:p>
        </w:tc>
        <w:tc>
          <w:tcPr>
            <w:tcW w:w="4209" w:type="pct"/>
            <w:tcBorders>
              <w:bottom w:val="single" w:sz="4" w:space="0" w:color="auto"/>
              <w:right w:val="nil"/>
            </w:tcBorders>
            <w:shd w:val="clear" w:color="auto" w:fill="E6E6E6"/>
          </w:tcPr>
          <w:p w:rsidR="004C215C" w:rsidRPr="00BA60B3" w:rsidRDefault="004C215C" w:rsidP="002C182F">
            <w:pPr>
              <w:widowControl w:val="0"/>
              <w:outlineLvl w:val="0"/>
              <w:rPr>
                <w:rFonts w:ascii="Arial" w:hAnsi="Arial" w:cs="Arial"/>
                <w:b/>
                <w:sz w:val="20"/>
                <w:szCs w:val="20"/>
              </w:rPr>
            </w:pPr>
            <w:r w:rsidRPr="00BA60B3">
              <w:rPr>
                <w:rFonts w:ascii="Arial" w:hAnsi="Arial" w:cs="Arial"/>
                <w:b/>
                <w:sz w:val="20"/>
                <w:szCs w:val="20"/>
              </w:rPr>
              <w:t>Expert</w:t>
            </w:r>
          </w:p>
        </w:tc>
      </w:tr>
      <w:tr w:rsidR="004C215C" w:rsidRPr="00BA60B3" w:rsidTr="002C182F">
        <w:tc>
          <w:tcPr>
            <w:tcW w:w="791" w:type="pct"/>
            <w:tcBorders>
              <w:left w:val="nil"/>
              <w:bottom w:val="single" w:sz="4" w:space="0" w:color="auto"/>
            </w:tcBorders>
            <w:shd w:val="clear" w:color="auto" w:fill="E6E6E6"/>
            <w:vAlign w:val="center"/>
          </w:tcPr>
          <w:p w:rsidR="004C215C" w:rsidRPr="00BA60B3" w:rsidRDefault="004C215C" w:rsidP="002C182F">
            <w:pPr>
              <w:widowControl w:val="0"/>
              <w:jc w:val="center"/>
              <w:outlineLvl w:val="0"/>
              <w:rPr>
                <w:rFonts w:ascii="Arial" w:eastAsiaTheme="minorHAnsi" w:hAnsi="Arial" w:cs="Arial"/>
                <w:bCs/>
                <w:sz w:val="20"/>
                <w:szCs w:val="20"/>
                <w:lang w:eastAsia="en-US"/>
              </w:rPr>
            </w:pPr>
            <w:r>
              <w:rPr>
                <w:rFonts w:ascii="Arial" w:eastAsiaTheme="minorHAnsi" w:hAnsi="Arial" w:cs="Arial"/>
                <w:bCs/>
                <w:sz w:val="20"/>
                <w:szCs w:val="20"/>
                <w:lang w:eastAsia="en-US"/>
              </w:rPr>
              <w:t>Location of the post</w:t>
            </w:r>
          </w:p>
        </w:tc>
        <w:tc>
          <w:tcPr>
            <w:tcW w:w="4209" w:type="pct"/>
            <w:tcBorders>
              <w:bottom w:val="single" w:sz="4" w:space="0" w:color="auto"/>
              <w:right w:val="nil"/>
            </w:tcBorders>
            <w:shd w:val="clear" w:color="auto" w:fill="E6E6E6"/>
          </w:tcPr>
          <w:p w:rsidR="004C215C" w:rsidRPr="00BA60B3" w:rsidRDefault="004C215C" w:rsidP="002C182F">
            <w:pPr>
              <w:widowControl w:val="0"/>
              <w:outlineLvl w:val="0"/>
              <w:rPr>
                <w:rFonts w:ascii="Arial" w:hAnsi="Arial" w:cs="Arial"/>
                <w:b/>
                <w:sz w:val="20"/>
                <w:szCs w:val="20"/>
              </w:rPr>
            </w:pPr>
            <w:r>
              <w:rPr>
                <w:rFonts w:ascii="Arial" w:hAnsi="Arial" w:cs="Arial"/>
                <w:b/>
                <w:sz w:val="20"/>
                <w:szCs w:val="20"/>
              </w:rPr>
              <w:t>RS KAIA compound and working in A.C.J.C location</w:t>
            </w:r>
          </w:p>
        </w:tc>
      </w:tr>
      <w:tr w:rsidR="004C215C" w:rsidRPr="00BA60B3" w:rsidTr="002C182F">
        <w:tc>
          <w:tcPr>
            <w:tcW w:w="791" w:type="pct"/>
            <w:tcBorders>
              <w:left w:val="nil"/>
              <w:bottom w:val="single" w:sz="4" w:space="0" w:color="auto"/>
            </w:tcBorders>
            <w:shd w:val="clear" w:color="auto" w:fill="E6E6E6"/>
            <w:vAlign w:val="center"/>
          </w:tcPr>
          <w:p w:rsidR="004C215C" w:rsidRPr="00BA60B3" w:rsidRDefault="004C215C" w:rsidP="002C182F">
            <w:pPr>
              <w:widowControl w:val="0"/>
              <w:jc w:val="center"/>
              <w:outlineLvl w:val="0"/>
              <w:rPr>
                <w:rFonts w:ascii="Arial" w:hAnsi="Arial" w:cs="Arial"/>
                <w:sz w:val="20"/>
                <w:szCs w:val="20"/>
              </w:rPr>
            </w:pPr>
            <w:r w:rsidRPr="00BA60B3">
              <w:rPr>
                <w:rFonts w:ascii="Arial" w:eastAsiaTheme="minorHAnsi" w:hAnsi="Arial" w:cs="Arial"/>
                <w:bCs/>
                <w:sz w:val="20"/>
                <w:szCs w:val="20"/>
                <w:lang w:eastAsia="en-US"/>
              </w:rPr>
              <w:t>Security Clearance Level:</w:t>
            </w:r>
          </w:p>
        </w:tc>
        <w:tc>
          <w:tcPr>
            <w:tcW w:w="4209" w:type="pct"/>
            <w:tcBorders>
              <w:bottom w:val="single" w:sz="4" w:space="0" w:color="auto"/>
              <w:right w:val="nil"/>
            </w:tcBorders>
            <w:shd w:val="clear" w:color="auto" w:fill="E6E6E6"/>
          </w:tcPr>
          <w:p w:rsidR="004C215C" w:rsidRPr="00BA60B3" w:rsidRDefault="004C215C" w:rsidP="002C182F">
            <w:pPr>
              <w:widowControl w:val="0"/>
              <w:outlineLvl w:val="0"/>
              <w:rPr>
                <w:rFonts w:ascii="Arial" w:hAnsi="Arial" w:cs="Arial"/>
                <w:b/>
                <w:sz w:val="20"/>
                <w:szCs w:val="20"/>
              </w:rPr>
            </w:pPr>
            <w:r w:rsidRPr="00BA60B3">
              <w:rPr>
                <w:rFonts w:ascii="Arial" w:hAnsi="Arial" w:cs="Arial"/>
                <w:b/>
                <w:sz w:val="20"/>
                <w:szCs w:val="20"/>
              </w:rPr>
              <w:t>EU SECRET</w:t>
            </w:r>
          </w:p>
        </w:tc>
      </w:tr>
      <w:tr w:rsidR="004C215C" w:rsidRPr="00BA60B3" w:rsidTr="002C182F">
        <w:tc>
          <w:tcPr>
            <w:tcW w:w="791" w:type="pct"/>
            <w:tcBorders>
              <w:left w:val="nil"/>
            </w:tcBorders>
            <w:shd w:val="clear" w:color="auto" w:fill="auto"/>
            <w:vAlign w:val="center"/>
          </w:tcPr>
          <w:p w:rsidR="004C215C" w:rsidRPr="00BA60B3" w:rsidRDefault="004C215C" w:rsidP="002C182F">
            <w:pPr>
              <w:widowControl w:val="0"/>
              <w:jc w:val="center"/>
              <w:outlineLvl w:val="0"/>
              <w:rPr>
                <w:rFonts w:ascii="Arial" w:hAnsi="Arial" w:cs="Arial"/>
                <w:sz w:val="20"/>
                <w:szCs w:val="20"/>
              </w:rPr>
            </w:pPr>
            <w:r w:rsidRPr="00BA60B3">
              <w:rPr>
                <w:rFonts w:ascii="Arial" w:hAnsi="Arial" w:cs="Arial"/>
                <w:sz w:val="20"/>
                <w:szCs w:val="20"/>
              </w:rPr>
              <w:t>Job Description</w:t>
            </w:r>
          </w:p>
        </w:tc>
        <w:tc>
          <w:tcPr>
            <w:tcW w:w="4209" w:type="pct"/>
            <w:tcBorders>
              <w:right w:val="nil"/>
            </w:tcBorders>
            <w:shd w:val="clear" w:color="auto" w:fill="auto"/>
            <w:vAlign w:val="center"/>
          </w:tcPr>
          <w:p w:rsidR="004C215C" w:rsidRPr="00BA60B3" w:rsidRDefault="004C215C" w:rsidP="002C182F">
            <w:pPr>
              <w:tabs>
                <w:tab w:val="left" w:pos="360"/>
              </w:tabs>
              <w:outlineLvl w:val="0"/>
              <w:rPr>
                <w:rFonts w:ascii="Arial" w:hAnsi="Arial" w:cs="Arial"/>
                <w:bCs/>
                <w:sz w:val="20"/>
                <w:szCs w:val="20"/>
              </w:rPr>
            </w:pPr>
            <w:r w:rsidRPr="00BA60B3">
              <w:rPr>
                <w:rFonts w:ascii="Arial" w:hAnsi="Arial" w:cs="Arial"/>
                <w:bCs/>
                <w:sz w:val="20"/>
                <w:szCs w:val="20"/>
              </w:rPr>
              <w:t>The Advisor shall assist the EU Advisory Team Leader in providing</w:t>
            </w:r>
            <w:ins w:id="9" w:author="CUNNINGHAM George (EEAS-KABUL)" w:date="2016-12-19T17:41:00Z">
              <w:r w:rsidRPr="00BA60B3">
                <w:rPr>
                  <w:rFonts w:ascii="Arial" w:hAnsi="Arial" w:cs="Arial"/>
                  <w:bCs/>
                  <w:sz w:val="20"/>
                  <w:szCs w:val="20"/>
                </w:rPr>
                <w:t xml:space="preserve"> </w:t>
              </w:r>
            </w:ins>
            <w:r w:rsidRPr="00BA60B3">
              <w:rPr>
                <w:rFonts w:ascii="Arial" w:hAnsi="Arial" w:cs="Arial"/>
                <w:bCs/>
                <w:sz w:val="20"/>
                <w:szCs w:val="20"/>
              </w:rPr>
              <w:t xml:space="preserve">effective advising and mentoring services in the area of prosecution at the Anti-Corruption Justice Centre (ACJC).         </w:t>
            </w:r>
          </w:p>
          <w:p w:rsidR="004C215C" w:rsidRPr="00BA60B3" w:rsidRDefault="004C215C" w:rsidP="002C182F">
            <w:pPr>
              <w:tabs>
                <w:tab w:val="left" w:pos="360"/>
              </w:tabs>
              <w:outlineLvl w:val="0"/>
              <w:rPr>
                <w:rFonts w:ascii="Arial" w:hAnsi="Arial" w:cs="Arial"/>
                <w:bCs/>
                <w:sz w:val="20"/>
                <w:szCs w:val="20"/>
              </w:rPr>
            </w:pPr>
          </w:p>
          <w:p w:rsidR="004C215C" w:rsidRPr="00BA60B3" w:rsidRDefault="004C215C" w:rsidP="002C182F">
            <w:pPr>
              <w:tabs>
                <w:tab w:val="left" w:pos="360"/>
                <w:tab w:val="left" w:pos="9630"/>
              </w:tabs>
              <w:jc w:val="both"/>
              <w:outlineLvl w:val="0"/>
              <w:rPr>
                <w:rFonts w:ascii="Arial" w:hAnsi="Arial" w:cs="Arial"/>
                <w:bCs/>
                <w:sz w:val="20"/>
                <w:szCs w:val="20"/>
              </w:rPr>
            </w:pPr>
            <w:r w:rsidRPr="00BA60B3">
              <w:rPr>
                <w:rFonts w:ascii="Arial" w:hAnsi="Arial" w:cs="Arial"/>
                <w:bCs/>
                <w:sz w:val="20"/>
                <w:szCs w:val="20"/>
              </w:rPr>
              <w:t xml:space="preserve">The posts will be flexible with advisors being required to switch between advisee areas within the EU Advisory Team in order to maintain advising resilience. To achieve this it is essential that all advisors maintain awareness and knowledge of all advising activity. </w:t>
            </w:r>
          </w:p>
          <w:p w:rsidR="004C215C" w:rsidRPr="00BA60B3" w:rsidRDefault="004C215C" w:rsidP="002C182F">
            <w:pPr>
              <w:tabs>
                <w:tab w:val="left" w:pos="360"/>
              </w:tabs>
              <w:outlineLvl w:val="0"/>
              <w:rPr>
                <w:rFonts w:ascii="Arial" w:hAnsi="Arial" w:cs="Arial"/>
                <w:bCs/>
                <w:sz w:val="20"/>
                <w:szCs w:val="20"/>
              </w:rPr>
            </w:pPr>
          </w:p>
          <w:p w:rsidR="004C215C" w:rsidRPr="00BA60B3" w:rsidRDefault="004C215C" w:rsidP="002C182F">
            <w:pPr>
              <w:pStyle w:val="yiv0720675254msonormal"/>
              <w:shd w:val="clear" w:color="auto" w:fill="FFFFFF"/>
              <w:spacing w:before="0" w:beforeAutospacing="0" w:after="0" w:afterAutospacing="0"/>
              <w:jc w:val="both"/>
              <w:rPr>
                <w:rFonts w:ascii="Arial" w:hAnsi="Arial" w:cs="Arial"/>
                <w:sz w:val="20"/>
                <w:szCs w:val="20"/>
                <w:lang w:val="en-GB" w:eastAsia="en-GB"/>
              </w:rPr>
            </w:pPr>
            <w:r w:rsidRPr="00BA60B3">
              <w:rPr>
                <w:rFonts w:ascii="Arial" w:hAnsi="Arial" w:cs="Arial"/>
                <w:sz w:val="20"/>
                <w:szCs w:val="20"/>
                <w:lang w:val="en-GB" w:eastAsia="en-GB"/>
              </w:rPr>
              <w:t xml:space="preserve">With the aim of implementing the EU Advisory Team's mandate and by following the guidance of the EUSR and the EU Advisory Team Leader, the Advisor to the ACJC will directly report to the EU Advisory Team Leader who reports to the EUSR. She/he will:  </w:t>
            </w:r>
          </w:p>
          <w:p w:rsidR="004C215C" w:rsidRPr="00BA60B3" w:rsidRDefault="004C215C" w:rsidP="002C182F">
            <w:pPr>
              <w:tabs>
                <w:tab w:val="left" w:pos="360"/>
              </w:tabs>
              <w:outlineLvl w:val="0"/>
              <w:rPr>
                <w:rFonts w:ascii="Arial" w:hAnsi="Arial" w:cs="Arial"/>
                <w:bCs/>
                <w:sz w:val="20"/>
                <w:szCs w:val="20"/>
              </w:rPr>
            </w:pPr>
          </w:p>
          <w:p w:rsidR="004C215C" w:rsidRPr="00BA60B3" w:rsidRDefault="004C215C" w:rsidP="002C182F">
            <w:pPr>
              <w:tabs>
                <w:tab w:val="left" w:pos="360"/>
                <w:tab w:val="left" w:pos="9630"/>
              </w:tabs>
              <w:jc w:val="both"/>
              <w:outlineLvl w:val="0"/>
              <w:rPr>
                <w:rFonts w:ascii="Arial" w:hAnsi="Arial" w:cs="Arial"/>
                <w:b/>
                <w:bCs/>
                <w:sz w:val="20"/>
                <w:szCs w:val="20"/>
                <w:u w:val="single"/>
              </w:rPr>
            </w:pPr>
            <w:r w:rsidRPr="00BA60B3">
              <w:rPr>
                <w:rFonts w:ascii="Arial" w:hAnsi="Arial" w:cs="Arial"/>
                <w:b/>
                <w:bCs/>
                <w:sz w:val="20"/>
                <w:szCs w:val="20"/>
                <w:u w:val="single"/>
              </w:rPr>
              <w:t>Main Tasks and Responsibilities</w:t>
            </w:r>
            <w:r>
              <w:rPr>
                <w:rFonts w:ascii="Arial" w:hAnsi="Arial" w:cs="Arial"/>
                <w:b/>
                <w:bCs/>
                <w:sz w:val="20"/>
                <w:szCs w:val="20"/>
                <w:u w:val="single"/>
              </w:rPr>
              <w:t>:</w:t>
            </w:r>
          </w:p>
          <w:p w:rsidR="004C215C" w:rsidRPr="00BA60B3" w:rsidRDefault="004C215C" w:rsidP="002C182F">
            <w:pPr>
              <w:tabs>
                <w:tab w:val="left" w:pos="360"/>
                <w:tab w:val="left" w:pos="9630"/>
              </w:tabs>
              <w:jc w:val="both"/>
              <w:outlineLvl w:val="0"/>
              <w:rPr>
                <w:rFonts w:ascii="Arial" w:hAnsi="Arial" w:cs="Arial"/>
                <w:b/>
                <w:bCs/>
                <w:sz w:val="20"/>
                <w:szCs w:val="20"/>
                <w:u w:val="single"/>
              </w:rPr>
            </w:pPr>
          </w:p>
          <w:p w:rsidR="004C215C" w:rsidRPr="00BA60B3" w:rsidRDefault="004C215C" w:rsidP="004C215C">
            <w:pPr>
              <w:widowControl w:val="0"/>
              <w:numPr>
                <w:ilvl w:val="0"/>
                <w:numId w:val="15"/>
              </w:numPr>
              <w:adjustRightInd w:val="0"/>
              <w:jc w:val="both"/>
              <w:rPr>
                <w:rFonts w:ascii="Arial" w:hAnsi="Arial" w:cs="Arial"/>
                <w:sz w:val="20"/>
                <w:szCs w:val="20"/>
              </w:rPr>
            </w:pPr>
            <w:r w:rsidRPr="00BA60B3">
              <w:rPr>
                <w:rFonts w:ascii="Arial" w:hAnsi="Arial" w:cs="Arial"/>
                <w:sz w:val="20"/>
                <w:szCs w:val="20"/>
              </w:rPr>
              <w:t xml:space="preserve">Within </w:t>
            </w:r>
            <w:r>
              <w:rPr>
                <w:rFonts w:ascii="Arial" w:hAnsi="Arial" w:cs="Arial"/>
                <w:sz w:val="20"/>
                <w:szCs w:val="20"/>
              </w:rPr>
              <w:t>her/his</w:t>
            </w:r>
            <w:r w:rsidRPr="00BA60B3">
              <w:rPr>
                <w:rFonts w:ascii="Arial" w:hAnsi="Arial" w:cs="Arial"/>
                <w:sz w:val="20"/>
                <w:szCs w:val="20"/>
              </w:rPr>
              <w:t xml:space="preserve"> areas of responsibility, provide advice and mentorship to prosecutors at the ACJC. </w:t>
            </w:r>
          </w:p>
          <w:p w:rsidR="004C215C" w:rsidRPr="00BA60B3" w:rsidRDefault="004C215C" w:rsidP="004C215C">
            <w:pPr>
              <w:pStyle w:val="default"/>
              <w:numPr>
                <w:ilvl w:val="0"/>
                <w:numId w:val="15"/>
              </w:numPr>
              <w:jc w:val="both"/>
              <w:rPr>
                <w:color w:val="auto"/>
                <w:sz w:val="20"/>
                <w:szCs w:val="20"/>
              </w:rPr>
            </w:pPr>
            <w:r w:rsidRPr="00BA60B3">
              <w:rPr>
                <w:color w:val="auto"/>
                <w:sz w:val="20"/>
                <w:szCs w:val="20"/>
              </w:rPr>
              <w:t xml:space="preserve">Provide advice on cross-cutting strategies related to the successful prosecution of high-level corruption cases at the ACJC and the Attorney General's Office (AGO). </w:t>
            </w:r>
          </w:p>
          <w:p w:rsidR="004C215C" w:rsidRPr="00BA60B3" w:rsidRDefault="004C215C" w:rsidP="004C215C">
            <w:pPr>
              <w:pStyle w:val="default"/>
              <w:numPr>
                <w:ilvl w:val="0"/>
                <w:numId w:val="15"/>
              </w:numPr>
              <w:jc w:val="both"/>
              <w:rPr>
                <w:color w:val="auto"/>
                <w:sz w:val="20"/>
                <w:szCs w:val="20"/>
              </w:rPr>
            </w:pPr>
            <w:r>
              <w:rPr>
                <w:color w:val="auto"/>
                <w:sz w:val="20"/>
                <w:szCs w:val="20"/>
              </w:rPr>
              <w:t>A</w:t>
            </w:r>
            <w:r w:rsidRPr="00BA60B3">
              <w:rPr>
                <w:color w:val="auto"/>
                <w:sz w:val="20"/>
                <w:szCs w:val="20"/>
              </w:rPr>
              <w:t xml:space="preserve">ssist the EU Advisory Team Leader in performing advising in favour of their allocated areas of responsibility. </w:t>
            </w:r>
          </w:p>
          <w:p w:rsidR="004C215C" w:rsidRPr="00BA60B3" w:rsidRDefault="004C215C" w:rsidP="004C215C">
            <w:pPr>
              <w:pStyle w:val="default"/>
              <w:numPr>
                <w:ilvl w:val="0"/>
                <w:numId w:val="15"/>
              </w:numPr>
              <w:jc w:val="both"/>
              <w:rPr>
                <w:color w:val="auto"/>
                <w:sz w:val="20"/>
                <w:szCs w:val="20"/>
              </w:rPr>
            </w:pPr>
            <w:r w:rsidRPr="00BA60B3">
              <w:rPr>
                <w:color w:val="auto"/>
                <w:sz w:val="20"/>
                <w:szCs w:val="20"/>
              </w:rPr>
              <w:t xml:space="preserve">Ensure that the ACJC receive relevant strategic advice before key decisions are taken related to the investigation processes and policing in Afghanistan. </w:t>
            </w:r>
          </w:p>
          <w:p w:rsidR="004C215C" w:rsidRPr="00BA60B3" w:rsidRDefault="004C215C" w:rsidP="004C215C">
            <w:pPr>
              <w:pStyle w:val="default"/>
              <w:numPr>
                <w:ilvl w:val="0"/>
                <w:numId w:val="15"/>
              </w:numPr>
              <w:jc w:val="both"/>
              <w:rPr>
                <w:color w:val="auto"/>
                <w:sz w:val="20"/>
                <w:szCs w:val="20"/>
              </w:rPr>
            </w:pPr>
            <w:r w:rsidRPr="00BA60B3">
              <w:rPr>
                <w:color w:val="auto"/>
                <w:sz w:val="20"/>
                <w:szCs w:val="20"/>
              </w:rPr>
              <w:t xml:space="preserve">Providing relevant recommendations on a coherent advising strategy to support the ACJC.  </w:t>
            </w:r>
          </w:p>
          <w:p w:rsidR="004C215C" w:rsidRPr="00BA60B3" w:rsidRDefault="004C215C" w:rsidP="004C215C">
            <w:pPr>
              <w:pStyle w:val="ListParagraph"/>
              <w:widowControl w:val="0"/>
              <w:numPr>
                <w:ilvl w:val="0"/>
                <w:numId w:val="15"/>
              </w:numPr>
              <w:adjustRightInd w:val="0"/>
              <w:contextualSpacing/>
              <w:jc w:val="both"/>
              <w:rPr>
                <w:rFonts w:ascii="Arial" w:hAnsi="Arial" w:cs="Arial"/>
                <w:sz w:val="20"/>
                <w:szCs w:val="20"/>
              </w:rPr>
            </w:pPr>
            <w:r w:rsidRPr="00BA60B3">
              <w:rPr>
                <w:rFonts w:ascii="Arial" w:hAnsi="Arial" w:cs="Arial"/>
                <w:sz w:val="20"/>
                <w:szCs w:val="20"/>
              </w:rPr>
              <w:t xml:space="preserve">Support coordination and cooperation between the Ministry of Interior (MOI), ACJC, AGO and the Major Crimes Task Force (MCTF). </w:t>
            </w:r>
          </w:p>
          <w:p w:rsidR="004C215C" w:rsidRPr="00BA60B3" w:rsidRDefault="004C215C" w:rsidP="004C215C">
            <w:pPr>
              <w:widowControl w:val="0"/>
              <w:numPr>
                <w:ilvl w:val="0"/>
                <w:numId w:val="15"/>
              </w:numPr>
              <w:tabs>
                <w:tab w:val="left" w:pos="360"/>
              </w:tabs>
              <w:adjustRightInd w:val="0"/>
              <w:jc w:val="both"/>
              <w:rPr>
                <w:rFonts w:ascii="Arial" w:hAnsi="Arial" w:cs="Arial"/>
                <w:sz w:val="20"/>
                <w:szCs w:val="20"/>
              </w:rPr>
            </w:pPr>
            <w:r w:rsidRPr="00BA60B3">
              <w:rPr>
                <w:rFonts w:ascii="Arial" w:hAnsi="Arial" w:cs="Arial"/>
                <w:sz w:val="20"/>
                <w:szCs w:val="20"/>
              </w:rPr>
              <w:t>Support EU Advisory Team Leader in the decision making process by drafting and submitting, thorough reports,  relevant proposals, options and recommendations for a coherent advising strategy</w:t>
            </w:r>
          </w:p>
          <w:p w:rsidR="004C215C" w:rsidRPr="00BA60B3" w:rsidRDefault="004C215C" w:rsidP="004C215C">
            <w:pPr>
              <w:widowControl w:val="0"/>
              <w:numPr>
                <w:ilvl w:val="0"/>
                <w:numId w:val="15"/>
              </w:numPr>
              <w:tabs>
                <w:tab w:val="left" w:pos="360"/>
              </w:tabs>
              <w:adjustRightInd w:val="0"/>
              <w:jc w:val="both"/>
              <w:rPr>
                <w:rFonts w:ascii="Arial" w:hAnsi="Arial" w:cs="Arial"/>
                <w:sz w:val="20"/>
                <w:szCs w:val="20"/>
              </w:rPr>
            </w:pPr>
            <w:r w:rsidRPr="00BA60B3">
              <w:rPr>
                <w:rFonts w:ascii="Arial" w:hAnsi="Arial" w:cs="Arial"/>
                <w:sz w:val="20"/>
                <w:szCs w:val="20"/>
              </w:rPr>
              <w:t>Liaise closely with the other members of the Advisory Team in order to implement a joint coherent advising strategy.</w:t>
            </w:r>
          </w:p>
          <w:p w:rsidR="004C215C" w:rsidRPr="00BA60B3" w:rsidRDefault="004C215C" w:rsidP="004C215C">
            <w:pPr>
              <w:widowControl w:val="0"/>
              <w:numPr>
                <w:ilvl w:val="0"/>
                <w:numId w:val="15"/>
              </w:numPr>
              <w:tabs>
                <w:tab w:val="left" w:pos="360"/>
              </w:tabs>
              <w:adjustRightInd w:val="0"/>
              <w:jc w:val="both"/>
              <w:rPr>
                <w:rFonts w:ascii="Arial" w:hAnsi="Arial" w:cs="Arial"/>
                <w:sz w:val="20"/>
                <w:szCs w:val="20"/>
              </w:rPr>
            </w:pPr>
            <w:r w:rsidRPr="00BA60B3">
              <w:rPr>
                <w:rFonts w:ascii="Arial" w:hAnsi="Arial" w:cs="Arial"/>
                <w:sz w:val="20"/>
                <w:szCs w:val="20"/>
              </w:rPr>
              <w:t>Build and maintain effective partnerships working with other relevant international and national stakeholders.</w:t>
            </w:r>
          </w:p>
          <w:p w:rsidR="004C215C" w:rsidRPr="00BA60B3" w:rsidRDefault="004C215C" w:rsidP="004C215C">
            <w:pPr>
              <w:pStyle w:val="default"/>
              <w:numPr>
                <w:ilvl w:val="0"/>
                <w:numId w:val="15"/>
              </w:numPr>
              <w:jc w:val="both"/>
              <w:rPr>
                <w:color w:val="auto"/>
                <w:sz w:val="20"/>
                <w:szCs w:val="20"/>
              </w:rPr>
            </w:pPr>
            <w:r w:rsidRPr="00BA60B3">
              <w:rPr>
                <w:color w:val="auto"/>
                <w:sz w:val="20"/>
                <w:szCs w:val="20"/>
              </w:rPr>
              <w:t xml:space="preserve">Draft reports on areas of advisory responsibility.    </w:t>
            </w:r>
          </w:p>
          <w:p w:rsidR="004C215C" w:rsidRDefault="004C215C" w:rsidP="004C215C">
            <w:pPr>
              <w:pStyle w:val="default"/>
              <w:numPr>
                <w:ilvl w:val="0"/>
                <w:numId w:val="15"/>
              </w:numPr>
              <w:jc w:val="both"/>
              <w:rPr>
                <w:color w:val="auto"/>
                <w:sz w:val="20"/>
                <w:szCs w:val="20"/>
              </w:rPr>
            </w:pPr>
            <w:r w:rsidRPr="00BA60B3">
              <w:rPr>
                <w:color w:val="auto"/>
                <w:sz w:val="20"/>
                <w:szCs w:val="20"/>
              </w:rPr>
              <w:t>Undertake any other related tasks/function as requested by the EU Advisory Team Leader.</w:t>
            </w:r>
          </w:p>
          <w:p w:rsidR="004C215C" w:rsidRPr="00BA60B3" w:rsidRDefault="004C215C" w:rsidP="002C182F">
            <w:pPr>
              <w:pStyle w:val="default"/>
              <w:ind w:left="360"/>
              <w:jc w:val="both"/>
              <w:rPr>
                <w:color w:val="auto"/>
                <w:sz w:val="20"/>
                <w:szCs w:val="20"/>
              </w:rPr>
            </w:pPr>
          </w:p>
          <w:p w:rsidR="004C215C" w:rsidRPr="00BA60B3" w:rsidRDefault="004C215C" w:rsidP="002C182F">
            <w:pPr>
              <w:pStyle w:val="default"/>
              <w:jc w:val="both"/>
              <w:rPr>
                <w:sz w:val="20"/>
                <w:szCs w:val="20"/>
              </w:rPr>
            </w:pPr>
            <w:r w:rsidRPr="00BA60B3">
              <w:rPr>
                <w:sz w:val="20"/>
                <w:szCs w:val="20"/>
              </w:rPr>
              <w:t>The content and scope of the position</w:t>
            </w:r>
            <w:r>
              <w:rPr>
                <w:sz w:val="20"/>
                <w:szCs w:val="20"/>
              </w:rPr>
              <w:t>s</w:t>
            </w:r>
            <w:r w:rsidRPr="00BA60B3">
              <w:rPr>
                <w:sz w:val="20"/>
                <w:szCs w:val="20"/>
              </w:rPr>
              <w:t xml:space="preserve"> will be evaluated for possible changes after 6 months. In view of the current political, economic and security situation in Afghanistan, the contents and scope of the position may therefore change during the posting accordingly. </w:t>
            </w:r>
          </w:p>
          <w:p w:rsidR="004C215C" w:rsidRPr="00BA60B3" w:rsidRDefault="004C215C" w:rsidP="002C182F">
            <w:pPr>
              <w:pStyle w:val="default"/>
              <w:jc w:val="both"/>
              <w:rPr>
                <w:sz w:val="20"/>
                <w:szCs w:val="20"/>
              </w:rPr>
            </w:pPr>
          </w:p>
        </w:tc>
      </w:tr>
      <w:tr w:rsidR="004C215C" w:rsidRPr="00BA60B3" w:rsidTr="002C182F">
        <w:tc>
          <w:tcPr>
            <w:tcW w:w="791" w:type="pct"/>
            <w:tcBorders>
              <w:left w:val="nil"/>
            </w:tcBorders>
            <w:shd w:val="clear" w:color="auto" w:fill="auto"/>
            <w:vAlign w:val="center"/>
          </w:tcPr>
          <w:p w:rsidR="004C215C" w:rsidRPr="00BA60B3" w:rsidRDefault="004C215C" w:rsidP="002C182F">
            <w:pPr>
              <w:widowControl w:val="0"/>
              <w:jc w:val="center"/>
              <w:outlineLvl w:val="0"/>
              <w:rPr>
                <w:rFonts w:ascii="Arial" w:hAnsi="Arial" w:cs="Arial"/>
                <w:sz w:val="20"/>
                <w:szCs w:val="20"/>
              </w:rPr>
            </w:pPr>
            <w:r w:rsidRPr="00BA60B3">
              <w:rPr>
                <w:rFonts w:ascii="Arial" w:hAnsi="Arial" w:cs="Arial"/>
                <w:sz w:val="20"/>
                <w:szCs w:val="20"/>
              </w:rPr>
              <w:t>Education and Experience</w:t>
            </w:r>
          </w:p>
        </w:tc>
        <w:tc>
          <w:tcPr>
            <w:tcW w:w="4209" w:type="pct"/>
            <w:tcBorders>
              <w:right w:val="nil"/>
            </w:tcBorders>
            <w:shd w:val="clear" w:color="auto" w:fill="auto"/>
            <w:vAlign w:val="center"/>
          </w:tcPr>
          <w:p w:rsidR="004C215C" w:rsidRPr="000872A2" w:rsidRDefault="004C215C" w:rsidP="002C182F">
            <w:pPr>
              <w:pStyle w:val="default"/>
              <w:rPr>
                <w:b/>
                <w:color w:val="auto"/>
                <w:sz w:val="20"/>
                <w:szCs w:val="20"/>
              </w:rPr>
            </w:pPr>
            <w:r w:rsidRPr="000872A2">
              <w:rPr>
                <w:b/>
                <w:color w:val="auto"/>
                <w:sz w:val="20"/>
                <w:szCs w:val="20"/>
              </w:rPr>
              <w:t>Essential</w:t>
            </w:r>
            <w:r w:rsidR="005D0E24">
              <w:rPr>
                <w:b/>
                <w:color w:val="auto"/>
                <w:sz w:val="20"/>
                <w:szCs w:val="20"/>
              </w:rPr>
              <w:t>:</w:t>
            </w:r>
          </w:p>
          <w:p w:rsidR="004C215C" w:rsidRPr="000872A2" w:rsidRDefault="004C215C" w:rsidP="002C182F">
            <w:pPr>
              <w:pStyle w:val="default"/>
              <w:rPr>
                <w:b/>
                <w:color w:val="auto"/>
                <w:sz w:val="20"/>
                <w:szCs w:val="20"/>
              </w:rPr>
            </w:pPr>
          </w:p>
          <w:p w:rsidR="004C215C" w:rsidRPr="006B7E5C" w:rsidRDefault="004C215C" w:rsidP="004C215C">
            <w:pPr>
              <w:pStyle w:val="default"/>
              <w:numPr>
                <w:ilvl w:val="0"/>
                <w:numId w:val="12"/>
              </w:numPr>
              <w:spacing w:after="120"/>
              <w:ind w:left="772" w:hanging="425"/>
              <w:rPr>
                <w:b/>
                <w:color w:val="auto"/>
                <w:sz w:val="20"/>
                <w:szCs w:val="20"/>
              </w:rPr>
            </w:pPr>
            <w:r w:rsidRPr="006B7E5C">
              <w:rPr>
                <w:color w:val="auto"/>
                <w:sz w:val="20"/>
                <w:szCs w:val="20"/>
              </w:rPr>
              <w:t xml:space="preserve">Successful completion of university studies of at least 4 years attested by a </w:t>
            </w:r>
            <w:r>
              <w:rPr>
                <w:color w:val="auto"/>
                <w:sz w:val="20"/>
                <w:szCs w:val="20"/>
              </w:rPr>
              <w:t xml:space="preserve">Masters </w:t>
            </w:r>
            <w:r w:rsidRPr="006B7E5C">
              <w:rPr>
                <w:color w:val="auto"/>
                <w:sz w:val="20"/>
                <w:szCs w:val="20"/>
              </w:rPr>
              <w:t>diploma</w:t>
            </w:r>
          </w:p>
          <w:p w:rsidR="004C215C" w:rsidRPr="006B7E5C" w:rsidRDefault="004C215C" w:rsidP="002C182F">
            <w:pPr>
              <w:pStyle w:val="yiv0720675254msonormal"/>
              <w:shd w:val="clear" w:color="auto" w:fill="FFFFFF"/>
              <w:spacing w:before="0" w:beforeAutospacing="0" w:after="120" w:afterAutospacing="0"/>
              <w:ind w:left="772" w:hanging="425"/>
              <w:jc w:val="both"/>
              <w:rPr>
                <w:rFonts w:ascii="Arial" w:hAnsi="Arial" w:cs="Arial"/>
                <w:sz w:val="20"/>
                <w:szCs w:val="20"/>
              </w:rPr>
            </w:pPr>
            <w:r w:rsidRPr="006B7E5C">
              <w:rPr>
                <w:rFonts w:ascii="Arial" w:hAnsi="Arial" w:cs="Arial"/>
                <w:sz w:val="20"/>
                <w:szCs w:val="20"/>
              </w:rPr>
              <w:t>OR</w:t>
            </w:r>
          </w:p>
          <w:p w:rsidR="004C215C" w:rsidRPr="006B7E5C" w:rsidRDefault="004C215C" w:rsidP="002C182F">
            <w:pPr>
              <w:pStyle w:val="yiv0720675254msonormal"/>
              <w:numPr>
                <w:ilvl w:val="0"/>
                <w:numId w:val="10"/>
              </w:numPr>
              <w:shd w:val="clear" w:color="auto" w:fill="FFFFFF"/>
              <w:spacing w:before="0" w:beforeAutospacing="0" w:after="120" w:afterAutospacing="0"/>
              <w:ind w:left="772" w:hanging="425"/>
              <w:jc w:val="both"/>
              <w:rPr>
                <w:rFonts w:ascii="Arial" w:hAnsi="Arial" w:cs="Arial"/>
                <w:sz w:val="20"/>
                <w:szCs w:val="20"/>
              </w:rPr>
            </w:pPr>
            <w:r w:rsidRPr="006B7E5C">
              <w:rPr>
                <w:rFonts w:ascii="Arial" w:hAnsi="Arial" w:cs="Arial"/>
                <w:sz w:val="20"/>
                <w:szCs w:val="20"/>
              </w:rPr>
              <w:t>A qualification at the level in the National Qualification Framework which is equivalent / referenced to level 7 in the European Qualification Framework</w:t>
            </w:r>
          </w:p>
          <w:p w:rsidR="004C215C" w:rsidRPr="006B7E5C" w:rsidRDefault="004C215C" w:rsidP="002C182F">
            <w:pPr>
              <w:pStyle w:val="yiv0720675254msonormal"/>
              <w:shd w:val="clear" w:color="auto" w:fill="FFFFFF"/>
              <w:spacing w:before="0" w:beforeAutospacing="0" w:after="120" w:afterAutospacing="0"/>
              <w:ind w:left="772" w:hanging="425"/>
              <w:jc w:val="both"/>
              <w:rPr>
                <w:rFonts w:ascii="Arial" w:hAnsi="Arial" w:cs="Arial"/>
                <w:sz w:val="20"/>
                <w:szCs w:val="20"/>
              </w:rPr>
            </w:pPr>
            <w:r w:rsidRPr="006B7E5C">
              <w:rPr>
                <w:rFonts w:ascii="Arial" w:hAnsi="Arial" w:cs="Arial"/>
                <w:sz w:val="20"/>
                <w:szCs w:val="20"/>
              </w:rPr>
              <w:t xml:space="preserve">OR </w:t>
            </w:r>
          </w:p>
          <w:p w:rsidR="004C215C" w:rsidRPr="006B7E5C" w:rsidRDefault="004C215C" w:rsidP="002C182F">
            <w:pPr>
              <w:pStyle w:val="yiv0720675254msonormal"/>
              <w:numPr>
                <w:ilvl w:val="0"/>
                <w:numId w:val="10"/>
              </w:numPr>
              <w:shd w:val="clear" w:color="auto" w:fill="FFFFFF"/>
              <w:spacing w:before="0" w:beforeAutospacing="0" w:after="120" w:afterAutospacing="0"/>
              <w:ind w:left="772" w:hanging="425"/>
              <w:jc w:val="both"/>
              <w:rPr>
                <w:rFonts w:ascii="Arial" w:hAnsi="Arial" w:cs="Arial"/>
                <w:sz w:val="20"/>
                <w:szCs w:val="20"/>
              </w:rPr>
            </w:pPr>
            <w:r w:rsidRPr="006B7E5C">
              <w:rPr>
                <w:rFonts w:ascii="Arial" w:hAnsi="Arial" w:cs="Arial"/>
                <w:sz w:val="20"/>
                <w:szCs w:val="20"/>
              </w:rPr>
              <w:t>A qualification of the second cycle under the framework of qualifications of the European Higher Education Area in the above-mentioned field of experience, e.g. a Master's degree.</w:t>
            </w:r>
          </w:p>
          <w:p w:rsidR="004C215C" w:rsidRPr="006B7E5C" w:rsidRDefault="004C215C" w:rsidP="002C182F">
            <w:pPr>
              <w:pStyle w:val="yiv0720675254msonormal"/>
              <w:shd w:val="clear" w:color="auto" w:fill="FFFFFF"/>
              <w:spacing w:before="0" w:beforeAutospacing="0" w:after="120" w:afterAutospacing="0"/>
              <w:ind w:firstLine="64"/>
              <w:jc w:val="both"/>
              <w:rPr>
                <w:rFonts w:ascii="Arial" w:hAnsi="Arial" w:cs="Arial"/>
                <w:sz w:val="20"/>
                <w:szCs w:val="20"/>
              </w:rPr>
            </w:pPr>
            <w:r>
              <w:rPr>
                <w:rFonts w:ascii="Arial" w:hAnsi="Arial" w:cs="Arial"/>
                <w:sz w:val="20"/>
                <w:szCs w:val="20"/>
              </w:rPr>
              <w:t xml:space="preserve">     </w:t>
            </w:r>
            <w:r w:rsidRPr="006B7E5C">
              <w:rPr>
                <w:rFonts w:ascii="Arial" w:hAnsi="Arial" w:cs="Arial"/>
                <w:sz w:val="20"/>
                <w:szCs w:val="20"/>
              </w:rPr>
              <w:t>AND</w:t>
            </w:r>
          </w:p>
          <w:p w:rsidR="004C215C" w:rsidRPr="000872A2" w:rsidRDefault="004C215C" w:rsidP="002C182F">
            <w:pPr>
              <w:pStyle w:val="yiv0720675254msonormal"/>
              <w:numPr>
                <w:ilvl w:val="0"/>
                <w:numId w:val="10"/>
              </w:numPr>
              <w:shd w:val="clear" w:color="auto" w:fill="FFFFFF"/>
              <w:spacing w:before="0" w:beforeAutospacing="0" w:after="120" w:afterAutospacing="0"/>
              <w:ind w:hanging="13"/>
              <w:jc w:val="both"/>
              <w:rPr>
                <w:rFonts w:ascii="Arial" w:hAnsi="Arial" w:cs="Arial"/>
                <w:b/>
                <w:sz w:val="20"/>
                <w:szCs w:val="20"/>
                <w:lang w:eastAsia="en-GB"/>
              </w:rPr>
            </w:pPr>
            <w:r w:rsidRPr="00A1254E">
              <w:rPr>
                <w:rFonts w:ascii="Arial" w:hAnsi="Arial" w:cs="Arial"/>
                <w:sz w:val="20"/>
                <w:szCs w:val="20"/>
              </w:rPr>
              <w:t xml:space="preserve"> After having obtained the relevant degree/qualification, at least 1</w:t>
            </w:r>
            <w:r>
              <w:rPr>
                <w:rFonts w:ascii="Arial" w:hAnsi="Arial" w:cs="Arial"/>
                <w:sz w:val="20"/>
                <w:szCs w:val="20"/>
              </w:rPr>
              <w:t>0</w:t>
            </w:r>
            <w:r w:rsidRPr="00702692">
              <w:rPr>
                <w:rFonts w:ascii="Arial" w:hAnsi="Arial" w:cs="Arial"/>
                <w:sz w:val="20"/>
                <w:szCs w:val="20"/>
              </w:rPr>
              <w:t xml:space="preserve"> years of relevant and proven fulltime professional experience</w:t>
            </w:r>
            <w:r w:rsidRPr="000872A2">
              <w:rPr>
                <w:rFonts w:ascii="Arial" w:hAnsi="Arial" w:cs="Arial"/>
                <w:sz w:val="20"/>
                <w:szCs w:val="20"/>
              </w:rPr>
              <w:t xml:space="preserve">. </w:t>
            </w:r>
          </w:p>
          <w:p w:rsidR="004C215C" w:rsidRPr="00E04118" w:rsidRDefault="004C215C" w:rsidP="002C182F">
            <w:pPr>
              <w:pStyle w:val="yiv0720675254msonormal"/>
              <w:shd w:val="clear" w:color="auto" w:fill="FFFFFF"/>
              <w:spacing w:before="0" w:beforeAutospacing="0" w:after="120" w:afterAutospacing="0"/>
              <w:ind w:firstLine="64"/>
              <w:jc w:val="both"/>
              <w:rPr>
                <w:rFonts w:ascii="Arial" w:hAnsi="Arial" w:cs="Arial"/>
                <w:b/>
                <w:sz w:val="20"/>
                <w:szCs w:val="20"/>
              </w:rPr>
            </w:pPr>
            <w:r w:rsidRPr="00E04118">
              <w:rPr>
                <w:rFonts w:ascii="Arial" w:hAnsi="Arial" w:cs="Arial"/>
                <w:b/>
                <w:sz w:val="20"/>
                <w:szCs w:val="20"/>
              </w:rPr>
              <w:t>Advantageous:</w:t>
            </w:r>
          </w:p>
          <w:p w:rsidR="004C215C" w:rsidRPr="00C056CB" w:rsidRDefault="004C215C" w:rsidP="004C215C">
            <w:pPr>
              <w:pStyle w:val="yiv0720675254msonormal"/>
              <w:numPr>
                <w:ilvl w:val="0"/>
                <w:numId w:val="14"/>
              </w:numPr>
              <w:shd w:val="clear" w:color="auto" w:fill="FFFFFF"/>
              <w:spacing w:before="0" w:beforeAutospacing="0" w:after="120" w:afterAutospacing="0"/>
              <w:ind w:hanging="425"/>
              <w:jc w:val="both"/>
              <w:rPr>
                <w:rFonts w:ascii="Arial" w:hAnsi="Arial" w:cs="Arial"/>
                <w:sz w:val="20"/>
                <w:szCs w:val="20"/>
              </w:rPr>
            </w:pPr>
            <w:r w:rsidRPr="006B7E5C">
              <w:rPr>
                <w:rFonts w:ascii="Arial" w:hAnsi="Arial" w:cs="Arial"/>
                <w:sz w:val="20"/>
                <w:szCs w:val="20"/>
              </w:rPr>
              <w:t>Diploma on CEPOL Strategic Planning Course for EU Police Missions, CEPOL Commanders Course on Civilian Crisis Management Aspects or an EU Civilian Crisis Management Course.</w:t>
            </w:r>
          </w:p>
        </w:tc>
      </w:tr>
      <w:tr w:rsidR="004C215C" w:rsidRPr="00BA60B3" w:rsidTr="002C182F">
        <w:tc>
          <w:tcPr>
            <w:tcW w:w="791" w:type="pct"/>
            <w:tcBorders>
              <w:left w:val="nil"/>
            </w:tcBorders>
            <w:shd w:val="clear" w:color="auto" w:fill="auto"/>
            <w:vAlign w:val="center"/>
          </w:tcPr>
          <w:p w:rsidR="004C215C" w:rsidRPr="00BA60B3" w:rsidRDefault="004C215C" w:rsidP="002C182F">
            <w:pPr>
              <w:widowControl w:val="0"/>
              <w:jc w:val="center"/>
              <w:outlineLvl w:val="0"/>
              <w:rPr>
                <w:rFonts w:ascii="Arial" w:hAnsi="Arial" w:cs="Arial"/>
                <w:sz w:val="20"/>
                <w:szCs w:val="20"/>
              </w:rPr>
            </w:pPr>
            <w:r w:rsidRPr="00BA60B3">
              <w:rPr>
                <w:rFonts w:ascii="Arial" w:hAnsi="Arial" w:cs="Arial"/>
                <w:sz w:val="20"/>
                <w:szCs w:val="20"/>
              </w:rPr>
              <w:t>Specification of experience</w:t>
            </w:r>
          </w:p>
          <w:p w:rsidR="004C215C" w:rsidRPr="00BA60B3" w:rsidRDefault="004C215C" w:rsidP="002C182F">
            <w:pPr>
              <w:widowControl w:val="0"/>
              <w:jc w:val="center"/>
              <w:outlineLvl w:val="0"/>
              <w:rPr>
                <w:rFonts w:ascii="Arial" w:hAnsi="Arial" w:cs="Arial"/>
                <w:sz w:val="20"/>
                <w:szCs w:val="20"/>
              </w:rPr>
            </w:pPr>
          </w:p>
        </w:tc>
        <w:tc>
          <w:tcPr>
            <w:tcW w:w="4209" w:type="pct"/>
            <w:tcBorders>
              <w:right w:val="nil"/>
            </w:tcBorders>
            <w:shd w:val="clear" w:color="auto" w:fill="auto"/>
          </w:tcPr>
          <w:p w:rsidR="004C215C" w:rsidRPr="00360629" w:rsidRDefault="004C215C" w:rsidP="002C182F">
            <w:pPr>
              <w:pStyle w:val="yiv0720675254default"/>
              <w:shd w:val="clear" w:color="auto" w:fill="FFFFFF"/>
              <w:spacing w:before="0" w:beforeAutospacing="0" w:after="0" w:afterAutospacing="0"/>
              <w:jc w:val="both"/>
              <w:rPr>
                <w:rFonts w:ascii="Arial" w:hAnsi="Arial" w:cs="Arial"/>
                <w:sz w:val="20"/>
                <w:szCs w:val="20"/>
              </w:rPr>
            </w:pPr>
            <w:r w:rsidRPr="00360629">
              <w:rPr>
                <w:rFonts w:ascii="Arial" w:hAnsi="Arial" w:cs="Arial"/>
                <w:b/>
                <w:sz w:val="20"/>
                <w:szCs w:val="20"/>
              </w:rPr>
              <w:t>General professional experience:</w:t>
            </w:r>
            <w:r w:rsidRPr="00360629">
              <w:rPr>
                <w:rFonts w:ascii="Arial" w:hAnsi="Arial" w:cs="Arial"/>
                <w:sz w:val="20"/>
                <w:szCs w:val="20"/>
              </w:rPr>
              <w:t xml:space="preserve">  Experience in working as a prosecutor</w:t>
            </w:r>
            <w:r>
              <w:rPr>
                <w:rFonts w:ascii="Arial" w:hAnsi="Arial" w:cs="Arial"/>
                <w:sz w:val="20"/>
                <w:szCs w:val="20"/>
              </w:rPr>
              <w:t xml:space="preserve"> or within a courts system,</w:t>
            </w:r>
            <w:r w:rsidRPr="00360629">
              <w:rPr>
                <w:rFonts w:ascii="Arial" w:hAnsi="Arial" w:cs="Arial"/>
                <w:sz w:val="20"/>
                <w:szCs w:val="20"/>
              </w:rPr>
              <w:t xml:space="preserve"> having worked on developing strategies and/or in a developmental, transitional or post-conflict situation. </w:t>
            </w:r>
          </w:p>
          <w:p w:rsidR="004C215C" w:rsidRPr="00BA60B3" w:rsidRDefault="004C215C" w:rsidP="002C182F">
            <w:pPr>
              <w:pStyle w:val="yiv0720675254default"/>
              <w:shd w:val="clear" w:color="auto" w:fill="FFFFFF"/>
              <w:spacing w:before="0" w:beforeAutospacing="0" w:after="0" w:afterAutospacing="0"/>
              <w:jc w:val="both"/>
              <w:rPr>
                <w:rFonts w:ascii="Arial" w:hAnsi="Arial" w:cs="Arial"/>
                <w:color w:val="000000"/>
                <w:sz w:val="20"/>
                <w:szCs w:val="20"/>
                <w:lang w:val="en-GB" w:eastAsia="en-GB"/>
              </w:rPr>
            </w:pPr>
          </w:p>
          <w:p w:rsidR="004C215C" w:rsidRPr="005E6BB1" w:rsidRDefault="004C215C" w:rsidP="002C182F">
            <w:pPr>
              <w:pStyle w:val="yiv0720675254default"/>
              <w:shd w:val="clear" w:color="auto" w:fill="FFFFFF"/>
              <w:spacing w:before="0" w:beforeAutospacing="0" w:after="0" w:afterAutospacing="0"/>
              <w:jc w:val="both"/>
              <w:rPr>
                <w:rFonts w:ascii="Arial" w:hAnsi="Arial" w:cs="Arial"/>
                <w:b/>
                <w:color w:val="000000"/>
                <w:sz w:val="20"/>
                <w:szCs w:val="20"/>
                <w:lang w:val="en-GB" w:eastAsia="en-GB"/>
              </w:rPr>
            </w:pPr>
            <w:r w:rsidRPr="005E6BB1">
              <w:rPr>
                <w:rFonts w:ascii="Arial" w:hAnsi="Arial" w:cs="Arial"/>
                <w:b/>
                <w:color w:val="000000"/>
                <w:sz w:val="20"/>
                <w:szCs w:val="20"/>
                <w:lang w:val="en-GB" w:eastAsia="en-GB"/>
              </w:rPr>
              <w:t>Essential:</w:t>
            </w:r>
          </w:p>
          <w:p w:rsidR="004C215C" w:rsidRPr="00BA60B3" w:rsidRDefault="004C215C" w:rsidP="002C182F">
            <w:pPr>
              <w:pStyle w:val="yiv0720675254default"/>
              <w:shd w:val="clear" w:color="auto" w:fill="FFFFFF"/>
              <w:spacing w:before="0" w:beforeAutospacing="0" w:after="0" w:afterAutospacing="0"/>
              <w:jc w:val="both"/>
              <w:rPr>
                <w:rFonts w:ascii="Arial" w:hAnsi="Arial" w:cs="Arial"/>
                <w:b/>
                <w:color w:val="000000"/>
                <w:sz w:val="20"/>
                <w:szCs w:val="20"/>
                <w:u w:val="single"/>
                <w:lang w:val="en-GB" w:eastAsia="en-GB"/>
              </w:rPr>
            </w:pPr>
            <w:r w:rsidRPr="00BA60B3">
              <w:rPr>
                <w:rFonts w:ascii="Arial" w:hAnsi="Arial" w:cs="Arial"/>
                <w:b/>
                <w:color w:val="000000"/>
                <w:sz w:val="20"/>
                <w:szCs w:val="20"/>
                <w:u w:val="single"/>
                <w:lang w:val="en-GB" w:eastAsia="en-GB"/>
              </w:rPr>
              <w:t xml:space="preserve"> </w:t>
            </w:r>
          </w:p>
          <w:p w:rsidR="004C215C" w:rsidRPr="00B97244" w:rsidRDefault="004C215C" w:rsidP="004C215C">
            <w:pPr>
              <w:pStyle w:val="ListParagraph"/>
              <w:numPr>
                <w:ilvl w:val="0"/>
                <w:numId w:val="8"/>
              </w:numPr>
              <w:shd w:val="clear" w:color="auto" w:fill="FFFFFF"/>
              <w:spacing w:line="259" w:lineRule="auto"/>
              <w:ind w:left="644"/>
              <w:contextualSpacing/>
              <w:jc w:val="both"/>
              <w:rPr>
                <w:rFonts w:ascii="Arial" w:hAnsi="Arial" w:cs="Arial"/>
                <w:b/>
                <w:sz w:val="20"/>
                <w:szCs w:val="20"/>
              </w:rPr>
            </w:pPr>
            <w:r w:rsidRPr="00B97244">
              <w:rPr>
                <w:rFonts w:ascii="Arial" w:hAnsi="Arial" w:cs="Arial"/>
                <w:sz w:val="20"/>
                <w:szCs w:val="20"/>
              </w:rPr>
              <w:t>At least 10 years of relevant experience, within the past 15 years. This requires experience of</w:t>
            </w:r>
            <w:r>
              <w:rPr>
                <w:rFonts w:ascii="Arial" w:hAnsi="Arial" w:cs="Arial"/>
                <w:sz w:val="20"/>
                <w:szCs w:val="20"/>
              </w:rPr>
              <w:t xml:space="preserve"> investigation and manage case files;</w:t>
            </w:r>
          </w:p>
          <w:p w:rsidR="004C215C" w:rsidRPr="00B97244" w:rsidRDefault="004C215C" w:rsidP="004C215C">
            <w:pPr>
              <w:pStyle w:val="ListParagraph"/>
              <w:numPr>
                <w:ilvl w:val="0"/>
                <w:numId w:val="8"/>
              </w:numPr>
              <w:shd w:val="clear" w:color="auto" w:fill="FFFFFF"/>
              <w:spacing w:line="259" w:lineRule="auto"/>
              <w:ind w:left="644"/>
              <w:contextualSpacing/>
              <w:jc w:val="both"/>
              <w:rPr>
                <w:rFonts w:ascii="Arial" w:hAnsi="Arial" w:cs="Arial"/>
                <w:b/>
                <w:sz w:val="20"/>
                <w:szCs w:val="20"/>
              </w:rPr>
            </w:pPr>
            <w:r>
              <w:rPr>
                <w:rFonts w:ascii="Arial" w:hAnsi="Arial" w:cs="Arial"/>
                <w:color w:val="000000"/>
                <w:sz w:val="20"/>
                <w:szCs w:val="20"/>
                <w:lang w:eastAsia="en-GB"/>
              </w:rPr>
              <w:t xml:space="preserve">Full </w:t>
            </w:r>
            <w:r w:rsidRPr="00B97244">
              <w:rPr>
                <w:rFonts w:ascii="Arial" w:hAnsi="Arial" w:cs="Arial"/>
                <w:color w:val="000000"/>
                <w:sz w:val="20"/>
                <w:szCs w:val="20"/>
                <w:lang w:eastAsia="en-GB"/>
              </w:rPr>
              <w:t>working knowledge of English and excellent drafting skills.</w:t>
            </w:r>
          </w:p>
          <w:p w:rsidR="004C215C" w:rsidRPr="00B97244" w:rsidRDefault="004C215C" w:rsidP="002C182F">
            <w:pPr>
              <w:pStyle w:val="ListParagraph"/>
              <w:shd w:val="clear" w:color="auto" w:fill="FFFFFF"/>
              <w:spacing w:line="259" w:lineRule="auto"/>
              <w:ind w:left="644"/>
              <w:contextualSpacing/>
              <w:jc w:val="both"/>
              <w:rPr>
                <w:rFonts w:ascii="Arial" w:hAnsi="Arial" w:cs="Arial"/>
                <w:b/>
                <w:sz w:val="20"/>
                <w:szCs w:val="20"/>
              </w:rPr>
            </w:pPr>
          </w:p>
          <w:p w:rsidR="004C215C" w:rsidRPr="00BA60B3" w:rsidRDefault="004C215C" w:rsidP="002C182F">
            <w:pPr>
              <w:pStyle w:val="yiv0720675254default"/>
              <w:shd w:val="clear" w:color="auto" w:fill="FFFFFF"/>
              <w:spacing w:before="0" w:beforeAutospacing="0" w:after="0" w:afterAutospacing="0"/>
              <w:jc w:val="both"/>
              <w:rPr>
                <w:rFonts w:ascii="Arial" w:hAnsi="Arial" w:cs="Arial"/>
                <w:b/>
                <w:sz w:val="20"/>
                <w:szCs w:val="20"/>
                <w:lang w:val="en-GB"/>
              </w:rPr>
            </w:pPr>
            <w:r w:rsidRPr="00BA60B3">
              <w:rPr>
                <w:rFonts w:ascii="Arial" w:hAnsi="Arial" w:cs="Arial"/>
                <w:b/>
                <w:sz w:val="20"/>
                <w:szCs w:val="20"/>
                <w:lang w:val="en-GB"/>
              </w:rPr>
              <w:t>Desirable:</w:t>
            </w:r>
          </w:p>
          <w:p w:rsidR="004C215C" w:rsidRPr="00BA60B3" w:rsidRDefault="004C215C" w:rsidP="002C182F">
            <w:pPr>
              <w:pStyle w:val="ListParagraph"/>
              <w:spacing w:after="160" w:line="259" w:lineRule="auto"/>
              <w:contextualSpacing/>
              <w:rPr>
                <w:rFonts w:ascii="Arial" w:hAnsi="Arial" w:cs="Arial"/>
                <w:sz w:val="20"/>
                <w:szCs w:val="20"/>
              </w:rPr>
            </w:pPr>
          </w:p>
          <w:p w:rsidR="004C215C" w:rsidRDefault="004C215C" w:rsidP="004C215C">
            <w:pPr>
              <w:pStyle w:val="ListParagraph"/>
              <w:numPr>
                <w:ilvl w:val="0"/>
                <w:numId w:val="8"/>
              </w:numPr>
              <w:spacing w:after="160" w:line="259" w:lineRule="auto"/>
              <w:ind w:left="644"/>
              <w:contextualSpacing/>
              <w:rPr>
                <w:rFonts w:ascii="Arial" w:hAnsi="Arial" w:cs="Arial"/>
                <w:sz w:val="20"/>
                <w:szCs w:val="20"/>
              </w:rPr>
            </w:pPr>
            <w:r w:rsidRPr="00BA60B3">
              <w:rPr>
                <w:rFonts w:ascii="Arial" w:hAnsi="Arial" w:cs="Arial"/>
                <w:sz w:val="20"/>
                <w:szCs w:val="20"/>
              </w:rPr>
              <w:t>Experience in Afghanistan in rule of law or justice development and capacity-building, including training and mentoring is an advantage;</w:t>
            </w:r>
          </w:p>
          <w:p w:rsidR="004C215C" w:rsidRDefault="004C215C" w:rsidP="004C215C">
            <w:pPr>
              <w:pStyle w:val="ListParagraph"/>
              <w:numPr>
                <w:ilvl w:val="0"/>
                <w:numId w:val="8"/>
              </w:numPr>
              <w:shd w:val="clear" w:color="auto" w:fill="FFFFFF"/>
              <w:spacing w:line="259" w:lineRule="auto"/>
              <w:ind w:left="644"/>
              <w:contextualSpacing/>
              <w:jc w:val="both"/>
              <w:rPr>
                <w:rFonts w:ascii="Arial" w:hAnsi="Arial" w:cs="Arial"/>
                <w:sz w:val="20"/>
                <w:szCs w:val="20"/>
                <w:lang w:eastAsia="en-GB"/>
              </w:rPr>
            </w:pPr>
            <w:r w:rsidRPr="00C056CB">
              <w:rPr>
                <w:rFonts w:ascii="Arial" w:hAnsi="Arial" w:cs="Arial"/>
                <w:sz w:val="20"/>
                <w:szCs w:val="20"/>
              </w:rPr>
              <w:t>At least 3 years of capacity-building training or mentoring of prosecutors in a post-conflict or developing country outside of the mentor candidate’s home country, preferably including abuse of power, corruption and economic and financial crimes.</w:t>
            </w:r>
          </w:p>
          <w:p w:rsidR="004C215C" w:rsidRPr="00C056CB" w:rsidRDefault="004C215C" w:rsidP="004C215C">
            <w:pPr>
              <w:pStyle w:val="ListParagraph"/>
              <w:numPr>
                <w:ilvl w:val="0"/>
                <w:numId w:val="8"/>
              </w:numPr>
              <w:shd w:val="clear" w:color="auto" w:fill="FFFFFF"/>
              <w:spacing w:line="259" w:lineRule="auto"/>
              <w:ind w:left="644"/>
              <w:contextualSpacing/>
              <w:jc w:val="both"/>
              <w:rPr>
                <w:rFonts w:ascii="Arial" w:hAnsi="Arial" w:cs="Arial"/>
                <w:sz w:val="20"/>
                <w:szCs w:val="20"/>
                <w:lang w:eastAsia="en-GB"/>
              </w:rPr>
            </w:pPr>
            <w:r w:rsidRPr="00C056CB">
              <w:rPr>
                <w:rFonts w:ascii="Arial" w:hAnsi="Arial" w:cs="Arial"/>
                <w:sz w:val="20"/>
                <w:szCs w:val="20"/>
                <w:lang w:eastAsia="en-GB"/>
              </w:rPr>
              <w:t xml:space="preserve">Local experience or good knowledge of Afghanistan: strong familiarity with the political, historical and cultural context of Afghanistan, </w:t>
            </w:r>
            <w:r w:rsidRPr="00C056CB">
              <w:rPr>
                <w:rFonts w:ascii="Arial" w:hAnsi="Arial" w:cs="Arial"/>
                <w:color w:val="FF0000"/>
                <w:sz w:val="20"/>
                <w:szCs w:val="20"/>
                <w:lang w:eastAsia="en-GB"/>
              </w:rPr>
              <w:t xml:space="preserve"> </w:t>
            </w:r>
            <w:r w:rsidRPr="00C056CB">
              <w:rPr>
                <w:rFonts w:ascii="Arial" w:hAnsi="Arial" w:cs="Arial"/>
                <w:sz w:val="20"/>
                <w:szCs w:val="20"/>
                <w:lang w:eastAsia="en-GB"/>
              </w:rPr>
              <w:t>subject matter expertise in domestic and regional Afghan political dynamics; government of Afghanistan Governance structures at national and sub-national level</w:t>
            </w:r>
            <w:r w:rsidRPr="00C056CB">
              <w:rPr>
                <w:rFonts w:ascii="Arial" w:hAnsi="Arial" w:cs="Arial"/>
                <w:color w:val="222222"/>
                <w:sz w:val="20"/>
                <w:szCs w:val="20"/>
                <w:lang w:val="en"/>
              </w:rPr>
              <w:t xml:space="preserve"> </w:t>
            </w:r>
            <w:r w:rsidRPr="00C056CB">
              <w:rPr>
                <w:rStyle w:val="shorttext"/>
                <w:rFonts w:ascii="Arial" w:hAnsi="Arial" w:cs="Arial"/>
                <w:color w:val="222222"/>
                <w:sz w:val="20"/>
                <w:szCs w:val="20"/>
                <w:lang w:val="en"/>
              </w:rPr>
              <w:t>will be appreciated</w:t>
            </w:r>
            <w:r w:rsidRPr="00C056CB">
              <w:rPr>
                <w:rFonts w:ascii="Arial" w:hAnsi="Arial" w:cs="Arial"/>
                <w:sz w:val="20"/>
                <w:szCs w:val="20"/>
                <w:lang w:eastAsia="en-GB"/>
              </w:rPr>
              <w:t xml:space="preserve">. </w:t>
            </w:r>
            <w:r w:rsidRPr="00C056CB">
              <w:rPr>
                <w:rFonts w:ascii="Arial" w:hAnsi="Arial" w:cs="Arial"/>
                <w:sz w:val="20"/>
                <w:szCs w:val="20"/>
              </w:rPr>
              <w:t xml:space="preserve"> </w:t>
            </w:r>
          </w:p>
          <w:p w:rsidR="004C215C" w:rsidRPr="005E6BB1" w:rsidRDefault="004C215C" w:rsidP="004C215C">
            <w:pPr>
              <w:pStyle w:val="ListParagraph"/>
              <w:numPr>
                <w:ilvl w:val="0"/>
                <w:numId w:val="8"/>
              </w:numPr>
              <w:shd w:val="clear" w:color="auto" w:fill="FFFFFF"/>
              <w:spacing w:line="259" w:lineRule="auto"/>
              <w:ind w:left="644"/>
              <w:contextualSpacing/>
              <w:jc w:val="both"/>
              <w:rPr>
                <w:rFonts w:ascii="Arial" w:hAnsi="Arial" w:cs="Arial"/>
                <w:b/>
                <w:sz w:val="20"/>
                <w:szCs w:val="20"/>
                <w:lang w:eastAsia="en-GB"/>
              </w:rPr>
            </w:pPr>
            <w:r w:rsidRPr="00C056CB">
              <w:rPr>
                <w:rFonts w:ascii="Arial" w:hAnsi="Arial" w:cs="Arial"/>
                <w:sz w:val="20"/>
                <w:szCs w:val="20"/>
              </w:rPr>
              <w:t>Experience in working in the criminal justice system of an Islamic country is an advantage;</w:t>
            </w:r>
          </w:p>
          <w:p w:rsidR="004C215C" w:rsidRPr="00BA60B3" w:rsidRDefault="004C215C" w:rsidP="004C215C">
            <w:pPr>
              <w:pStyle w:val="ListParagraph"/>
              <w:numPr>
                <w:ilvl w:val="0"/>
                <w:numId w:val="8"/>
              </w:numPr>
              <w:spacing w:after="160" w:line="259" w:lineRule="auto"/>
              <w:ind w:left="644"/>
              <w:contextualSpacing/>
              <w:rPr>
                <w:rFonts w:ascii="Arial" w:hAnsi="Arial" w:cs="Arial"/>
                <w:sz w:val="20"/>
                <w:szCs w:val="20"/>
              </w:rPr>
            </w:pPr>
            <w:r w:rsidRPr="00BA60B3">
              <w:rPr>
                <w:rFonts w:ascii="Arial" w:hAnsi="Arial" w:cs="Arial"/>
                <w:sz w:val="20"/>
                <w:szCs w:val="20"/>
              </w:rPr>
              <w:t>Experience in training and supervising prosecutors or investigators in the candidates’ home country’s prosecution office is an advantage.</w:t>
            </w:r>
          </w:p>
          <w:p w:rsidR="004C215C" w:rsidRPr="00C056CB" w:rsidRDefault="004C215C" w:rsidP="004C215C">
            <w:pPr>
              <w:pStyle w:val="ListParagraph"/>
              <w:numPr>
                <w:ilvl w:val="0"/>
                <w:numId w:val="8"/>
              </w:numPr>
              <w:shd w:val="clear" w:color="auto" w:fill="FFFFFF"/>
              <w:spacing w:line="259" w:lineRule="auto"/>
              <w:ind w:left="644"/>
              <w:contextualSpacing/>
              <w:jc w:val="both"/>
              <w:rPr>
                <w:rFonts w:ascii="Arial" w:hAnsi="Arial" w:cs="Arial"/>
                <w:b/>
                <w:sz w:val="20"/>
                <w:szCs w:val="20"/>
                <w:lang w:eastAsia="en-GB"/>
              </w:rPr>
            </w:pPr>
            <w:r w:rsidRPr="00C056CB">
              <w:rPr>
                <w:rFonts w:ascii="Arial" w:hAnsi="Arial" w:cs="Arial"/>
                <w:color w:val="000000"/>
                <w:sz w:val="20"/>
                <w:szCs w:val="20"/>
                <w:lang w:eastAsia="en-GB"/>
              </w:rPr>
              <w:t>Ability to provide with a regular assessment of capacities, ability to identify gaps and assess progress in the relevant domains (MOI/ACJC/AGO);</w:t>
            </w:r>
          </w:p>
          <w:p w:rsidR="004C215C" w:rsidRPr="00C056CB" w:rsidRDefault="004C215C" w:rsidP="004C215C">
            <w:pPr>
              <w:pStyle w:val="yiv0720675254default"/>
              <w:numPr>
                <w:ilvl w:val="0"/>
                <w:numId w:val="8"/>
              </w:numPr>
              <w:shd w:val="clear" w:color="auto" w:fill="FFFFFF"/>
              <w:spacing w:before="0" w:beforeAutospacing="0" w:after="0" w:afterAutospacing="0"/>
              <w:ind w:left="644"/>
              <w:jc w:val="both"/>
              <w:rPr>
                <w:rFonts w:ascii="Arial" w:hAnsi="Arial" w:cs="Arial"/>
                <w:b/>
                <w:sz w:val="20"/>
                <w:szCs w:val="20"/>
                <w:lang w:val="en-GB" w:eastAsia="en-GB"/>
              </w:rPr>
            </w:pPr>
            <w:r w:rsidRPr="00BA60B3">
              <w:rPr>
                <w:rFonts w:ascii="Arial" w:hAnsi="Arial" w:cs="Arial"/>
                <w:sz w:val="20"/>
                <w:szCs w:val="20"/>
                <w:lang w:val="en-GB" w:eastAsia="en-GB"/>
              </w:rPr>
              <w:t>Excellent interpersonal skills and ability to work in multinational teams;</w:t>
            </w:r>
          </w:p>
          <w:p w:rsidR="004C215C" w:rsidRPr="00BA60B3" w:rsidRDefault="004C215C" w:rsidP="004C215C">
            <w:pPr>
              <w:pStyle w:val="yiv0720675254default"/>
              <w:numPr>
                <w:ilvl w:val="0"/>
                <w:numId w:val="8"/>
              </w:numPr>
              <w:shd w:val="clear" w:color="auto" w:fill="FFFFFF"/>
              <w:spacing w:before="0" w:beforeAutospacing="0" w:after="0" w:afterAutospacing="0"/>
              <w:ind w:left="644"/>
              <w:jc w:val="both"/>
              <w:rPr>
                <w:rFonts w:ascii="Arial" w:hAnsi="Arial" w:cs="Arial"/>
                <w:b/>
                <w:sz w:val="20"/>
                <w:szCs w:val="20"/>
                <w:lang w:val="en-GB" w:eastAsia="en-GB"/>
              </w:rPr>
            </w:pPr>
            <w:r w:rsidRPr="00BA60B3">
              <w:rPr>
                <w:rFonts w:ascii="Arial" w:hAnsi="Arial" w:cs="Arial"/>
                <w:sz w:val="20"/>
                <w:szCs w:val="20"/>
                <w:lang w:val="en-GB" w:eastAsia="en-GB"/>
              </w:rPr>
              <w:t xml:space="preserve">Good knowledge and experience of </w:t>
            </w:r>
            <w:r w:rsidRPr="00BA60B3">
              <w:rPr>
                <w:rFonts w:ascii="Arial" w:hAnsi="Arial" w:cs="Arial"/>
                <w:color w:val="000000"/>
                <w:sz w:val="20"/>
                <w:szCs w:val="20"/>
                <w:lang w:val="en-GB" w:eastAsia="en-GB"/>
              </w:rPr>
              <w:t xml:space="preserve"> security sector reform</w:t>
            </w:r>
            <w:r w:rsidRPr="00BA60B3">
              <w:rPr>
                <w:rFonts w:ascii="Arial" w:hAnsi="Arial" w:cs="Arial"/>
                <w:sz w:val="20"/>
                <w:szCs w:val="20"/>
                <w:lang w:val="en-GB" w:eastAsia="en-GB"/>
              </w:rPr>
              <w:t>, gender, human rights, anti-corruption and police accountability and professional standards;</w:t>
            </w:r>
          </w:p>
          <w:p w:rsidR="004C215C" w:rsidRPr="00BA60B3" w:rsidRDefault="004C215C" w:rsidP="004C215C">
            <w:pPr>
              <w:pStyle w:val="yiv0720675254default"/>
              <w:numPr>
                <w:ilvl w:val="0"/>
                <w:numId w:val="8"/>
              </w:numPr>
              <w:shd w:val="clear" w:color="auto" w:fill="FFFFFF"/>
              <w:spacing w:before="0" w:beforeAutospacing="0" w:after="0" w:afterAutospacing="0"/>
              <w:ind w:left="644"/>
              <w:jc w:val="both"/>
              <w:rPr>
                <w:rFonts w:ascii="Arial" w:hAnsi="Arial" w:cs="Arial"/>
                <w:sz w:val="20"/>
                <w:szCs w:val="20"/>
                <w:lang w:val="en-GB" w:eastAsia="en-GB"/>
              </w:rPr>
            </w:pPr>
            <w:r w:rsidRPr="00BA60B3">
              <w:rPr>
                <w:rFonts w:ascii="Arial" w:hAnsi="Arial" w:cs="Arial"/>
                <w:color w:val="000000"/>
                <w:sz w:val="20"/>
                <w:szCs w:val="20"/>
                <w:lang w:val="en-GB" w:eastAsia="en-GB"/>
              </w:rPr>
              <w:t>Knowledge of the EU Institutions, related to the Common Security and Defence Policy and the EU Development Cooperation instrument;</w:t>
            </w:r>
          </w:p>
          <w:p w:rsidR="004C215C" w:rsidRPr="00BA60B3" w:rsidRDefault="004C215C" w:rsidP="004C215C">
            <w:pPr>
              <w:pStyle w:val="yiv0720675254default"/>
              <w:numPr>
                <w:ilvl w:val="0"/>
                <w:numId w:val="8"/>
              </w:numPr>
              <w:shd w:val="clear" w:color="auto" w:fill="FFFFFF"/>
              <w:spacing w:before="0" w:beforeAutospacing="0" w:after="0" w:afterAutospacing="0"/>
              <w:ind w:left="644"/>
              <w:jc w:val="both"/>
              <w:rPr>
                <w:rFonts w:ascii="Arial" w:hAnsi="Arial" w:cs="Arial"/>
                <w:sz w:val="20"/>
                <w:szCs w:val="20"/>
                <w:lang w:val="en-GB" w:eastAsia="en-GB"/>
              </w:rPr>
            </w:pPr>
            <w:r w:rsidRPr="00BA60B3">
              <w:rPr>
                <w:rFonts w:ascii="Arial" w:hAnsi="Arial" w:cs="Arial"/>
                <w:color w:val="000000"/>
                <w:sz w:val="20"/>
                <w:szCs w:val="20"/>
                <w:lang w:val="en-GB" w:eastAsia="en-GB"/>
              </w:rPr>
              <w:t xml:space="preserve">Highly resilient under physical and mental pressure; </w:t>
            </w:r>
          </w:p>
          <w:p w:rsidR="004C215C" w:rsidRPr="00BA60B3" w:rsidRDefault="004C215C" w:rsidP="004C215C">
            <w:pPr>
              <w:pStyle w:val="default"/>
              <w:numPr>
                <w:ilvl w:val="0"/>
                <w:numId w:val="8"/>
              </w:numPr>
              <w:ind w:left="644"/>
              <w:rPr>
                <w:b/>
                <w:sz w:val="20"/>
                <w:szCs w:val="20"/>
              </w:rPr>
            </w:pPr>
            <w:r w:rsidRPr="00BA60B3">
              <w:rPr>
                <w:sz w:val="20"/>
                <w:szCs w:val="20"/>
              </w:rPr>
              <w:t>Knowledge of Dari or Pashto is an asset.</w:t>
            </w:r>
          </w:p>
        </w:tc>
      </w:tr>
    </w:tbl>
    <w:p w:rsidR="00C14973" w:rsidRDefault="00C14973" w:rsidP="003E2C18"/>
    <w:p w:rsidR="004C215C" w:rsidRDefault="004C215C" w:rsidP="003E2C18"/>
    <w:p w:rsidR="004C215C" w:rsidRDefault="004C215C" w:rsidP="003E2C18"/>
    <w:p w:rsidR="004C215C" w:rsidRDefault="004C215C" w:rsidP="003E2C18"/>
    <w:p w:rsidR="004C215C" w:rsidRDefault="004C215C" w:rsidP="003E2C18"/>
    <w:p w:rsidR="004C215C" w:rsidRDefault="004C215C" w:rsidP="003E2C18"/>
    <w:p w:rsidR="00C14973" w:rsidRDefault="00C14973" w:rsidP="003E2C18"/>
    <w:p w:rsidR="00C14973" w:rsidRDefault="00C14973" w:rsidP="003E2C18"/>
    <w:p w:rsidR="004C215C" w:rsidRDefault="004C215C" w:rsidP="003E2C18"/>
    <w:p w:rsidR="004C215C" w:rsidRDefault="004C215C" w:rsidP="003E2C18"/>
    <w:p w:rsidR="00C14973" w:rsidRDefault="00C14973" w:rsidP="003E2C18"/>
    <w:tbl>
      <w:tblPr>
        <w:tblpPr w:leftFromText="141" w:rightFromText="141" w:vertAnchor="text" w:horzAnchor="page" w:tblpX="1242" w:tblpY="1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6"/>
        <w:gridCol w:w="7962"/>
      </w:tblGrid>
      <w:tr w:rsidR="00767414" w:rsidRPr="00A1254E" w:rsidTr="008D443D">
        <w:tc>
          <w:tcPr>
            <w:tcW w:w="791" w:type="pct"/>
            <w:tcBorders>
              <w:left w:val="nil"/>
              <w:bottom w:val="single" w:sz="4" w:space="0" w:color="auto"/>
            </w:tcBorders>
            <w:shd w:val="clear" w:color="auto" w:fill="E6E6E6"/>
            <w:vAlign w:val="center"/>
          </w:tcPr>
          <w:p w:rsidR="00767414" w:rsidRPr="00A1254E" w:rsidRDefault="00767414" w:rsidP="008D443D">
            <w:pPr>
              <w:widowControl w:val="0"/>
              <w:jc w:val="center"/>
              <w:outlineLvl w:val="0"/>
              <w:rPr>
                <w:rFonts w:ascii="Arial" w:hAnsi="Arial" w:cs="Arial"/>
                <w:sz w:val="20"/>
                <w:szCs w:val="20"/>
              </w:rPr>
            </w:pPr>
            <w:r w:rsidRPr="00A1254E">
              <w:rPr>
                <w:rFonts w:ascii="Arial" w:hAnsi="Arial" w:cs="Arial"/>
                <w:sz w:val="20"/>
                <w:szCs w:val="20"/>
              </w:rPr>
              <w:t>Job Title</w:t>
            </w:r>
            <w:r>
              <w:rPr>
                <w:rFonts w:ascii="Arial" w:hAnsi="Arial" w:cs="Arial"/>
                <w:sz w:val="20"/>
                <w:szCs w:val="20"/>
              </w:rPr>
              <w:t xml:space="preserve"> / Code</w:t>
            </w:r>
          </w:p>
        </w:tc>
        <w:tc>
          <w:tcPr>
            <w:tcW w:w="4209" w:type="pct"/>
            <w:tcBorders>
              <w:bottom w:val="single" w:sz="4" w:space="0" w:color="auto"/>
              <w:right w:val="nil"/>
            </w:tcBorders>
            <w:shd w:val="clear" w:color="auto" w:fill="E6E6E6"/>
          </w:tcPr>
          <w:p w:rsidR="00767414" w:rsidRPr="00A1254E" w:rsidRDefault="00767414" w:rsidP="008D443D">
            <w:pPr>
              <w:widowControl w:val="0"/>
              <w:outlineLvl w:val="0"/>
              <w:rPr>
                <w:rFonts w:ascii="Arial" w:hAnsi="Arial" w:cs="Arial"/>
                <w:b/>
                <w:sz w:val="20"/>
                <w:szCs w:val="20"/>
              </w:rPr>
            </w:pPr>
            <w:r w:rsidRPr="00A1254E">
              <w:rPr>
                <w:rFonts w:ascii="Arial" w:hAnsi="Arial" w:cs="Arial"/>
                <w:b/>
                <w:sz w:val="20"/>
                <w:szCs w:val="20"/>
              </w:rPr>
              <w:t xml:space="preserve">Advisor to the Afghan Ministry of Interior – </w:t>
            </w:r>
            <w:r w:rsidRPr="00A1254E">
              <w:rPr>
                <w:rFonts w:ascii="Arial" w:hAnsi="Arial" w:cs="Arial"/>
                <w:bCs/>
                <w:sz w:val="20"/>
                <w:szCs w:val="20"/>
              </w:rPr>
              <w:t xml:space="preserve">(Deputy Minister Administration)  </w:t>
            </w:r>
            <w:r>
              <w:rPr>
                <w:rFonts w:ascii="Arial" w:hAnsi="Arial" w:cs="Arial"/>
                <w:bCs/>
                <w:sz w:val="20"/>
                <w:szCs w:val="20"/>
              </w:rPr>
              <w:t xml:space="preserve">- </w:t>
            </w:r>
            <w:r w:rsidRPr="00A1254E">
              <w:rPr>
                <w:rFonts w:ascii="Arial" w:hAnsi="Arial" w:cs="Arial"/>
                <w:sz w:val="20"/>
                <w:szCs w:val="20"/>
              </w:rPr>
              <w:t xml:space="preserve"> </w:t>
            </w:r>
            <w:r w:rsidRPr="00E27776">
              <w:rPr>
                <w:rFonts w:ascii="Arial" w:hAnsi="Arial" w:cs="Arial"/>
                <w:b/>
                <w:sz w:val="20"/>
                <w:szCs w:val="20"/>
              </w:rPr>
              <w:t>Finance and accountability aspects</w:t>
            </w:r>
            <w:r w:rsidRPr="00A1254E">
              <w:rPr>
                <w:rFonts w:ascii="Arial" w:hAnsi="Arial" w:cs="Arial"/>
                <w:bCs/>
                <w:sz w:val="20"/>
                <w:szCs w:val="20"/>
              </w:rPr>
              <w:t xml:space="preserve">    </w:t>
            </w:r>
            <w:r w:rsidRPr="00A1254E">
              <w:rPr>
                <w:rFonts w:ascii="Arial" w:hAnsi="Arial" w:cs="Arial"/>
                <w:b/>
                <w:sz w:val="20"/>
                <w:szCs w:val="20"/>
              </w:rPr>
              <w:t>(</w:t>
            </w:r>
            <w:r>
              <w:rPr>
                <w:rFonts w:ascii="Arial" w:hAnsi="Arial" w:cs="Arial"/>
                <w:b/>
                <w:sz w:val="20"/>
                <w:szCs w:val="20"/>
              </w:rPr>
              <w:t>1</w:t>
            </w:r>
            <w:r w:rsidRPr="00A1254E">
              <w:rPr>
                <w:rFonts w:ascii="Arial" w:hAnsi="Arial" w:cs="Arial"/>
                <w:b/>
                <w:sz w:val="20"/>
                <w:szCs w:val="20"/>
              </w:rPr>
              <w:t xml:space="preserve"> post </w:t>
            </w:r>
            <w:r>
              <w:rPr>
                <w:rFonts w:ascii="Arial" w:hAnsi="Arial" w:cs="Arial"/>
                <w:b/>
                <w:sz w:val="20"/>
                <w:szCs w:val="20"/>
              </w:rPr>
              <w:t xml:space="preserve">) </w:t>
            </w:r>
            <w:r w:rsidRPr="00A1254E">
              <w:rPr>
                <w:rFonts w:ascii="Arial" w:hAnsi="Arial" w:cs="Arial"/>
                <w:b/>
                <w:sz w:val="20"/>
                <w:szCs w:val="20"/>
              </w:rPr>
              <w:t xml:space="preserve">– </w:t>
            </w:r>
            <w:r>
              <w:rPr>
                <w:rFonts w:ascii="Arial" w:hAnsi="Arial" w:cs="Arial"/>
                <w:b/>
                <w:sz w:val="20"/>
                <w:szCs w:val="20"/>
              </w:rPr>
              <w:t>EUSR-C-ADM-07</w:t>
            </w:r>
          </w:p>
        </w:tc>
      </w:tr>
      <w:tr w:rsidR="00767414" w:rsidRPr="00A1254E" w:rsidTr="008D443D">
        <w:tc>
          <w:tcPr>
            <w:tcW w:w="791" w:type="pct"/>
            <w:tcBorders>
              <w:left w:val="nil"/>
              <w:bottom w:val="single" w:sz="4" w:space="0" w:color="auto"/>
            </w:tcBorders>
            <w:shd w:val="clear" w:color="auto" w:fill="E6E6E6"/>
            <w:vAlign w:val="center"/>
          </w:tcPr>
          <w:p w:rsidR="00767414" w:rsidRPr="00A1254E" w:rsidRDefault="00767414" w:rsidP="008D443D">
            <w:pPr>
              <w:widowControl w:val="0"/>
              <w:jc w:val="center"/>
              <w:outlineLvl w:val="0"/>
              <w:rPr>
                <w:rFonts w:ascii="Arial" w:hAnsi="Arial" w:cs="Arial"/>
                <w:sz w:val="20"/>
                <w:szCs w:val="20"/>
              </w:rPr>
            </w:pPr>
            <w:r w:rsidRPr="00A1254E">
              <w:rPr>
                <w:rFonts w:ascii="Arial" w:hAnsi="Arial" w:cs="Arial"/>
                <w:sz w:val="20"/>
                <w:szCs w:val="20"/>
              </w:rPr>
              <w:t>Employment regime</w:t>
            </w:r>
          </w:p>
        </w:tc>
        <w:tc>
          <w:tcPr>
            <w:tcW w:w="4209" w:type="pct"/>
            <w:tcBorders>
              <w:bottom w:val="single" w:sz="4" w:space="0" w:color="auto"/>
              <w:right w:val="nil"/>
            </w:tcBorders>
            <w:shd w:val="clear" w:color="auto" w:fill="E6E6E6"/>
          </w:tcPr>
          <w:p w:rsidR="00767414" w:rsidRPr="00A1254E" w:rsidRDefault="00767414" w:rsidP="008D443D">
            <w:pPr>
              <w:widowControl w:val="0"/>
              <w:outlineLvl w:val="0"/>
              <w:rPr>
                <w:rFonts w:ascii="Arial" w:hAnsi="Arial" w:cs="Arial"/>
                <w:b/>
                <w:sz w:val="20"/>
                <w:szCs w:val="20"/>
              </w:rPr>
            </w:pPr>
            <w:r w:rsidRPr="000872A2">
              <w:rPr>
                <w:rFonts w:ascii="Arial" w:hAnsi="Arial" w:cs="Arial"/>
                <w:b/>
                <w:sz w:val="20"/>
                <w:szCs w:val="20"/>
              </w:rPr>
              <w:t xml:space="preserve">Seconded / </w:t>
            </w:r>
            <w:r w:rsidRPr="00A1254E">
              <w:rPr>
                <w:rFonts w:ascii="Arial" w:hAnsi="Arial" w:cs="Arial"/>
                <w:b/>
                <w:sz w:val="20"/>
                <w:szCs w:val="20"/>
              </w:rPr>
              <w:t>Contracted</w:t>
            </w:r>
            <w:r>
              <w:rPr>
                <w:rFonts w:ascii="Arial" w:hAnsi="Arial" w:cs="Arial"/>
                <w:b/>
                <w:sz w:val="20"/>
                <w:szCs w:val="20"/>
              </w:rPr>
              <w:t xml:space="preserve"> </w:t>
            </w:r>
          </w:p>
        </w:tc>
      </w:tr>
      <w:tr w:rsidR="00767414" w:rsidRPr="00A1254E" w:rsidTr="008D443D">
        <w:tc>
          <w:tcPr>
            <w:tcW w:w="791" w:type="pct"/>
            <w:tcBorders>
              <w:left w:val="nil"/>
              <w:bottom w:val="single" w:sz="4" w:space="0" w:color="auto"/>
            </w:tcBorders>
            <w:shd w:val="clear" w:color="auto" w:fill="E6E6E6"/>
            <w:vAlign w:val="center"/>
          </w:tcPr>
          <w:p w:rsidR="00767414" w:rsidRPr="00A1254E" w:rsidRDefault="00767414" w:rsidP="008D443D">
            <w:pPr>
              <w:widowControl w:val="0"/>
              <w:jc w:val="center"/>
              <w:outlineLvl w:val="0"/>
              <w:rPr>
                <w:rFonts w:ascii="Arial" w:hAnsi="Arial" w:cs="Arial"/>
                <w:sz w:val="20"/>
                <w:szCs w:val="20"/>
              </w:rPr>
            </w:pPr>
            <w:r w:rsidRPr="00A1254E">
              <w:rPr>
                <w:rFonts w:ascii="Arial" w:hAnsi="Arial" w:cs="Arial"/>
                <w:sz w:val="20"/>
                <w:szCs w:val="20"/>
              </w:rPr>
              <w:t>Post category</w:t>
            </w:r>
          </w:p>
        </w:tc>
        <w:tc>
          <w:tcPr>
            <w:tcW w:w="4209" w:type="pct"/>
            <w:tcBorders>
              <w:bottom w:val="single" w:sz="4" w:space="0" w:color="auto"/>
              <w:right w:val="nil"/>
            </w:tcBorders>
            <w:shd w:val="clear" w:color="auto" w:fill="E6E6E6"/>
          </w:tcPr>
          <w:p w:rsidR="00767414" w:rsidRPr="000872A2" w:rsidRDefault="00767414" w:rsidP="008D443D">
            <w:pPr>
              <w:widowControl w:val="0"/>
              <w:outlineLvl w:val="0"/>
              <w:rPr>
                <w:rFonts w:ascii="Arial" w:hAnsi="Arial" w:cs="Arial"/>
                <w:b/>
                <w:sz w:val="20"/>
                <w:szCs w:val="20"/>
              </w:rPr>
            </w:pPr>
            <w:r w:rsidRPr="00A1254E">
              <w:rPr>
                <w:rFonts w:ascii="Arial" w:hAnsi="Arial" w:cs="Arial"/>
                <w:b/>
                <w:sz w:val="20"/>
                <w:szCs w:val="20"/>
              </w:rPr>
              <w:t>Expert</w:t>
            </w:r>
          </w:p>
        </w:tc>
      </w:tr>
      <w:tr w:rsidR="00767414" w:rsidRPr="00A1254E" w:rsidTr="008D443D">
        <w:tc>
          <w:tcPr>
            <w:tcW w:w="791" w:type="pct"/>
            <w:tcBorders>
              <w:left w:val="nil"/>
              <w:bottom w:val="single" w:sz="4" w:space="0" w:color="auto"/>
            </w:tcBorders>
            <w:shd w:val="clear" w:color="auto" w:fill="E6E6E6"/>
            <w:vAlign w:val="center"/>
          </w:tcPr>
          <w:p w:rsidR="00767414" w:rsidRPr="00A1254E" w:rsidRDefault="00767414" w:rsidP="008D443D">
            <w:pPr>
              <w:widowControl w:val="0"/>
              <w:jc w:val="center"/>
              <w:outlineLvl w:val="0"/>
              <w:rPr>
                <w:rFonts w:ascii="Arial" w:hAnsi="Arial" w:cs="Arial"/>
                <w:sz w:val="20"/>
                <w:szCs w:val="20"/>
              </w:rPr>
            </w:pPr>
            <w:r>
              <w:rPr>
                <w:rFonts w:ascii="Arial" w:hAnsi="Arial" w:cs="Arial"/>
                <w:sz w:val="20"/>
                <w:szCs w:val="20"/>
              </w:rPr>
              <w:t>Location of the post</w:t>
            </w:r>
          </w:p>
        </w:tc>
        <w:tc>
          <w:tcPr>
            <w:tcW w:w="4209" w:type="pct"/>
            <w:tcBorders>
              <w:bottom w:val="single" w:sz="4" w:space="0" w:color="auto"/>
              <w:right w:val="nil"/>
            </w:tcBorders>
            <w:shd w:val="clear" w:color="auto" w:fill="E6E6E6"/>
          </w:tcPr>
          <w:p w:rsidR="00767414" w:rsidRPr="000872A2" w:rsidRDefault="00767414" w:rsidP="008D443D">
            <w:pPr>
              <w:widowControl w:val="0"/>
              <w:outlineLvl w:val="0"/>
              <w:rPr>
                <w:rFonts w:ascii="Arial" w:hAnsi="Arial" w:cs="Arial"/>
                <w:b/>
                <w:sz w:val="20"/>
                <w:szCs w:val="20"/>
              </w:rPr>
            </w:pPr>
            <w:r>
              <w:rPr>
                <w:rFonts w:ascii="Arial" w:hAnsi="Arial" w:cs="Arial"/>
                <w:b/>
                <w:sz w:val="20"/>
                <w:szCs w:val="20"/>
              </w:rPr>
              <w:t>EU Delegation and working in the old MoI (across the EU Delegation compound)</w:t>
            </w:r>
          </w:p>
        </w:tc>
      </w:tr>
      <w:tr w:rsidR="00767414" w:rsidRPr="00A1254E" w:rsidTr="008D443D">
        <w:tc>
          <w:tcPr>
            <w:tcW w:w="791" w:type="pct"/>
            <w:tcBorders>
              <w:left w:val="nil"/>
              <w:bottom w:val="single" w:sz="4" w:space="0" w:color="auto"/>
            </w:tcBorders>
            <w:shd w:val="clear" w:color="auto" w:fill="E6E6E6"/>
            <w:vAlign w:val="center"/>
          </w:tcPr>
          <w:p w:rsidR="00767414" w:rsidRPr="00A1254E" w:rsidRDefault="00767414" w:rsidP="008D443D">
            <w:pPr>
              <w:widowControl w:val="0"/>
              <w:jc w:val="center"/>
              <w:outlineLvl w:val="0"/>
              <w:rPr>
                <w:rFonts w:ascii="Arial" w:hAnsi="Arial" w:cs="Arial"/>
                <w:sz w:val="20"/>
                <w:szCs w:val="20"/>
              </w:rPr>
            </w:pPr>
            <w:r w:rsidRPr="00A1254E">
              <w:rPr>
                <w:rFonts w:ascii="Arial" w:eastAsiaTheme="minorHAnsi" w:hAnsi="Arial" w:cs="Arial"/>
                <w:bCs/>
                <w:sz w:val="20"/>
                <w:szCs w:val="20"/>
                <w:lang w:eastAsia="en-US"/>
              </w:rPr>
              <w:t>Security Clearance Level:</w:t>
            </w:r>
          </w:p>
        </w:tc>
        <w:tc>
          <w:tcPr>
            <w:tcW w:w="4209" w:type="pct"/>
            <w:tcBorders>
              <w:bottom w:val="single" w:sz="4" w:space="0" w:color="auto"/>
              <w:right w:val="nil"/>
            </w:tcBorders>
            <w:shd w:val="clear" w:color="auto" w:fill="E6E6E6"/>
          </w:tcPr>
          <w:p w:rsidR="00767414" w:rsidRPr="000872A2" w:rsidRDefault="00767414" w:rsidP="008D443D">
            <w:pPr>
              <w:widowControl w:val="0"/>
              <w:outlineLvl w:val="0"/>
              <w:rPr>
                <w:rFonts w:ascii="Arial" w:hAnsi="Arial" w:cs="Arial"/>
                <w:b/>
                <w:sz w:val="20"/>
                <w:szCs w:val="20"/>
              </w:rPr>
            </w:pPr>
            <w:r w:rsidRPr="000872A2">
              <w:rPr>
                <w:rFonts w:ascii="Arial" w:hAnsi="Arial" w:cs="Arial"/>
                <w:b/>
                <w:sz w:val="20"/>
                <w:szCs w:val="20"/>
              </w:rPr>
              <w:t>EU SECRET</w:t>
            </w:r>
          </w:p>
        </w:tc>
      </w:tr>
      <w:tr w:rsidR="00767414" w:rsidRPr="00A1254E" w:rsidTr="008D443D">
        <w:tc>
          <w:tcPr>
            <w:tcW w:w="791" w:type="pct"/>
            <w:tcBorders>
              <w:left w:val="nil"/>
            </w:tcBorders>
            <w:shd w:val="clear" w:color="auto" w:fill="auto"/>
            <w:vAlign w:val="center"/>
          </w:tcPr>
          <w:p w:rsidR="00767414" w:rsidRPr="00A1254E" w:rsidRDefault="00767414" w:rsidP="008D443D">
            <w:pPr>
              <w:widowControl w:val="0"/>
              <w:jc w:val="center"/>
              <w:outlineLvl w:val="0"/>
              <w:rPr>
                <w:rFonts w:ascii="Arial" w:hAnsi="Arial" w:cs="Arial"/>
                <w:sz w:val="20"/>
                <w:szCs w:val="20"/>
              </w:rPr>
            </w:pPr>
            <w:r w:rsidRPr="00A1254E">
              <w:rPr>
                <w:rFonts w:ascii="Arial" w:hAnsi="Arial" w:cs="Arial"/>
                <w:sz w:val="20"/>
                <w:szCs w:val="20"/>
              </w:rPr>
              <w:t>Job Description</w:t>
            </w:r>
          </w:p>
        </w:tc>
        <w:tc>
          <w:tcPr>
            <w:tcW w:w="4209" w:type="pct"/>
            <w:tcBorders>
              <w:right w:val="nil"/>
            </w:tcBorders>
            <w:shd w:val="clear" w:color="auto" w:fill="auto"/>
            <w:vAlign w:val="center"/>
          </w:tcPr>
          <w:p w:rsidR="00767414" w:rsidRPr="00A1254E" w:rsidRDefault="00767414" w:rsidP="008D443D">
            <w:pPr>
              <w:tabs>
                <w:tab w:val="left" w:pos="360"/>
              </w:tabs>
              <w:outlineLvl w:val="0"/>
              <w:rPr>
                <w:rFonts w:ascii="Arial" w:hAnsi="Arial" w:cs="Arial"/>
                <w:bCs/>
                <w:sz w:val="20"/>
                <w:szCs w:val="20"/>
              </w:rPr>
            </w:pPr>
            <w:r w:rsidRPr="00A1254E">
              <w:rPr>
                <w:rStyle w:val="shorttext"/>
                <w:rFonts w:ascii="Arial" w:hAnsi="Arial" w:cs="Arial"/>
                <w:color w:val="222222"/>
                <w:sz w:val="20"/>
                <w:szCs w:val="20"/>
                <w:lang w:val="en"/>
              </w:rPr>
              <w:t>The advisors shall complement each other's work and</w:t>
            </w:r>
            <w:r w:rsidRPr="00A1254E">
              <w:rPr>
                <w:rFonts w:ascii="Arial" w:hAnsi="Arial" w:cs="Arial"/>
                <w:bCs/>
                <w:sz w:val="20"/>
                <w:szCs w:val="20"/>
              </w:rPr>
              <w:t xml:space="preserve"> shall assist the EU Advisory Team Leader in performing effective advising in their allocated areas of responsibility within the departments under the responsibility of the :</w:t>
            </w:r>
          </w:p>
          <w:p w:rsidR="00767414" w:rsidRPr="00A1254E" w:rsidRDefault="00767414" w:rsidP="008D443D">
            <w:pPr>
              <w:tabs>
                <w:tab w:val="left" w:pos="360"/>
              </w:tabs>
              <w:outlineLvl w:val="0"/>
              <w:rPr>
                <w:rFonts w:ascii="Arial" w:hAnsi="Arial" w:cs="Arial"/>
                <w:bCs/>
                <w:sz w:val="20"/>
                <w:szCs w:val="20"/>
              </w:rPr>
            </w:pPr>
          </w:p>
          <w:p w:rsidR="00767414" w:rsidRPr="00A1254E" w:rsidRDefault="00767414" w:rsidP="00767414">
            <w:pPr>
              <w:pStyle w:val="ListParagraph"/>
              <w:numPr>
                <w:ilvl w:val="0"/>
                <w:numId w:val="15"/>
              </w:numPr>
              <w:contextualSpacing/>
              <w:outlineLvl w:val="0"/>
              <w:rPr>
                <w:rFonts w:ascii="Arial" w:hAnsi="Arial" w:cs="Arial"/>
                <w:bCs/>
                <w:sz w:val="20"/>
                <w:szCs w:val="20"/>
              </w:rPr>
            </w:pPr>
            <w:r w:rsidRPr="00A1254E">
              <w:rPr>
                <w:rFonts w:ascii="Arial" w:hAnsi="Arial" w:cs="Arial"/>
                <w:bCs/>
                <w:sz w:val="20"/>
                <w:szCs w:val="20"/>
              </w:rPr>
              <w:t xml:space="preserve">Deputy Minister of Administration </w:t>
            </w:r>
          </w:p>
          <w:p w:rsidR="00767414" w:rsidRPr="00A1254E" w:rsidRDefault="00767414" w:rsidP="008D443D">
            <w:pPr>
              <w:tabs>
                <w:tab w:val="left" w:pos="360"/>
              </w:tabs>
              <w:outlineLvl w:val="0"/>
              <w:rPr>
                <w:rFonts w:ascii="Arial" w:hAnsi="Arial" w:cs="Arial"/>
                <w:bCs/>
                <w:sz w:val="20"/>
                <w:szCs w:val="20"/>
              </w:rPr>
            </w:pPr>
          </w:p>
          <w:p w:rsidR="00767414" w:rsidRPr="00A1254E" w:rsidRDefault="00767414" w:rsidP="008D443D">
            <w:pPr>
              <w:tabs>
                <w:tab w:val="left" w:pos="360"/>
                <w:tab w:val="left" w:pos="9630"/>
              </w:tabs>
              <w:jc w:val="both"/>
              <w:outlineLvl w:val="0"/>
              <w:rPr>
                <w:rFonts w:ascii="Arial" w:hAnsi="Arial" w:cs="Arial"/>
                <w:bCs/>
                <w:sz w:val="20"/>
                <w:szCs w:val="20"/>
              </w:rPr>
            </w:pPr>
            <w:r w:rsidRPr="00A1254E">
              <w:rPr>
                <w:rFonts w:ascii="Arial" w:hAnsi="Arial" w:cs="Arial"/>
                <w:bCs/>
                <w:sz w:val="20"/>
                <w:szCs w:val="20"/>
              </w:rPr>
              <w:t xml:space="preserve">The posts will be flexible with advisors being required to switch between advisee areas in order to maintain advising resilience. To achieve this it is essential that all advisors maintain awareness and knowledge of all advising activity. </w:t>
            </w:r>
          </w:p>
          <w:p w:rsidR="00767414" w:rsidRPr="00A1254E" w:rsidRDefault="00767414" w:rsidP="008D443D">
            <w:pPr>
              <w:tabs>
                <w:tab w:val="left" w:pos="360"/>
              </w:tabs>
              <w:outlineLvl w:val="0"/>
              <w:rPr>
                <w:rFonts w:ascii="Arial" w:hAnsi="Arial" w:cs="Arial"/>
                <w:bCs/>
                <w:sz w:val="20"/>
                <w:szCs w:val="20"/>
              </w:rPr>
            </w:pPr>
          </w:p>
          <w:p w:rsidR="00767414" w:rsidRPr="00A1254E" w:rsidRDefault="00767414" w:rsidP="008D443D">
            <w:pPr>
              <w:pStyle w:val="yiv0720675254msonormal"/>
              <w:shd w:val="clear" w:color="auto" w:fill="FFFFFF"/>
              <w:spacing w:before="0" w:beforeAutospacing="0" w:after="0" w:afterAutospacing="0"/>
              <w:jc w:val="both"/>
              <w:rPr>
                <w:rFonts w:ascii="Arial" w:hAnsi="Arial" w:cs="Arial"/>
                <w:sz w:val="20"/>
                <w:szCs w:val="20"/>
                <w:lang w:val="en-GB" w:eastAsia="en-GB"/>
              </w:rPr>
            </w:pPr>
            <w:r w:rsidRPr="00A1254E">
              <w:rPr>
                <w:rFonts w:ascii="Arial" w:hAnsi="Arial" w:cs="Arial"/>
                <w:sz w:val="20"/>
                <w:szCs w:val="20"/>
                <w:lang w:val="en-GB" w:eastAsia="en-GB"/>
              </w:rPr>
              <w:t>With the aim of implementing the EU Advisory Team's mandate and by following the guidance of the EUSR and the EU Advisory Team Leader, the Advisor to the Ministry of Interior (MOI) will directly report to the EU Advisory Team Leader who reports to the EUSR</w:t>
            </w:r>
            <w:r w:rsidRPr="00A1254E">
              <w:rPr>
                <w:rFonts w:ascii="Arial" w:hAnsi="Arial" w:cs="Arial"/>
                <w:color w:val="FF0000"/>
                <w:sz w:val="20"/>
                <w:szCs w:val="20"/>
                <w:lang w:val="en-GB" w:eastAsia="en-GB"/>
              </w:rPr>
              <w:t xml:space="preserve">. </w:t>
            </w:r>
            <w:r w:rsidRPr="00A1254E">
              <w:rPr>
                <w:rFonts w:ascii="Arial" w:hAnsi="Arial" w:cs="Arial"/>
                <w:sz w:val="20"/>
                <w:szCs w:val="20"/>
                <w:lang w:val="en-GB" w:eastAsia="en-GB"/>
              </w:rPr>
              <w:t xml:space="preserve">She/he will:  </w:t>
            </w:r>
          </w:p>
          <w:p w:rsidR="00767414" w:rsidRPr="00A1254E" w:rsidRDefault="00767414" w:rsidP="008D443D">
            <w:pPr>
              <w:tabs>
                <w:tab w:val="left" w:pos="360"/>
              </w:tabs>
              <w:outlineLvl w:val="0"/>
              <w:rPr>
                <w:rFonts w:ascii="Arial" w:hAnsi="Arial" w:cs="Arial"/>
                <w:bCs/>
                <w:sz w:val="20"/>
                <w:szCs w:val="20"/>
              </w:rPr>
            </w:pPr>
          </w:p>
          <w:p w:rsidR="00767414" w:rsidRPr="00A1254E" w:rsidRDefault="00767414" w:rsidP="008D443D">
            <w:pPr>
              <w:tabs>
                <w:tab w:val="left" w:pos="360"/>
                <w:tab w:val="left" w:pos="9630"/>
              </w:tabs>
              <w:jc w:val="both"/>
              <w:outlineLvl w:val="0"/>
              <w:rPr>
                <w:rFonts w:ascii="Arial" w:hAnsi="Arial" w:cs="Arial"/>
                <w:b/>
                <w:bCs/>
                <w:sz w:val="20"/>
                <w:szCs w:val="20"/>
                <w:u w:val="single"/>
              </w:rPr>
            </w:pPr>
            <w:r w:rsidRPr="00A1254E">
              <w:rPr>
                <w:rFonts w:ascii="Arial" w:hAnsi="Arial" w:cs="Arial"/>
                <w:b/>
                <w:bCs/>
                <w:sz w:val="20"/>
                <w:szCs w:val="20"/>
                <w:u w:val="single"/>
              </w:rPr>
              <w:t>Main Tasks and Responsibilities</w:t>
            </w:r>
            <w:r>
              <w:rPr>
                <w:rFonts w:ascii="Arial" w:hAnsi="Arial" w:cs="Arial"/>
                <w:b/>
                <w:bCs/>
                <w:sz w:val="20"/>
                <w:szCs w:val="20"/>
                <w:u w:val="single"/>
              </w:rPr>
              <w:t>:</w:t>
            </w:r>
          </w:p>
          <w:p w:rsidR="00767414" w:rsidRPr="00A1254E" w:rsidRDefault="00767414" w:rsidP="008D443D">
            <w:pPr>
              <w:tabs>
                <w:tab w:val="left" w:pos="360"/>
                <w:tab w:val="left" w:pos="9630"/>
              </w:tabs>
              <w:jc w:val="both"/>
              <w:outlineLvl w:val="0"/>
              <w:rPr>
                <w:rFonts w:ascii="Arial" w:hAnsi="Arial" w:cs="Arial"/>
                <w:b/>
                <w:bCs/>
                <w:sz w:val="20"/>
                <w:szCs w:val="20"/>
                <w:u w:val="single"/>
              </w:rPr>
            </w:pPr>
          </w:p>
          <w:p w:rsidR="00767414" w:rsidRPr="00A1254E" w:rsidRDefault="00767414" w:rsidP="00767414">
            <w:pPr>
              <w:widowControl w:val="0"/>
              <w:numPr>
                <w:ilvl w:val="0"/>
                <w:numId w:val="15"/>
              </w:numPr>
              <w:tabs>
                <w:tab w:val="left" w:pos="360"/>
              </w:tabs>
              <w:adjustRightInd w:val="0"/>
              <w:jc w:val="both"/>
              <w:rPr>
                <w:rFonts w:ascii="Arial" w:hAnsi="Arial" w:cs="Arial"/>
                <w:sz w:val="20"/>
                <w:szCs w:val="20"/>
              </w:rPr>
            </w:pPr>
            <w:r w:rsidRPr="00A1254E">
              <w:rPr>
                <w:rFonts w:ascii="Arial" w:hAnsi="Arial" w:cs="Arial"/>
                <w:sz w:val="20"/>
                <w:szCs w:val="20"/>
              </w:rPr>
              <w:t>Assist the MOI in enhancing its ability to carry out reforms and to put in place modern financial management and budget accountability systems to enable democratic policing as well as in elaborating and implementing policing strategies and best practice, including the fight against misuse of power, improvement of the quality of systems and processes.</w:t>
            </w:r>
          </w:p>
          <w:p w:rsidR="00767414" w:rsidRPr="00A1254E" w:rsidRDefault="00767414" w:rsidP="00767414">
            <w:pPr>
              <w:widowControl w:val="0"/>
              <w:numPr>
                <w:ilvl w:val="0"/>
                <w:numId w:val="15"/>
              </w:numPr>
              <w:tabs>
                <w:tab w:val="left" w:pos="360"/>
              </w:tabs>
              <w:adjustRightInd w:val="0"/>
              <w:jc w:val="both"/>
              <w:rPr>
                <w:rFonts w:ascii="Arial" w:hAnsi="Arial" w:cs="Arial"/>
                <w:sz w:val="20"/>
                <w:szCs w:val="20"/>
              </w:rPr>
            </w:pPr>
            <w:r w:rsidRPr="00A1254E">
              <w:rPr>
                <w:rFonts w:ascii="Arial" w:hAnsi="Arial" w:cs="Arial"/>
                <w:sz w:val="20"/>
                <w:szCs w:val="20"/>
              </w:rPr>
              <w:t>Support EU Advisory Team Leader in the decision making process by drafting and submitting, thorough reports,  relevant proposals, options and recommendations for a coherent advising strategy</w:t>
            </w:r>
          </w:p>
          <w:p w:rsidR="00767414" w:rsidRPr="00A1254E" w:rsidRDefault="00767414" w:rsidP="00767414">
            <w:pPr>
              <w:widowControl w:val="0"/>
              <w:numPr>
                <w:ilvl w:val="0"/>
                <w:numId w:val="15"/>
              </w:numPr>
              <w:tabs>
                <w:tab w:val="left" w:pos="360"/>
              </w:tabs>
              <w:adjustRightInd w:val="0"/>
              <w:jc w:val="both"/>
              <w:rPr>
                <w:rFonts w:ascii="Arial" w:hAnsi="Arial" w:cs="Arial"/>
                <w:sz w:val="20"/>
                <w:szCs w:val="20"/>
              </w:rPr>
            </w:pPr>
            <w:r w:rsidRPr="00A1254E">
              <w:rPr>
                <w:rFonts w:ascii="Arial" w:hAnsi="Arial" w:cs="Arial"/>
                <w:sz w:val="20"/>
                <w:szCs w:val="20"/>
              </w:rPr>
              <w:t>Liaise closely with the other members of the Advisor Team in order to implement a joint coherent advising strategy.</w:t>
            </w:r>
          </w:p>
          <w:p w:rsidR="00767414" w:rsidRPr="00A1254E" w:rsidRDefault="00767414" w:rsidP="00767414">
            <w:pPr>
              <w:widowControl w:val="0"/>
              <w:numPr>
                <w:ilvl w:val="0"/>
                <w:numId w:val="15"/>
              </w:numPr>
              <w:tabs>
                <w:tab w:val="left" w:pos="360"/>
              </w:tabs>
              <w:adjustRightInd w:val="0"/>
              <w:jc w:val="both"/>
              <w:rPr>
                <w:rFonts w:ascii="Arial" w:hAnsi="Arial" w:cs="Arial"/>
                <w:sz w:val="20"/>
                <w:szCs w:val="20"/>
              </w:rPr>
            </w:pPr>
            <w:r w:rsidRPr="00A1254E">
              <w:rPr>
                <w:rFonts w:ascii="Arial" w:hAnsi="Arial" w:cs="Arial"/>
                <w:sz w:val="20"/>
                <w:szCs w:val="20"/>
              </w:rPr>
              <w:t>Monitor and advise as regards ANP/MoI compliance in relation to Human Rights and Gender as well as Anti-Corruption within the area of responsibility.</w:t>
            </w:r>
          </w:p>
          <w:p w:rsidR="00767414" w:rsidRPr="00A1254E" w:rsidRDefault="00767414" w:rsidP="00767414">
            <w:pPr>
              <w:widowControl w:val="0"/>
              <w:numPr>
                <w:ilvl w:val="0"/>
                <w:numId w:val="15"/>
              </w:numPr>
              <w:tabs>
                <w:tab w:val="left" w:pos="360"/>
              </w:tabs>
              <w:adjustRightInd w:val="0"/>
              <w:jc w:val="both"/>
              <w:rPr>
                <w:rFonts w:ascii="Arial" w:hAnsi="Arial" w:cs="Arial"/>
                <w:sz w:val="20"/>
                <w:szCs w:val="20"/>
              </w:rPr>
            </w:pPr>
            <w:r w:rsidRPr="00A1254E">
              <w:rPr>
                <w:rFonts w:ascii="Arial" w:hAnsi="Arial" w:cs="Arial"/>
                <w:sz w:val="20"/>
                <w:szCs w:val="20"/>
              </w:rPr>
              <w:t>Build and maintain effective partnership working with other relevant international and national stakeholders.</w:t>
            </w:r>
          </w:p>
          <w:p w:rsidR="00767414" w:rsidRPr="00A1254E" w:rsidRDefault="00767414" w:rsidP="00767414">
            <w:pPr>
              <w:pStyle w:val="default"/>
              <w:numPr>
                <w:ilvl w:val="0"/>
                <w:numId w:val="15"/>
              </w:numPr>
              <w:jc w:val="both"/>
              <w:rPr>
                <w:color w:val="auto"/>
                <w:sz w:val="20"/>
                <w:szCs w:val="20"/>
              </w:rPr>
            </w:pPr>
            <w:r w:rsidRPr="00A1254E">
              <w:rPr>
                <w:color w:val="auto"/>
                <w:sz w:val="20"/>
                <w:szCs w:val="20"/>
              </w:rPr>
              <w:t xml:space="preserve">Draft reports on areas of advisory responsibility.  </w:t>
            </w:r>
          </w:p>
          <w:p w:rsidR="00767414" w:rsidRPr="00A1254E" w:rsidRDefault="00767414" w:rsidP="00767414">
            <w:pPr>
              <w:pStyle w:val="default"/>
              <w:numPr>
                <w:ilvl w:val="0"/>
                <w:numId w:val="15"/>
              </w:numPr>
              <w:jc w:val="both"/>
              <w:rPr>
                <w:color w:val="auto"/>
                <w:sz w:val="20"/>
                <w:szCs w:val="20"/>
              </w:rPr>
            </w:pPr>
            <w:r w:rsidRPr="00A1254E">
              <w:rPr>
                <w:sz w:val="20"/>
                <w:szCs w:val="20"/>
              </w:rPr>
              <w:t xml:space="preserve">Undertake any other related tasks/function as requested by the </w:t>
            </w:r>
            <w:r w:rsidRPr="00A1254E">
              <w:rPr>
                <w:color w:val="auto"/>
                <w:sz w:val="20"/>
                <w:szCs w:val="20"/>
              </w:rPr>
              <w:t>EU Advisory Team Leader.</w:t>
            </w:r>
          </w:p>
          <w:p w:rsidR="00767414" w:rsidRPr="00A1254E" w:rsidRDefault="00767414" w:rsidP="008D443D">
            <w:pPr>
              <w:jc w:val="both"/>
              <w:rPr>
                <w:rFonts w:ascii="Arial" w:hAnsi="Arial" w:cs="Arial"/>
                <w:sz w:val="20"/>
                <w:szCs w:val="20"/>
              </w:rPr>
            </w:pPr>
          </w:p>
          <w:p w:rsidR="00767414" w:rsidRDefault="00767414" w:rsidP="008D443D">
            <w:pPr>
              <w:pStyle w:val="default"/>
              <w:jc w:val="both"/>
              <w:rPr>
                <w:sz w:val="20"/>
                <w:szCs w:val="20"/>
              </w:rPr>
            </w:pPr>
            <w:r w:rsidRPr="00A1254E">
              <w:rPr>
                <w:sz w:val="20"/>
                <w:szCs w:val="20"/>
              </w:rPr>
              <w:t>The content and scope of the position will be evaluated for possible changes after 6 months. In view of the current political, economic and security situation in Afghanistan, the contents and scope of the position may therefore change during the posting accordingly.</w:t>
            </w:r>
          </w:p>
          <w:p w:rsidR="00767414" w:rsidRDefault="00767414" w:rsidP="008D443D">
            <w:pPr>
              <w:pStyle w:val="default"/>
              <w:jc w:val="both"/>
              <w:rPr>
                <w:sz w:val="20"/>
                <w:szCs w:val="20"/>
              </w:rPr>
            </w:pPr>
          </w:p>
          <w:p w:rsidR="00767414" w:rsidRPr="00A1254E" w:rsidRDefault="00767414" w:rsidP="008D443D">
            <w:pPr>
              <w:pStyle w:val="default"/>
              <w:jc w:val="both"/>
              <w:rPr>
                <w:sz w:val="20"/>
                <w:szCs w:val="20"/>
              </w:rPr>
            </w:pPr>
            <w:r w:rsidRPr="00A1254E">
              <w:rPr>
                <w:sz w:val="20"/>
                <w:szCs w:val="20"/>
              </w:rPr>
              <w:t xml:space="preserve"> </w:t>
            </w:r>
          </w:p>
        </w:tc>
      </w:tr>
      <w:tr w:rsidR="00767414" w:rsidRPr="00A1254E" w:rsidTr="008D443D">
        <w:tc>
          <w:tcPr>
            <w:tcW w:w="791" w:type="pct"/>
            <w:tcBorders>
              <w:left w:val="nil"/>
            </w:tcBorders>
            <w:shd w:val="clear" w:color="auto" w:fill="auto"/>
            <w:vAlign w:val="center"/>
          </w:tcPr>
          <w:p w:rsidR="00767414" w:rsidRPr="00A1254E" w:rsidRDefault="00767414" w:rsidP="008D443D">
            <w:pPr>
              <w:widowControl w:val="0"/>
              <w:jc w:val="center"/>
              <w:outlineLvl w:val="0"/>
              <w:rPr>
                <w:rFonts w:ascii="Arial" w:hAnsi="Arial" w:cs="Arial"/>
                <w:sz w:val="20"/>
                <w:szCs w:val="20"/>
              </w:rPr>
            </w:pPr>
            <w:r w:rsidRPr="00A1254E">
              <w:rPr>
                <w:rFonts w:ascii="Arial" w:hAnsi="Arial" w:cs="Arial"/>
                <w:sz w:val="20"/>
                <w:szCs w:val="20"/>
              </w:rPr>
              <w:t>Education and Experience</w:t>
            </w:r>
          </w:p>
        </w:tc>
        <w:tc>
          <w:tcPr>
            <w:tcW w:w="4209" w:type="pct"/>
            <w:tcBorders>
              <w:right w:val="nil"/>
            </w:tcBorders>
            <w:shd w:val="clear" w:color="auto" w:fill="auto"/>
            <w:vAlign w:val="center"/>
          </w:tcPr>
          <w:p w:rsidR="00767414" w:rsidRPr="000872A2" w:rsidRDefault="00767414" w:rsidP="008D443D">
            <w:pPr>
              <w:pStyle w:val="default"/>
              <w:rPr>
                <w:b/>
                <w:color w:val="auto"/>
                <w:sz w:val="20"/>
                <w:szCs w:val="20"/>
              </w:rPr>
            </w:pPr>
            <w:r w:rsidRPr="000872A2">
              <w:rPr>
                <w:b/>
                <w:color w:val="auto"/>
                <w:sz w:val="20"/>
                <w:szCs w:val="20"/>
              </w:rPr>
              <w:t>Essential</w:t>
            </w:r>
            <w:r w:rsidR="005D0E24">
              <w:rPr>
                <w:b/>
                <w:color w:val="auto"/>
                <w:sz w:val="20"/>
                <w:szCs w:val="20"/>
              </w:rPr>
              <w:t>:</w:t>
            </w:r>
          </w:p>
          <w:p w:rsidR="00767414" w:rsidRPr="000872A2" w:rsidRDefault="00767414" w:rsidP="008D443D">
            <w:pPr>
              <w:pStyle w:val="default"/>
              <w:rPr>
                <w:b/>
                <w:color w:val="auto"/>
                <w:sz w:val="20"/>
                <w:szCs w:val="20"/>
              </w:rPr>
            </w:pPr>
          </w:p>
          <w:p w:rsidR="00767414" w:rsidRPr="006B7E5C" w:rsidRDefault="00767414" w:rsidP="00767414">
            <w:pPr>
              <w:pStyle w:val="default"/>
              <w:numPr>
                <w:ilvl w:val="0"/>
                <w:numId w:val="12"/>
              </w:numPr>
              <w:spacing w:after="120"/>
              <w:rPr>
                <w:b/>
                <w:color w:val="auto"/>
                <w:sz w:val="20"/>
                <w:szCs w:val="20"/>
              </w:rPr>
            </w:pPr>
            <w:r w:rsidRPr="006B7E5C">
              <w:rPr>
                <w:color w:val="auto"/>
                <w:sz w:val="20"/>
                <w:szCs w:val="20"/>
              </w:rPr>
              <w:t xml:space="preserve">Successful completion of university studies of at least 4 years attested by a </w:t>
            </w:r>
            <w:r>
              <w:rPr>
                <w:color w:val="auto"/>
                <w:sz w:val="20"/>
                <w:szCs w:val="20"/>
              </w:rPr>
              <w:t xml:space="preserve">Masters </w:t>
            </w:r>
            <w:r w:rsidRPr="006B7E5C">
              <w:rPr>
                <w:color w:val="auto"/>
                <w:sz w:val="20"/>
                <w:szCs w:val="20"/>
              </w:rPr>
              <w:t>diploma</w:t>
            </w:r>
          </w:p>
          <w:p w:rsidR="00767414" w:rsidRPr="006B7E5C" w:rsidRDefault="00767414" w:rsidP="008D443D">
            <w:pPr>
              <w:pStyle w:val="yiv0720675254msonormal"/>
              <w:shd w:val="clear" w:color="auto" w:fill="FFFFFF"/>
              <w:spacing w:before="0" w:beforeAutospacing="0" w:after="120" w:afterAutospacing="0"/>
              <w:jc w:val="both"/>
              <w:rPr>
                <w:rFonts w:ascii="Arial" w:hAnsi="Arial" w:cs="Arial"/>
                <w:sz w:val="20"/>
                <w:szCs w:val="20"/>
              </w:rPr>
            </w:pPr>
            <w:r w:rsidRPr="006B7E5C">
              <w:rPr>
                <w:rFonts w:ascii="Arial" w:hAnsi="Arial" w:cs="Arial"/>
                <w:sz w:val="20"/>
                <w:szCs w:val="20"/>
              </w:rPr>
              <w:t>OR</w:t>
            </w:r>
          </w:p>
          <w:p w:rsidR="00767414" w:rsidRPr="006B7E5C" w:rsidRDefault="00767414" w:rsidP="008D443D">
            <w:pPr>
              <w:pStyle w:val="yiv0720675254msonormal"/>
              <w:numPr>
                <w:ilvl w:val="0"/>
                <w:numId w:val="10"/>
              </w:numPr>
              <w:shd w:val="clear" w:color="auto" w:fill="FFFFFF"/>
              <w:spacing w:before="0" w:beforeAutospacing="0" w:after="120" w:afterAutospacing="0"/>
              <w:ind w:hanging="13"/>
              <w:jc w:val="both"/>
              <w:rPr>
                <w:rFonts w:ascii="Arial" w:hAnsi="Arial" w:cs="Arial"/>
                <w:sz w:val="20"/>
                <w:szCs w:val="20"/>
              </w:rPr>
            </w:pPr>
            <w:r w:rsidRPr="006B7E5C">
              <w:rPr>
                <w:rFonts w:ascii="Arial" w:hAnsi="Arial" w:cs="Arial"/>
                <w:sz w:val="20"/>
                <w:szCs w:val="20"/>
              </w:rPr>
              <w:t>A qualification at the level in the National Qualification Framework which is equivalent / referenced to level 7 in the European Qualification Framework</w:t>
            </w:r>
          </w:p>
          <w:p w:rsidR="00767414" w:rsidRPr="006B7E5C" w:rsidRDefault="00767414" w:rsidP="008D443D">
            <w:pPr>
              <w:pStyle w:val="yiv0720675254msonormal"/>
              <w:shd w:val="clear" w:color="auto" w:fill="FFFFFF"/>
              <w:spacing w:before="0" w:beforeAutospacing="0" w:after="120" w:afterAutospacing="0"/>
              <w:jc w:val="both"/>
              <w:rPr>
                <w:rFonts w:ascii="Arial" w:hAnsi="Arial" w:cs="Arial"/>
                <w:sz w:val="20"/>
                <w:szCs w:val="20"/>
              </w:rPr>
            </w:pPr>
            <w:r w:rsidRPr="006B7E5C">
              <w:rPr>
                <w:rFonts w:ascii="Arial" w:hAnsi="Arial" w:cs="Arial"/>
                <w:sz w:val="20"/>
                <w:szCs w:val="20"/>
              </w:rPr>
              <w:t xml:space="preserve">OR </w:t>
            </w:r>
          </w:p>
          <w:p w:rsidR="00767414" w:rsidRDefault="00767414" w:rsidP="008D443D">
            <w:pPr>
              <w:pStyle w:val="yiv0720675254msonormal"/>
              <w:numPr>
                <w:ilvl w:val="0"/>
                <w:numId w:val="10"/>
              </w:numPr>
              <w:shd w:val="clear" w:color="auto" w:fill="FFFFFF"/>
              <w:spacing w:before="0" w:beforeAutospacing="0" w:after="120" w:afterAutospacing="0"/>
              <w:ind w:hanging="13"/>
              <w:jc w:val="both"/>
              <w:rPr>
                <w:rFonts w:ascii="Arial" w:hAnsi="Arial" w:cs="Arial"/>
                <w:sz w:val="20"/>
                <w:szCs w:val="20"/>
              </w:rPr>
            </w:pPr>
            <w:r w:rsidRPr="006B7E5C">
              <w:rPr>
                <w:rFonts w:ascii="Arial" w:hAnsi="Arial" w:cs="Arial"/>
                <w:sz w:val="20"/>
                <w:szCs w:val="20"/>
              </w:rPr>
              <w:t>A qualification of the second cycle under the framework of qualifications of the European Higher Education Area in the above-mentioned field of experience, e.g. a Master's degree</w:t>
            </w:r>
          </w:p>
          <w:p w:rsidR="00767414" w:rsidRDefault="00767414" w:rsidP="008D443D">
            <w:pPr>
              <w:pStyle w:val="yiv0720675254msonormal"/>
              <w:shd w:val="clear" w:color="auto" w:fill="FFFFFF"/>
              <w:spacing w:before="0" w:beforeAutospacing="0" w:after="120" w:afterAutospacing="0"/>
              <w:jc w:val="both"/>
              <w:rPr>
                <w:rFonts w:ascii="Arial" w:hAnsi="Arial" w:cs="Arial"/>
                <w:sz w:val="20"/>
                <w:szCs w:val="20"/>
              </w:rPr>
            </w:pPr>
            <w:r>
              <w:rPr>
                <w:rFonts w:ascii="Arial" w:hAnsi="Arial" w:cs="Arial"/>
                <w:sz w:val="20"/>
                <w:szCs w:val="20"/>
              </w:rPr>
              <w:t>OR</w:t>
            </w:r>
          </w:p>
          <w:p w:rsidR="00767414" w:rsidRPr="006B7E5C" w:rsidRDefault="00767414" w:rsidP="008D443D">
            <w:pPr>
              <w:pStyle w:val="yiv0720675254msonormal"/>
              <w:numPr>
                <w:ilvl w:val="0"/>
                <w:numId w:val="10"/>
              </w:numPr>
              <w:shd w:val="clear" w:color="auto" w:fill="FFFFFF"/>
              <w:spacing w:before="0" w:beforeAutospacing="0" w:after="120" w:afterAutospacing="0"/>
              <w:ind w:hanging="13"/>
              <w:jc w:val="both"/>
              <w:rPr>
                <w:rFonts w:ascii="Arial" w:hAnsi="Arial" w:cs="Arial"/>
                <w:b/>
                <w:sz w:val="20"/>
                <w:szCs w:val="20"/>
                <w:lang w:val="en-GB" w:eastAsia="en-GB"/>
              </w:rPr>
            </w:pPr>
            <w:r w:rsidRPr="006B7E5C">
              <w:rPr>
                <w:rFonts w:ascii="Arial" w:hAnsi="Arial" w:cs="Arial"/>
                <w:sz w:val="20"/>
                <w:szCs w:val="20"/>
                <w:lang w:val="en-GB" w:eastAsia="en-GB"/>
              </w:rPr>
              <w:t xml:space="preserve">Held the </w:t>
            </w:r>
            <w:r w:rsidRPr="00DC345A">
              <w:rPr>
                <w:rFonts w:ascii="Arial" w:hAnsi="Arial" w:cs="Arial"/>
                <w:sz w:val="20"/>
                <w:szCs w:val="20"/>
              </w:rPr>
              <w:t xml:space="preserve">minimum rank of Superintendent </w:t>
            </w:r>
            <w:r>
              <w:rPr>
                <w:rFonts w:ascii="Arial" w:hAnsi="Arial" w:cs="Arial"/>
                <w:sz w:val="20"/>
                <w:szCs w:val="20"/>
              </w:rPr>
              <w:t>/ Major</w:t>
            </w:r>
            <w:r w:rsidRPr="00DC345A">
              <w:rPr>
                <w:rFonts w:ascii="Arial" w:hAnsi="Arial" w:cs="Arial"/>
                <w:color w:val="000000"/>
                <w:sz w:val="20"/>
                <w:szCs w:val="20"/>
              </w:rPr>
              <w:t xml:space="preserve"> or above</w:t>
            </w:r>
            <w:r w:rsidRPr="006B7E5C">
              <w:rPr>
                <w:rFonts w:ascii="Arial" w:hAnsi="Arial" w:cs="Arial"/>
                <w:sz w:val="20"/>
                <w:szCs w:val="20"/>
                <w:lang w:val="en-GB" w:eastAsia="en-GB"/>
              </w:rPr>
              <w:t xml:space="preserve"> within a Member States primary Civilian Police Service</w:t>
            </w:r>
            <w:r>
              <w:rPr>
                <w:rFonts w:ascii="Arial" w:hAnsi="Arial" w:cs="Arial"/>
                <w:sz w:val="20"/>
                <w:szCs w:val="20"/>
                <w:lang w:val="en-GB" w:eastAsia="en-GB"/>
              </w:rPr>
              <w:t>.</w:t>
            </w:r>
          </w:p>
          <w:p w:rsidR="00767414" w:rsidRPr="006B7E5C" w:rsidRDefault="00767414" w:rsidP="008D443D">
            <w:pPr>
              <w:pStyle w:val="yiv0720675254msonormal"/>
              <w:shd w:val="clear" w:color="auto" w:fill="FFFFFF"/>
              <w:spacing w:before="0" w:beforeAutospacing="0" w:after="120" w:afterAutospacing="0"/>
              <w:jc w:val="both"/>
              <w:rPr>
                <w:rFonts w:ascii="Arial" w:hAnsi="Arial" w:cs="Arial"/>
                <w:sz w:val="20"/>
                <w:szCs w:val="20"/>
              </w:rPr>
            </w:pPr>
            <w:r w:rsidRPr="006B7E5C">
              <w:rPr>
                <w:rFonts w:ascii="Arial" w:hAnsi="Arial" w:cs="Arial"/>
                <w:sz w:val="20"/>
                <w:szCs w:val="20"/>
              </w:rPr>
              <w:t>AND</w:t>
            </w:r>
          </w:p>
          <w:p w:rsidR="00767414" w:rsidRPr="000872A2" w:rsidRDefault="00767414" w:rsidP="008D443D">
            <w:pPr>
              <w:pStyle w:val="yiv0720675254msonormal"/>
              <w:numPr>
                <w:ilvl w:val="0"/>
                <w:numId w:val="10"/>
              </w:numPr>
              <w:shd w:val="clear" w:color="auto" w:fill="FFFFFF"/>
              <w:spacing w:before="0" w:beforeAutospacing="0" w:after="120" w:afterAutospacing="0"/>
              <w:ind w:hanging="13"/>
              <w:jc w:val="both"/>
              <w:rPr>
                <w:rFonts w:ascii="Arial" w:hAnsi="Arial" w:cs="Arial"/>
                <w:b/>
                <w:sz w:val="20"/>
                <w:szCs w:val="20"/>
                <w:lang w:eastAsia="en-GB"/>
              </w:rPr>
            </w:pPr>
            <w:r w:rsidRPr="00A1254E">
              <w:rPr>
                <w:rFonts w:ascii="Arial" w:hAnsi="Arial" w:cs="Arial"/>
                <w:sz w:val="20"/>
                <w:szCs w:val="20"/>
              </w:rPr>
              <w:t xml:space="preserve"> After having obtained the relevant degree/qualification, at least 1</w:t>
            </w:r>
            <w:r>
              <w:rPr>
                <w:rFonts w:ascii="Arial" w:hAnsi="Arial" w:cs="Arial"/>
                <w:sz w:val="20"/>
                <w:szCs w:val="20"/>
              </w:rPr>
              <w:t>0</w:t>
            </w:r>
            <w:r w:rsidRPr="00702692">
              <w:rPr>
                <w:rFonts w:ascii="Arial" w:hAnsi="Arial" w:cs="Arial"/>
                <w:sz w:val="20"/>
                <w:szCs w:val="20"/>
              </w:rPr>
              <w:t xml:space="preserve"> years of relevant and proven fulltime professional experience</w:t>
            </w:r>
            <w:r w:rsidRPr="000872A2">
              <w:rPr>
                <w:rFonts w:ascii="Arial" w:hAnsi="Arial" w:cs="Arial"/>
                <w:sz w:val="20"/>
                <w:szCs w:val="20"/>
              </w:rPr>
              <w:t xml:space="preserve">. </w:t>
            </w:r>
          </w:p>
          <w:p w:rsidR="00767414" w:rsidRPr="00E04118" w:rsidRDefault="00767414" w:rsidP="008D443D">
            <w:pPr>
              <w:pStyle w:val="yiv0720675254msonormal"/>
              <w:shd w:val="clear" w:color="auto" w:fill="FFFFFF"/>
              <w:spacing w:before="0" w:beforeAutospacing="0" w:after="120" w:afterAutospacing="0"/>
              <w:jc w:val="both"/>
              <w:rPr>
                <w:rFonts w:ascii="Arial" w:hAnsi="Arial" w:cs="Arial"/>
                <w:b/>
                <w:sz w:val="20"/>
                <w:szCs w:val="20"/>
              </w:rPr>
            </w:pPr>
            <w:r w:rsidRPr="00E04118">
              <w:rPr>
                <w:rFonts w:ascii="Arial" w:hAnsi="Arial" w:cs="Arial"/>
                <w:b/>
                <w:sz w:val="20"/>
                <w:szCs w:val="20"/>
              </w:rPr>
              <w:t>Advantageous:</w:t>
            </w:r>
          </w:p>
          <w:p w:rsidR="00767414" w:rsidRPr="000872A2" w:rsidRDefault="00767414" w:rsidP="00767414">
            <w:pPr>
              <w:pStyle w:val="yiv0720675254msonormal"/>
              <w:numPr>
                <w:ilvl w:val="0"/>
                <w:numId w:val="14"/>
              </w:numPr>
              <w:shd w:val="clear" w:color="auto" w:fill="FFFFFF"/>
              <w:spacing w:before="0" w:beforeAutospacing="0" w:after="120" w:afterAutospacing="0"/>
              <w:jc w:val="both"/>
              <w:rPr>
                <w:rFonts w:ascii="Arial" w:hAnsi="Arial" w:cs="Arial"/>
                <w:sz w:val="20"/>
                <w:szCs w:val="20"/>
              </w:rPr>
            </w:pPr>
            <w:r w:rsidRPr="006B7E5C">
              <w:rPr>
                <w:rFonts w:ascii="Arial" w:hAnsi="Arial" w:cs="Arial"/>
                <w:sz w:val="20"/>
                <w:szCs w:val="20"/>
              </w:rPr>
              <w:t>Diploma on CEPOL Strategic Planning Course for EU Police Missions, CEPOL Commanders Course on Civilian Crisis Management Aspects or an EU Civilian Crisis Management Course.</w:t>
            </w:r>
          </w:p>
        </w:tc>
      </w:tr>
      <w:tr w:rsidR="00767414" w:rsidRPr="00A1254E" w:rsidTr="008D443D">
        <w:tc>
          <w:tcPr>
            <w:tcW w:w="791" w:type="pct"/>
            <w:tcBorders>
              <w:left w:val="nil"/>
            </w:tcBorders>
            <w:shd w:val="clear" w:color="auto" w:fill="auto"/>
            <w:vAlign w:val="center"/>
          </w:tcPr>
          <w:p w:rsidR="00767414" w:rsidRPr="00A1254E" w:rsidRDefault="00767414" w:rsidP="008D443D">
            <w:pPr>
              <w:widowControl w:val="0"/>
              <w:jc w:val="center"/>
              <w:outlineLvl w:val="0"/>
              <w:rPr>
                <w:rFonts w:ascii="Arial" w:hAnsi="Arial" w:cs="Arial"/>
                <w:sz w:val="20"/>
                <w:szCs w:val="20"/>
              </w:rPr>
            </w:pPr>
            <w:r w:rsidRPr="00A1254E">
              <w:rPr>
                <w:rFonts w:ascii="Arial" w:hAnsi="Arial" w:cs="Arial"/>
                <w:sz w:val="20"/>
                <w:szCs w:val="20"/>
              </w:rPr>
              <w:t>Specification of experience</w:t>
            </w:r>
          </w:p>
          <w:p w:rsidR="00767414" w:rsidRPr="000872A2" w:rsidRDefault="00767414" w:rsidP="008D443D">
            <w:pPr>
              <w:widowControl w:val="0"/>
              <w:jc w:val="center"/>
              <w:outlineLvl w:val="0"/>
              <w:rPr>
                <w:rFonts w:ascii="Arial" w:hAnsi="Arial" w:cs="Arial"/>
                <w:sz w:val="20"/>
                <w:szCs w:val="20"/>
              </w:rPr>
            </w:pPr>
          </w:p>
        </w:tc>
        <w:tc>
          <w:tcPr>
            <w:tcW w:w="4209" w:type="pct"/>
            <w:tcBorders>
              <w:right w:val="nil"/>
            </w:tcBorders>
            <w:shd w:val="clear" w:color="auto" w:fill="auto"/>
          </w:tcPr>
          <w:p w:rsidR="00767414" w:rsidRPr="000872A2" w:rsidRDefault="00767414" w:rsidP="008D443D">
            <w:pPr>
              <w:pStyle w:val="yiv0720675254default"/>
              <w:shd w:val="clear" w:color="auto" w:fill="FFFFFF"/>
              <w:spacing w:before="0" w:beforeAutospacing="0" w:after="0" w:afterAutospacing="0"/>
              <w:jc w:val="both"/>
              <w:rPr>
                <w:rFonts w:ascii="Arial" w:hAnsi="Arial" w:cs="Arial"/>
                <w:b/>
                <w:sz w:val="20"/>
                <w:szCs w:val="20"/>
                <w:lang w:val="en-GB"/>
              </w:rPr>
            </w:pPr>
            <w:r w:rsidRPr="000872A2">
              <w:rPr>
                <w:rFonts w:ascii="Arial" w:hAnsi="Arial" w:cs="Arial"/>
                <w:b/>
                <w:sz w:val="20"/>
                <w:szCs w:val="20"/>
                <w:lang w:val="en-GB"/>
              </w:rPr>
              <w:t>Desirable:</w:t>
            </w:r>
          </w:p>
          <w:p w:rsidR="00767414" w:rsidRDefault="00767414" w:rsidP="008D443D">
            <w:pPr>
              <w:pStyle w:val="yiv0720675254default"/>
              <w:shd w:val="clear" w:color="auto" w:fill="FFFFFF"/>
              <w:spacing w:before="0" w:beforeAutospacing="0" w:after="0" w:afterAutospacing="0"/>
              <w:jc w:val="both"/>
              <w:rPr>
                <w:rFonts w:ascii="Arial" w:hAnsi="Arial" w:cs="Arial"/>
                <w:bCs/>
                <w:sz w:val="20"/>
                <w:szCs w:val="20"/>
              </w:rPr>
            </w:pPr>
          </w:p>
          <w:p w:rsidR="00767414" w:rsidRPr="000872A2" w:rsidRDefault="00767414" w:rsidP="008D443D">
            <w:pPr>
              <w:pStyle w:val="yiv0720675254default"/>
              <w:shd w:val="clear" w:color="auto" w:fill="FFFFFF"/>
              <w:spacing w:before="0" w:beforeAutospacing="0" w:after="0" w:afterAutospacing="0"/>
              <w:jc w:val="both"/>
              <w:rPr>
                <w:rFonts w:ascii="Arial" w:hAnsi="Arial" w:cs="Arial"/>
                <w:b/>
                <w:sz w:val="20"/>
                <w:szCs w:val="20"/>
              </w:rPr>
            </w:pPr>
            <w:r w:rsidRPr="000872A2">
              <w:rPr>
                <w:rFonts w:ascii="Arial" w:hAnsi="Arial" w:cs="Arial"/>
                <w:bCs/>
                <w:sz w:val="20"/>
                <w:szCs w:val="20"/>
              </w:rPr>
              <w:t xml:space="preserve">The above mentioned university degree or </w:t>
            </w:r>
            <w:r w:rsidRPr="000872A2">
              <w:rPr>
                <w:rFonts w:ascii="Arial" w:hAnsi="Arial" w:cs="Arial"/>
                <w:sz w:val="20"/>
                <w:szCs w:val="20"/>
              </w:rPr>
              <w:t xml:space="preserve">equivalent police education </w:t>
            </w:r>
            <w:r>
              <w:rPr>
                <w:rFonts w:ascii="Arial" w:hAnsi="Arial" w:cs="Arial"/>
                <w:sz w:val="20"/>
                <w:szCs w:val="20"/>
              </w:rPr>
              <w:t xml:space="preserve">is preferred to </w:t>
            </w:r>
            <w:r w:rsidRPr="000872A2">
              <w:rPr>
                <w:rFonts w:ascii="Arial" w:hAnsi="Arial" w:cs="Arial"/>
                <w:bCs/>
                <w:sz w:val="20"/>
                <w:szCs w:val="20"/>
              </w:rPr>
              <w:t xml:space="preserve"> be in at least one of the following fields of expertise: </w:t>
            </w:r>
            <w:r w:rsidRPr="000872A2">
              <w:rPr>
                <w:rFonts w:ascii="Arial" w:hAnsi="Arial" w:cs="Arial"/>
                <w:color w:val="000000"/>
                <w:sz w:val="20"/>
                <w:szCs w:val="20"/>
                <w:lang w:val="en-GB" w:eastAsia="en-GB"/>
              </w:rPr>
              <w:t>Management, Financial Sciences and Administration, Law E</w:t>
            </w:r>
            <w:r>
              <w:rPr>
                <w:rFonts w:ascii="Arial" w:hAnsi="Arial" w:cs="Arial"/>
                <w:color w:val="000000"/>
                <w:sz w:val="20"/>
                <w:szCs w:val="20"/>
                <w:lang w:val="en-GB" w:eastAsia="en-GB"/>
              </w:rPr>
              <w:t xml:space="preserve">nforcement </w:t>
            </w:r>
            <w:r>
              <w:rPr>
                <w:rFonts w:ascii="Arial" w:hAnsi="Arial" w:cs="Arial"/>
                <w:color w:val="222222"/>
                <w:sz w:val="20"/>
                <w:szCs w:val="20"/>
                <w:lang w:val="en"/>
              </w:rPr>
              <w:t>or other area of specialis</w:t>
            </w:r>
            <w:r w:rsidRPr="000872A2">
              <w:rPr>
                <w:rFonts w:ascii="Arial" w:hAnsi="Arial" w:cs="Arial"/>
                <w:color w:val="222222"/>
                <w:sz w:val="20"/>
                <w:szCs w:val="20"/>
                <w:lang w:val="en"/>
              </w:rPr>
              <w:t>ation recognized in their respective areas of assistance.</w:t>
            </w:r>
          </w:p>
          <w:p w:rsidR="00767414" w:rsidRPr="000872A2" w:rsidRDefault="00767414" w:rsidP="008D443D">
            <w:pPr>
              <w:pStyle w:val="yiv0720675254default"/>
              <w:shd w:val="clear" w:color="auto" w:fill="FFFFFF"/>
              <w:spacing w:before="0" w:beforeAutospacing="0" w:after="0" w:afterAutospacing="0"/>
              <w:jc w:val="both"/>
              <w:rPr>
                <w:rFonts w:ascii="Arial" w:hAnsi="Arial" w:cs="Arial"/>
                <w:b/>
                <w:sz w:val="20"/>
                <w:szCs w:val="20"/>
              </w:rPr>
            </w:pPr>
          </w:p>
          <w:p w:rsidR="00767414" w:rsidRPr="000872A2" w:rsidRDefault="00767414" w:rsidP="008D443D">
            <w:pPr>
              <w:pStyle w:val="yiv0720675254default"/>
              <w:shd w:val="clear" w:color="auto" w:fill="FFFFFF"/>
              <w:spacing w:before="0" w:beforeAutospacing="0" w:after="0" w:afterAutospacing="0"/>
              <w:jc w:val="both"/>
              <w:rPr>
                <w:rFonts w:ascii="Arial" w:hAnsi="Arial" w:cs="Arial"/>
                <w:color w:val="000000"/>
                <w:sz w:val="20"/>
                <w:szCs w:val="20"/>
                <w:lang w:val="en-GB" w:eastAsia="en-GB"/>
              </w:rPr>
            </w:pPr>
            <w:r w:rsidRPr="000872A2">
              <w:rPr>
                <w:rFonts w:ascii="Arial" w:hAnsi="Arial" w:cs="Arial"/>
                <w:b/>
                <w:sz w:val="20"/>
                <w:szCs w:val="20"/>
              </w:rPr>
              <w:t>General professional experience:</w:t>
            </w:r>
            <w:r w:rsidRPr="000872A2">
              <w:rPr>
                <w:rFonts w:ascii="Arial" w:hAnsi="Arial" w:cs="Arial"/>
                <w:sz w:val="20"/>
                <w:szCs w:val="20"/>
              </w:rPr>
              <w:t xml:space="preserve">  Experience in home country working as a senior police officer or senior civil servant</w:t>
            </w:r>
            <w:r w:rsidRPr="000872A2">
              <w:rPr>
                <w:rFonts w:ascii="Arial" w:hAnsi="Arial" w:cs="Arial"/>
                <w:color w:val="FF0000"/>
                <w:sz w:val="20"/>
                <w:szCs w:val="20"/>
              </w:rPr>
              <w:t xml:space="preserve"> </w:t>
            </w:r>
            <w:r w:rsidRPr="000872A2">
              <w:rPr>
                <w:rFonts w:ascii="Arial" w:hAnsi="Arial" w:cs="Arial"/>
                <w:sz w:val="20"/>
                <w:szCs w:val="20"/>
              </w:rPr>
              <w:t>having worked on developing strategies in a Member State and/or in a developmental, transitional or post-conflict situation</w:t>
            </w:r>
            <w:r>
              <w:rPr>
                <w:rFonts w:ascii="Arial" w:hAnsi="Arial" w:cs="Arial"/>
                <w:sz w:val="20"/>
                <w:szCs w:val="20"/>
              </w:rPr>
              <w:t xml:space="preserve"> is an advantage.</w:t>
            </w:r>
            <w:r w:rsidRPr="000872A2">
              <w:rPr>
                <w:rFonts w:ascii="Arial" w:hAnsi="Arial" w:cs="Arial"/>
                <w:sz w:val="20"/>
                <w:szCs w:val="20"/>
              </w:rPr>
              <w:t xml:space="preserve"> </w:t>
            </w:r>
          </w:p>
          <w:p w:rsidR="00767414" w:rsidRDefault="00767414" w:rsidP="008D443D">
            <w:pPr>
              <w:pStyle w:val="yiv0720675254default"/>
              <w:shd w:val="clear" w:color="auto" w:fill="FFFFFF"/>
              <w:spacing w:before="0" w:beforeAutospacing="0" w:after="0" w:afterAutospacing="0"/>
              <w:jc w:val="both"/>
              <w:rPr>
                <w:rFonts w:ascii="Arial" w:hAnsi="Arial" w:cs="Arial"/>
                <w:b/>
                <w:color w:val="000000"/>
                <w:sz w:val="20"/>
                <w:szCs w:val="20"/>
                <w:lang w:val="en-GB" w:eastAsia="en-GB"/>
              </w:rPr>
            </w:pPr>
          </w:p>
          <w:p w:rsidR="00767414" w:rsidRDefault="00767414" w:rsidP="008D443D">
            <w:pPr>
              <w:pStyle w:val="yiv0720675254default"/>
              <w:shd w:val="clear" w:color="auto" w:fill="FFFFFF"/>
              <w:spacing w:before="0" w:beforeAutospacing="0" w:after="0" w:afterAutospacing="0"/>
              <w:jc w:val="both"/>
              <w:rPr>
                <w:rFonts w:ascii="Arial" w:hAnsi="Arial" w:cs="Arial"/>
                <w:b/>
                <w:sz w:val="20"/>
                <w:szCs w:val="20"/>
                <w:lang w:val="en-GB" w:eastAsia="en-GB"/>
              </w:rPr>
            </w:pPr>
            <w:r>
              <w:rPr>
                <w:rFonts w:ascii="Arial" w:hAnsi="Arial" w:cs="Arial"/>
                <w:b/>
                <w:sz w:val="20"/>
                <w:szCs w:val="20"/>
                <w:lang w:val="en-GB" w:eastAsia="en-GB"/>
              </w:rPr>
              <w:t>The followings are also considered as a distinct advantage:</w:t>
            </w:r>
          </w:p>
          <w:p w:rsidR="00767414" w:rsidRDefault="00767414" w:rsidP="008D443D">
            <w:pPr>
              <w:pStyle w:val="yiv0720675254default"/>
              <w:shd w:val="clear" w:color="auto" w:fill="FFFFFF"/>
              <w:spacing w:before="0" w:beforeAutospacing="0" w:after="0" w:afterAutospacing="0"/>
              <w:jc w:val="both"/>
              <w:rPr>
                <w:rFonts w:ascii="Arial" w:hAnsi="Arial" w:cs="Arial"/>
                <w:b/>
                <w:color w:val="000000"/>
                <w:sz w:val="20"/>
                <w:szCs w:val="20"/>
                <w:lang w:val="en-GB" w:eastAsia="en-GB"/>
              </w:rPr>
            </w:pPr>
          </w:p>
          <w:p w:rsidR="00767414" w:rsidRPr="000872A2" w:rsidRDefault="00767414" w:rsidP="008D443D">
            <w:pPr>
              <w:pStyle w:val="yiv0720675254default"/>
              <w:numPr>
                <w:ilvl w:val="0"/>
                <w:numId w:val="9"/>
              </w:numPr>
              <w:shd w:val="clear" w:color="auto" w:fill="FFFFFF"/>
              <w:spacing w:before="0" w:beforeAutospacing="0" w:after="0" w:afterAutospacing="0"/>
              <w:jc w:val="both"/>
              <w:rPr>
                <w:rFonts w:ascii="Arial" w:hAnsi="Arial" w:cs="Arial"/>
                <w:sz w:val="20"/>
                <w:szCs w:val="20"/>
                <w:lang w:val="en-GB" w:eastAsia="en-GB"/>
              </w:rPr>
            </w:pPr>
            <w:r w:rsidRPr="000872A2">
              <w:rPr>
                <w:rFonts w:ascii="Arial" w:hAnsi="Arial" w:cs="Arial"/>
                <w:sz w:val="20"/>
                <w:szCs w:val="20"/>
                <w:lang w:val="en-GB" w:eastAsia="en-GB"/>
              </w:rPr>
              <w:t>Proven experience of Police Training and Development, both with regards to training but also administrative and financial policy development.</w:t>
            </w:r>
          </w:p>
          <w:p w:rsidR="00767414" w:rsidRPr="000872A2" w:rsidRDefault="00767414" w:rsidP="008D443D">
            <w:pPr>
              <w:pStyle w:val="yiv0720675254default"/>
              <w:numPr>
                <w:ilvl w:val="0"/>
                <w:numId w:val="9"/>
              </w:numPr>
              <w:shd w:val="clear" w:color="auto" w:fill="FFFFFF"/>
              <w:spacing w:before="0" w:beforeAutospacing="0" w:after="0" w:afterAutospacing="0"/>
              <w:jc w:val="both"/>
              <w:rPr>
                <w:rFonts w:ascii="Arial" w:hAnsi="Arial" w:cs="Arial"/>
                <w:b/>
                <w:sz w:val="20"/>
                <w:szCs w:val="20"/>
                <w:lang w:val="en-GB" w:eastAsia="en-GB"/>
              </w:rPr>
            </w:pPr>
            <w:r w:rsidRPr="000872A2">
              <w:rPr>
                <w:rFonts w:ascii="Arial" w:hAnsi="Arial" w:cs="Arial"/>
                <w:sz w:val="20"/>
                <w:szCs w:val="20"/>
                <w:lang w:val="en-GB" w:eastAsia="en-GB"/>
              </w:rPr>
              <w:t>Excellent interpersonal skills and ability to work in multinational teams;</w:t>
            </w:r>
          </w:p>
          <w:p w:rsidR="00767414" w:rsidRPr="000872A2" w:rsidRDefault="00767414" w:rsidP="008D443D">
            <w:pPr>
              <w:pStyle w:val="yiv0720675254default"/>
              <w:numPr>
                <w:ilvl w:val="0"/>
                <w:numId w:val="9"/>
              </w:numPr>
              <w:shd w:val="clear" w:color="auto" w:fill="FFFFFF"/>
              <w:spacing w:before="0" w:beforeAutospacing="0" w:after="0" w:afterAutospacing="0"/>
              <w:jc w:val="both"/>
              <w:rPr>
                <w:rFonts w:ascii="Arial" w:hAnsi="Arial" w:cs="Arial"/>
                <w:b/>
                <w:sz w:val="20"/>
                <w:szCs w:val="20"/>
                <w:lang w:val="en-GB"/>
              </w:rPr>
            </w:pPr>
            <w:r w:rsidRPr="000872A2">
              <w:rPr>
                <w:rFonts w:ascii="Arial" w:hAnsi="Arial" w:cs="Arial"/>
                <w:sz w:val="20"/>
                <w:szCs w:val="20"/>
                <w:lang w:val="en-GB" w:eastAsia="en-GB"/>
              </w:rPr>
              <w:t>Full working knowledge of English and excellent drafting skills (the ability to draft and edit reports).</w:t>
            </w:r>
          </w:p>
          <w:p w:rsidR="00767414" w:rsidRPr="000872A2" w:rsidRDefault="00767414" w:rsidP="008D443D">
            <w:pPr>
              <w:pStyle w:val="yiv0720675254default"/>
              <w:numPr>
                <w:ilvl w:val="0"/>
                <w:numId w:val="9"/>
              </w:numPr>
              <w:shd w:val="clear" w:color="auto" w:fill="FFFFFF"/>
              <w:spacing w:before="0" w:beforeAutospacing="0" w:after="0" w:afterAutospacing="0"/>
              <w:jc w:val="both"/>
              <w:rPr>
                <w:rFonts w:ascii="Arial" w:hAnsi="Arial" w:cs="Arial"/>
                <w:b/>
                <w:sz w:val="20"/>
                <w:szCs w:val="20"/>
                <w:lang w:val="en-GB"/>
              </w:rPr>
            </w:pPr>
            <w:r w:rsidRPr="000872A2">
              <w:rPr>
                <w:rFonts w:ascii="Arial" w:hAnsi="Arial" w:cs="Arial"/>
                <w:color w:val="000000"/>
                <w:sz w:val="20"/>
                <w:szCs w:val="20"/>
                <w:lang w:val="en-GB" w:eastAsia="en-GB"/>
              </w:rPr>
              <w:t xml:space="preserve">Ability to provide with a regular assessment of capacities, ability to identify gaps and assess progress in the relevant domains </w:t>
            </w:r>
            <w:r w:rsidRPr="000872A2">
              <w:rPr>
                <w:rFonts w:ascii="Arial" w:hAnsi="Arial" w:cs="Arial"/>
                <w:color w:val="222222"/>
                <w:sz w:val="20"/>
                <w:szCs w:val="20"/>
                <w:lang w:val="en"/>
              </w:rPr>
              <w:t xml:space="preserve"> of activities related to their area of specialization</w:t>
            </w:r>
            <w:r w:rsidRPr="000872A2">
              <w:rPr>
                <w:rFonts w:ascii="Arial" w:hAnsi="Arial" w:cs="Arial"/>
                <w:color w:val="000000"/>
                <w:sz w:val="20"/>
                <w:szCs w:val="20"/>
                <w:lang w:val="en-GB" w:eastAsia="en-GB"/>
              </w:rPr>
              <w:t xml:space="preserve"> (Ministry of Interior)</w:t>
            </w:r>
          </w:p>
          <w:p w:rsidR="00767414" w:rsidRPr="0036692D" w:rsidRDefault="00767414" w:rsidP="008D443D">
            <w:pPr>
              <w:pStyle w:val="yiv0720675254default"/>
              <w:numPr>
                <w:ilvl w:val="0"/>
                <w:numId w:val="9"/>
              </w:numPr>
              <w:shd w:val="clear" w:color="auto" w:fill="FFFFFF"/>
              <w:spacing w:before="0" w:beforeAutospacing="0" w:after="0" w:afterAutospacing="0"/>
              <w:jc w:val="both"/>
              <w:rPr>
                <w:rFonts w:ascii="Arial" w:hAnsi="Arial" w:cs="Arial"/>
                <w:b/>
                <w:sz w:val="20"/>
                <w:szCs w:val="20"/>
                <w:lang w:val="en-GB" w:eastAsia="en-GB"/>
              </w:rPr>
            </w:pPr>
            <w:r w:rsidRPr="000872A2">
              <w:rPr>
                <w:rFonts w:ascii="Arial" w:hAnsi="Arial" w:cs="Arial"/>
                <w:color w:val="000000"/>
                <w:sz w:val="20"/>
                <w:szCs w:val="20"/>
                <w:lang w:val="en-GB" w:eastAsia="en-GB"/>
              </w:rPr>
              <w:t>Strong knowledge of professional standards in Ministry of Interior/Home Office Departments</w:t>
            </w:r>
            <w:r>
              <w:rPr>
                <w:rFonts w:ascii="Arial" w:hAnsi="Arial" w:cs="Arial"/>
                <w:color w:val="000000"/>
                <w:sz w:val="20"/>
                <w:szCs w:val="20"/>
                <w:lang w:val="en-GB" w:eastAsia="en-GB"/>
              </w:rPr>
              <w:t>, k</w:t>
            </w:r>
            <w:r w:rsidRPr="000872A2">
              <w:rPr>
                <w:rFonts w:ascii="Arial" w:hAnsi="Arial" w:cs="Arial"/>
                <w:color w:val="000000"/>
                <w:sz w:val="20"/>
                <w:szCs w:val="20"/>
                <w:lang w:val="en-GB" w:eastAsia="en-GB"/>
              </w:rPr>
              <w:t>nowledge and understanding of the relationship between standards</w:t>
            </w:r>
            <w:r>
              <w:rPr>
                <w:rFonts w:ascii="Arial" w:hAnsi="Arial" w:cs="Arial"/>
                <w:color w:val="000000"/>
                <w:sz w:val="20"/>
                <w:szCs w:val="20"/>
                <w:lang w:val="en-GB" w:eastAsia="en-GB"/>
              </w:rPr>
              <w:t>,</w:t>
            </w:r>
          </w:p>
          <w:p w:rsidR="00767414" w:rsidRPr="000872A2" w:rsidRDefault="00767414" w:rsidP="00767414">
            <w:pPr>
              <w:pStyle w:val="yiv0720675254default"/>
              <w:numPr>
                <w:ilvl w:val="0"/>
                <w:numId w:val="16"/>
              </w:numPr>
              <w:shd w:val="clear" w:color="auto" w:fill="FFFFFF"/>
              <w:spacing w:before="0" w:beforeAutospacing="0" w:after="0" w:afterAutospacing="0"/>
              <w:jc w:val="both"/>
              <w:rPr>
                <w:rFonts w:ascii="Arial" w:hAnsi="Arial" w:cs="Arial"/>
                <w:b/>
                <w:sz w:val="20"/>
                <w:szCs w:val="20"/>
                <w:lang w:val="en-GB" w:eastAsia="en-GB"/>
              </w:rPr>
            </w:pPr>
            <w:r w:rsidRPr="000872A2">
              <w:rPr>
                <w:rFonts w:ascii="Arial" w:hAnsi="Arial" w:cs="Arial"/>
                <w:sz w:val="20"/>
                <w:szCs w:val="20"/>
              </w:rPr>
              <w:t>International experience, particularly in crisis areas or post-conflict setting, with multi-national and/or international organizations is an advantage</w:t>
            </w:r>
          </w:p>
          <w:p w:rsidR="00767414" w:rsidRPr="000872A2" w:rsidRDefault="00767414" w:rsidP="00767414">
            <w:pPr>
              <w:pStyle w:val="yiv0720675254default"/>
              <w:numPr>
                <w:ilvl w:val="0"/>
                <w:numId w:val="16"/>
              </w:numPr>
              <w:shd w:val="clear" w:color="auto" w:fill="FFFFFF"/>
              <w:spacing w:before="0" w:beforeAutospacing="0" w:after="0" w:afterAutospacing="0"/>
              <w:jc w:val="both"/>
              <w:rPr>
                <w:rFonts w:ascii="Arial" w:hAnsi="Arial" w:cs="Arial"/>
                <w:b/>
                <w:sz w:val="20"/>
                <w:szCs w:val="20"/>
                <w:lang w:val="en-GB" w:eastAsia="en-GB"/>
              </w:rPr>
            </w:pPr>
            <w:r w:rsidRPr="000872A2">
              <w:rPr>
                <w:rFonts w:ascii="Arial" w:hAnsi="Arial" w:cs="Arial"/>
                <w:color w:val="000000"/>
                <w:sz w:val="20"/>
                <w:szCs w:val="20"/>
                <w:lang w:val="en-GB" w:eastAsia="en-GB"/>
              </w:rPr>
              <w:t>Experience in advising and mentoring;</w:t>
            </w:r>
          </w:p>
          <w:p w:rsidR="00767414" w:rsidRPr="000872A2" w:rsidRDefault="00767414" w:rsidP="008D443D">
            <w:pPr>
              <w:pStyle w:val="yiv0720675254default"/>
              <w:numPr>
                <w:ilvl w:val="0"/>
                <w:numId w:val="9"/>
              </w:numPr>
              <w:shd w:val="clear" w:color="auto" w:fill="FFFFFF"/>
              <w:spacing w:before="0" w:beforeAutospacing="0" w:after="0" w:afterAutospacing="0"/>
              <w:jc w:val="both"/>
              <w:rPr>
                <w:rFonts w:ascii="Arial" w:hAnsi="Arial" w:cs="Arial"/>
                <w:b/>
                <w:sz w:val="20"/>
                <w:szCs w:val="20"/>
                <w:lang w:val="en-GB" w:eastAsia="en-GB"/>
              </w:rPr>
            </w:pPr>
            <w:r w:rsidRPr="000872A2">
              <w:rPr>
                <w:rFonts w:ascii="Arial" w:hAnsi="Arial" w:cs="Arial"/>
                <w:color w:val="000000"/>
                <w:sz w:val="20"/>
                <w:szCs w:val="20"/>
                <w:lang w:val="en-GB" w:eastAsia="en-GB"/>
              </w:rPr>
              <w:t>Experience in Police Administration;</w:t>
            </w:r>
          </w:p>
          <w:p w:rsidR="00767414" w:rsidRPr="000872A2" w:rsidRDefault="00767414" w:rsidP="008D443D">
            <w:pPr>
              <w:pStyle w:val="yiv0720675254default"/>
              <w:numPr>
                <w:ilvl w:val="0"/>
                <w:numId w:val="9"/>
              </w:numPr>
              <w:shd w:val="clear" w:color="auto" w:fill="FFFFFF"/>
              <w:spacing w:before="0" w:beforeAutospacing="0" w:after="0" w:afterAutospacing="0"/>
              <w:jc w:val="both"/>
              <w:rPr>
                <w:rFonts w:ascii="Arial" w:hAnsi="Arial" w:cs="Arial"/>
                <w:b/>
                <w:strike/>
                <w:sz w:val="20"/>
                <w:szCs w:val="20"/>
                <w:u w:val="single"/>
                <w:lang w:val="en-GB" w:eastAsia="en-GB"/>
              </w:rPr>
            </w:pPr>
            <w:r w:rsidRPr="008D5931">
              <w:rPr>
                <w:rFonts w:ascii="Arial" w:hAnsi="Arial" w:cs="Arial"/>
                <w:sz w:val="20"/>
                <w:szCs w:val="20"/>
                <w:lang w:val="en-GB" w:eastAsia="en-GB"/>
              </w:rPr>
              <w:t>Good knowledge and experience of Gender, Human Rights, Anti-Corruption and Police Accountability standards;</w:t>
            </w:r>
          </w:p>
          <w:p w:rsidR="00767414" w:rsidRPr="000872A2" w:rsidRDefault="00767414" w:rsidP="008D443D">
            <w:pPr>
              <w:pStyle w:val="yiv0720675254default"/>
              <w:numPr>
                <w:ilvl w:val="0"/>
                <w:numId w:val="9"/>
              </w:numPr>
              <w:shd w:val="clear" w:color="auto" w:fill="FFFFFF"/>
              <w:spacing w:before="0" w:beforeAutospacing="0" w:after="0" w:afterAutospacing="0"/>
              <w:jc w:val="both"/>
              <w:rPr>
                <w:rFonts w:ascii="Arial" w:hAnsi="Arial" w:cs="Arial"/>
                <w:sz w:val="20"/>
                <w:szCs w:val="20"/>
                <w:lang w:val="en-GB" w:eastAsia="en-GB"/>
              </w:rPr>
            </w:pPr>
            <w:r w:rsidRPr="000872A2">
              <w:rPr>
                <w:rFonts w:ascii="Arial" w:hAnsi="Arial" w:cs="Arial"/>
                <w:sz w:val="20"/>
                <w:szCs w:val="20"/>
                <w:lang w:val="en-GB" w:eastAsia="en-GB"/>
              </w:rPr>
              <w:t xml:space="preserve">Local experience or good knowledge of Afghanistan: strong familiarity with the political, historical and cultural context of Afghanistan, </w:t>
            </w:r>
            <w:r w:rsidRPr="000872A2">
              <w:rPr>
                <w:rFonts w:ascii="Arial" w:hAnsi="Arial" w:cs="Arial"/>
                <w:color w:val="FF0000"/>
                <w:sz w:val="20"/>
                <w:szCs w:val="20"/>
                <w:lang w:val="en-GB" w:eastAsia="en-GB"/>
              </w:rPr>
              <w:t xml:space="preserve"> </w:t>
            </w:r>
            <w:r w:rsidRPr="000872A2">
              <w:rPr>
                <w:rFonts w:ascii="Arial" w:hAnsi="Arial" w:cs="Arial"/>
                <w:sz w:val="20"/>
                <w:szCs w:val="20"/>
                <w:lang w:val="en-GB" w:eastAsia="en-GB"/>
              </w:rPr>
              <w:t xml:space="preserve">subject matter expertise in domestic and regional Afghan political dynamics; government of Afghanistan Governance structures at national and sub-national level. </w:t>
            </w:r>
          </w:p>
          <w:p w:rsidR="00767414" w:rsidRPr="000872A2" w:rsidRDefault="00767414" w:rsidP="008D443D">
            <w:pPr>
              <w:pStyle w:val="yiv0720675254default"/>
              <w:numPr>
                <w:ilvl w:val="0"/>
                <w:numId w:val="9"/>
              </w:numPr>
              <w:shd w:val="clear" w:color="auto" w:fill="FFFFFF"/>
              <w:spacing w:before="0" w:beforeAutospacing="0" w:after="0" w:afterAutospacing="0"/>
              <w:jc w:val="both"/>
              <w:rPr>
                <w:rFonts w:ascii="Arial" w:hAnsi="Arial" w:cs="Arial"/>
                <w:sz w:val="20"/>
                <w:szCs w:val="20"/>
                <w:lang w:val="en-GB" w:eastAsia="en-GB"/>
              </w:rPr>
            </w:pPr>
            <w:r w:rsidRPr="000872A2">
              <w:rPr>
                <w:rFonts w:ascii="Arial" w:hAnsi="Arial" w:cs="Arial"/>
                <w:color w:val="000000"/>
                <w:sz w:val="20"/>
                <w:szCs w:val="20"/>
                <w:lang w:val="en-GB" w:eastAsia="en-GB"/>
              </w:rPr>
              <w:t>Knowledge of the EU Institutions, related to the Common Security and Defence Policy and the EU Development Cooperation instrument;</w:t>
            </w:r>
          </w:p>
          <w:p w:rsidR="00767414" w:rsidRPr="000872A2" w:rsidRDefault="00767414" w:rsidP="008D443D">
            <w:pPr>
              <w:pStyle w:val="yiv0720675254default"/>
              <w:numPr>
                <w:ilvl w:val="0"/>
                <w:numId w:val="9"/>
              </w:numPr>
              <w:shd w:val="clear" w:color="auto" w:fill="FFFFFF"/>
              <w:spacing w:before="0" w:beforeAutospacing="0" w:after="0" w:afterAutospacing="0"/>
              <w:jc w:val="both"/>
              <w:rPr>
                <w:rFonts w:ascii="Arial" w:hAnsi="Arial" w:cs="Arial"/>
                <w:sz w:val="20"/>
                <w:szCs w:val="20"/>
                <w:lang w:val="en-GB" w:eastAsia="en-GB"/>
              </w:rPr>
            </w:pPr>
            <w:r w:rsidRPr="000872A2">
              <w:rPr>
                <w:rFonts w:ascii="Arial" w:hAnsi="Arial" w:cs="Arial"/>
                <w:color w:val="000000"/>
                <w:sz w:val="20"/>
                <w:szCs w:val="20"/>
                <w:lang w:val="en-GB" w:eastAsia="en-GB"/>
              </w:rPr>
              <w:t xml:space="preserve">Highly resilient under physical and mental pressure; </w:t>
            </w:r>
          </w:p>
          <w:p w:rsidR="00767414" w:rsidRPr="000872A2" w:rsidRDefault="00767414" w:rsidP="008D443D">
            <w:pPr>
              <w:pStyle w:val="yiv0720675254default"/>
              <w:numPr>
                <w:ilvl w:val="0"/>
                <w:numId w:val="9"/>
              </w:numPr>
              <w:shd w:val="clear" w:color="auto" w:fill="FFFFFF"/>
              <w:spacing w:before="0" w:beforeAutospacing="0" w:after="0" w:afterAutospacing="0"/>
              <w:jc w:val="both"/>
              <w:rPr>
                <w:rFonts w:ascii="Arial" w:hAnsi="Arial" w:cs="Arial"/>
                <w:sz w:val="20"/>
                <w:szCs w:val="20"/>
                <w:lang w:val="en-GB" w:eastAsia="en-GB"/>
              </w:rPr>
            </w:pPr>
            <w:r w:rsidRPr="000872A2">
              <w:rPr>
                <w:rFonts w:ascii="Arial" w:hAnsi="Arial" w:cs="Arial"/>
                <w:sz w:val="20"/>
                <w:szCs w:val="20"/>
                <w:lang w:val="en-GB" w:eastAsia="en-GB"/>
              </w:rPr>
              <w:t xml:space="preserve">Strong experience (more than </w:t>
            </w:r>
            <w:r>
              <w:rPr>
                <w:rFonts w:ascii="Arial" w:hAnsi="Arial" w:cs="Arial"/>
                <w:sz w:val="20"/>
                <w:szCs w:val="20"/>
                <w:lang w:val="en-GB" w:eastAsia="en-GB"/>
              </w:rPr>
              <w:t>10</w:t>
            </w:r>
            <w:r w:rsidRPr="000872A2">
              <w:rPr>
                <w:rFonts w:ascii="Arial" w:hAnsi="Arial" w:cs="Arial"/>
                <w:sz w:val="20"/>
                <w:szCs w:val="20"/>
                <w:lang w:val="en-GB" w:eastAsia="en-GB"/>
              </w:rPr>
              <w:t xml:space="preserve"> years of relevant proven full-time experience) in the Reform of Security Sector, preferably in post-conflict context, with a strong preference for candidates having worked in similar positions with documented successful results. </w:t>
            </w:r>
          </w:p>
          <w:p w:rsidR="00767414" w:rsidRPr="000872A2" w:rsidRDefault="00767414" w:rsidP="008D443D">
            <w:pPr>
              <w:pStyle w:val="default"/>
              <w:numPr>
                <w:ilvl w:val="0"/>
                <w:numId w:val="9"/>
              </w:numPr>
              <w:rPr>
                <w:b/>
                <w:sz w:val="20"/>
                <w:szCs w:val="20"/>
              </w:rPr>
            </w:pPr>
            <w:r w:rsidRPr="000872A2">
              <w:rPr>
                <w:sz w:val="20"/>
                <w:szCs w:val="20"/>
              </w:rPr>
              <w:t>Knowledge of Dari or Pashto is an asset.</w:t>
            </w:r>
          </w:p>
        </w:tc>
      </w:tr>
    </w:tbl>
    <w:p w:rsidR="00C14973" w:rsidRDefault="00C14973" w:rsidP="003E2C18"/>
    <w:p w:rsidR="00D23FEC" w:rsidRDefault="00D23FEC" w:rsidP="003E2C18"/>
    <w:p w:rsidR="0056489F" w:rsidRDefault="0056489F" w:rsidP="003E2C18"/>
    <w:tbl>
      <w:tblPr>
        <w:tblpPr w:leftFromText="141" w:rightFromText="141" w:vertAnchor="text" w:horzAnchor="page" w:tblpX="1242" w:tblpY="1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6"/>
        <w:gridCol w:w="7962"/>
      </w:tblGrid>
      <w:tr w:rsidR="00767414" w:rsidRPr="007E5A10" w:rsidTr="008D443D">
        <w:tc>
          <w:tcPr>
            <w:tcW w:w="791" w:type="pct"/>
            <w:tcBorders>
              <w:left w:val="nil"/>
              <w:bottom w:val="single" w:sz="4" w:space="0" w:color="auto"/>
            </w:tcBorders>
            <w:shd w:val="clear" w:color="auto" w:fill="E6E6E6"/>
            <w:vAlign w:val="center"/>
          </w:tcPr>
          <w:p w:rsidR="00767414" w:rsidRPr="0086523D" w:rsidRDefault="00767414" w:rsidP="008D443D">
            <w:pPr>
              <w:widowControl w:val="0"/>
              <w:jc w:val="center"/>
              <w:outlineLvl w:val="0"/>
              <w:rPr>
                <w:rFonts w:ascii="Arial" w:hAnsi="Arial" w:cs="Arial"/>
                <w:sz w:val="20"/>
                <w:szCs w:val="20"/>
              </w:rPr>
            </w:pPr>
            <w:r w:rsidRPr="0086523D">
              <w:rPr>
                <w:rFonts w:ascii="Arial" w:hAnsi="Arial" w:cs="Arial"/>
                <w:sz w:val="20"/>
                <w:szCs w:val="20"/>
              </w:rPr>
              <w:t>Job Title</w:t>
            </w:r>
            <w:r>
              <w:rPr>
                <w:rFonts w:ascii="Arial" w:hAnsi="Arial" w:cs="Arial"/>
                <w:sz w:val="20"/>
                <w:szCs w:val="20"/>
              </w:rPr>
              <w:t xml:space="preserve"> / Code </w:t>
            </w:r>
          </w:p>
        </w:tc>
        <w:tc>
          <w:tcPr>
            <w:tcW w:w="4209" w:type="pct"/>
            <w:tcBorders>
              <w:bottom w:val="single" w:sz="4" w:space="0" w:color="auto"/>
              <w:right w:val="nil"/>
            </w:tcBorders>
            <w:shd w:val="clear" w:color="auto" w:fill="E6E6E6"/>
          </w:tcPr>
          <w:p w:rsidR="00767414" w:rsidRPr="0086523D" w:rsidRDefault="00767414" w:rsidP="008D443D">
            <w:pPr>
              <w:widowControl w:val="0"/>
              <w:outlineLvl w:val="0"/>
              <w:rPr>
                <w:rFonts w:ascii="Arial" w:hAnsi="Arial" w:cs="Arial"/>
                <w:b/>
                <w:sz w:val="20"/>
                <w:szCs w:val="20"/>
              </w:rPr>
            </w:pPr>
            <w:r w:rsidRPr="0086523D">
              <w:rPr>
                <w:rFonts w:ascii="Arial" w:hAnsi="Arial" w:cs="Arial"/>
                <w:b/>
                <w:sz w:val="20"/>
                <w:szCs w:val="20"/>
              </w:rPr>
              <w:t>Advisor to the Afghan Ministry of Interior (Deputy Minister Security)</w:t>
            </w:r>
            <w:r>
              <w:rPr>
                <w:rFonts w:ascii="Arial" w:hAnsi="Arial" w:cs="Arial"/>
                <w:b/>
                <w:sz w:val="20"/>
                <w:szCs w:val="20"/>
              </w:rPr>
              <w:t xml:space="preserve"> </w:t>
            </w:r>
            <w:r w:rsidRPr="0086523D">
              <w:rPr>
                <w:rFonts w:ascii="Arial" w:hAnsi="Arial" w:cs="Arial"/>
                <w:b/>
                <w:sz w:val="20"/>
                <w:szCs w:val="20"/>
              </w:rPr>
              <w:t xml:space="preserve">– </w:t>
            </w:r>
            <w:r>
              <w:rPr>
                <w:rFonts w:ascii="Arial" w:hAnsi="Arial" w:cs="Arial"/>
                <w:b/>
                <w:sz w:val="20"/>
                <w:szCs w:val="20"/>
              </w:rPr>
              <w:t xml:space="preserve">Strategic Planning Aspects </w:t>
            </w:r>
            <w:r w:rsidRPr="0086523D">
              <w:rPr>
                <w:rFonts w:ascii="Arial" w:hAnsi="Arial" w:cs="Arial"/>
                <w:b/>
                <w:sz w:val="20"/>
                <w:szCs w:val="20"/>
              </w:rPr>
              <w:t>(</w:t>
            </w:r>
            <w:r>
              <w:rPr>
                <w:rFonts w:ascii="Arial" w:hAnsi="Arial" w:cs="Arial"/>
                <w:b/>
                <w:sz w:val="20"/>
                <w:szCs w:val="20"/>
              </w:rPr>
              <w:t>1</w:t>
            </w:r>
            <w:r w:rsidRPr="0086523D">
              <w:rPr>
                <w:rFonts w:ascii="Arial" w:hAnsi="Arial" w:cs="Arial"/>
                <w:b/>
                <w:sz w:val="20"/>
                <w:szCs w:val="20"/>
              </w:rPr>
              <w:t xml:space="preserve"> post</w:t>
            </w:r>
            <w:r>
              <w:rPr>
                <w:rFonts w:ascii="Arial" w:hAnsi="Arial" w:cs="Arial"/>
                <w:b/>
                <w:sz w:val="20"/>
                <w:szCs w:val="20"/>
              </w:rPr>
              <w:t>)</w:t>
            </w:r>
            <w:r w:rsidRPr="0086523D">
              <w:rPr>
                <w:rFonts w:ascii="Arial" w:hAnsi="Arial" w:cs="Arial"/>
                <w:b/>
                <w:sz w:val="20"/>
                <w:szCs w:val="20"/>
              </w:rPr>
              <w:t xml:space="preserve"> </w:t>
            </w:r>
            <w:r>
              <w:rPr>
                <w:rFonts w:ascii="Arial" w:hAnsi="Arial" w:cs="Arial"/>
                <w:b/>
                <w:sz w:val="20"/>
                <w:szCs w:val="20"/>
              </w:rPr>
              <w:t>– EUSR-C-SEC-11</w:t>
            </w:r>
          </w:p>
        </w:tc>
      </w:tr>
      <w:tr w:rsidR="00767414" w:rsidRPr="007E5A10" w:rsidTr="008D443D">
        <w:tc>
          <w:tcPr>
            <w:tcW w:w="791" w:type="pct"/>
            <w:tcBorders>
              <w:left w:val="nil"/>
              <w:bottom w:val="single" w:sz="4" w:space="0" w:color="auto"/>
            </w:tcBorders>
            <w:shd w:val="clear" w:color="auto" w:fill="E6E6E6"/>
            <w:vAlign w:val="center"/>
          </w:tcPr>
          <w:p w:rsidR="00767414" w:rsidRPr="0086523D" w:rsidRDefault="00767414" w:rsidP="008D443D">
            <w:pPr>
              <w:widowControl w:val="0"/>
              <w:jc w:val="center"/>
              <w:outlineLvl w:val="0"/>
              <w:rPr>
                <w:rFonts w:ascii="Arial" w:hAnsi="Arial" w:cs="Arial"/>
                <w:sz w:val="20"/>
                <w:szCs w:val="20"/>
              </w:rPr>
            </w:pPr>
            <w:r w:rsidRPr="0086523D">
              <w:rPr>
                <w:rFonts w:ascii="Arial" w:hAnsi="Arial" w:cs="Arial"/>
                <w:sz w:val="20"/>
                <w:szCs w:val="20"/>
              </w:rPr>
              <w:t>Employment regime</w:t>
            </w:r>
          </w:p>
        </w:tc>
        <w:tc>
          <w:tcPr>
            <w:tcW w:w="4209" w:type="pct"/>
            <w:tcBorders>
              <w:bottom w:val="single" w:sz="4" w:space="0" w:color="auto"/>
              <w:right w:val="nil"/>
            </w:tcBorders>
            <w:shd w:val="clear" w:color="auto" w:fill="E6E6E6"/>
          </w:tcPr>
          <w:p w:rsidR="00767414" w:rsidRPr="0086523D" w:rsidRDefault="00767414" w:rsidP="008D443D">
            <w:pPr>
              <w:widowControl w:val="0"/>
              <w:outlineLvl w:val="0"/>
              <w:rPr>
                <w:rFonts w:ascii="Arial" w:hAnsi="Arial" w:cs="Arial"/>
                <w:b/>
                <w:sz w:val="20"/>
                <w:szCs w:val="20"/>
              </w:rPr>
            </w:pPr>
            <w:r w:rsidRPr="0086523D">
              <w:rPr>
                <w:rFonts w:ascii="Arial" w:hAnsi="Arial" w:cs="Arial"/>
                <w:b/>
                <w:sz w:val="20"/>
                <w:szCs w:val="20"/>
              </w:rPr>
              <w:t>Seconded / Contracted</w:t>
            </w:r>
            <w:r>
              <w:rPr>
                <w:rFonts w:ascii="Arial" w:hAnsi="Arial" w:cs="Arial"/>
                <w:b/>
                <w:sz w:val="20"/>
                <w:szCs w:val="20"/>
              </w:rPr>
              <w:t xml:space="preserve"> </w:t>
            </w:r>
          </w:p>
        </w:tc>
      </w:tr>
      <w:tr w:rsidR="00767414" w:rsidRPr="007E5A10" w:rsidTr="008D443D">
        <w:tc>
          <w:tcPr>
            <w:tcW w:w="791" w:type="pct"/>
            <w:tcBorders>
              <w:left w:val="nil"/>
              <w:bottom w:val="single" w:sz="4" w:space="0" w:color="auto"/>
            </w:tcBorders>
            <w:shd w:val="clear" w:color="auto" w:fill="E6E6E6"/>
            <w:vAlign w:val="center"/>
          </w:tcPr>
          <w:p w:rsidR="00767414" w:rsidRPr="0086523D" w:rsidRDefault="00767414" w:rsidP="008D443D">
            <w:pPr>
              <w:widowControl w:val="0"/>
              <w:jc w:val="center"/>
              <w:outlineLvl w:val="0"/>
              <w:rPr>
                <w:rFonts w:ascii="Arial" w:hAnsi="Arial" w:cs="Arial"/>
                <w:sz w:val="20"/>
                <w:szCs w:val="20"/>
              </w:rPr>
            </w:pPr>
            <w:r w:rsidRPr="0086523D">
              <w:rPr>
                <w:rFonts w:ascii="Arial" w:hAnsi="Arial" w:cs="Arial"/>
                <w:sz w:val="20"/>
                <w:szCs w:val="20"/>
              </w:rPr>
              <w:t>Post category</w:t>
            </w:r>
          </w:p>
        </w:tc>
        <w:tc>
          <w:tcPr>
            <w:tcW w:w="4209" w:type="pct"/>
            <w:tcBorders>
              <w:bottom w:val="single" w:sz="4" w:space="0" w:color="auto"/>
              <w:right w:val="nil"/>
            </w:tcBorders>
            <w:shd w:val="clear" w:color="auto" w:fill="E6E6E6"/>
          </w:tcPr>
          <w:p w:rsidR="00767414" w:rsidRPr="0086523D" w:rsidRDefault="00767414" w:rsidP="008D443D">
            <w:pPr>
              <w:widowControl w:val="0"/>
              <w:outlineLvl w:val="0"/>
              <w:rPr>
                <w:rFonts w:ascii="Arial" w:hAnsi="Arial" w:cs="Arial"/>
                <w:b/>
                <w:sz w:val="20"/>
                <w:szCs w:val="20"/>
              </w:rPr>
            </w:pPr>
            <w:r w:rsidRPr="0086523D">
              <w:rPr>
                <w:rFonts w:ascii="Arial" w:hAnsi="Arial" w:cs="Arial"/>
                <w:b/>
                <w:sz w:val="20"/>
                <w:szCs w:val="20"/>
              </w:rPr>
              <w:t>Expert</w:t>
            </w:r>
          </w:p>
        </w:tc>
      </w:tr>
      <w:tr w:rsidR="00767414" w:rsidRPr="007E5A10" w:rsidTr="008D443D">
        <w:tc>
          <w:tcPr>
            <w:tcW w:w="791" w:type="pct"/>
            <w:tcBorders>
              <w:left w:val="nil"/>
              <w:bottom w:val="single" w:sz="4" w:space="0" w:color="auto"/>
            </w:tcBorders>
            <w:shd w:val="clear" w:color="auto" w:fill="E6E6E6"/>
            <w:vAlign w:val="center"/>
          </w:tcPr>
          <w:p w:rsidR="00767414" w:rsidRPr="0086523D" w:rsidRDefault="00767414" w:rsidP="008D443D">
            <w:pPr>
              <w:widowControl w:val="0"/>
              <w:jc w:val="center"/>
              <w:outlineLvl w:val="0"/>
              <w:rPr>
                <w:rFonts w:ascii="Arial" w:hAnsi="Arial" w:cs="Arial"/>
                <w:sz w:val="20"/>
                <w:szCs w:val="20"/>
              </w:rPr>
            </w:pPr>
            <w:r>
              <w:rPr>
                <w:rFonts w:ascii="Arial" w:hAnsi="Arial" w:cs="Arial"/>
                <w:sz w:val="20"/>
                <w:szCs w:val="20"/>
              </w:rPr>
              <w:t>Location of the post</w:t>
            </w:r>
          </w:p>
        </w:tc>
        <w:tc>
          <w:tcPr>
            <w:tcW w:w="4209" w:type="pct"/>
            <w:tcBorders>
              <w:bottom w:val="single" w:sz="4" w:space="0" w:color="auto"/>
              <w:right w:val="nil"/>
            </w:tcBorders>
            <w:shd w:val="clear" w:color="auto" w:fill="E6E6E6"/>
          </w:tcPr>
          <w:p w:rsidR="00767414" w:rsidRPr="0086523D" w:rsidRDefault="00767414" w:rsidP="008D443D">
            <w:pPr>
              <w:widowControl w:val="0"/>
              <w:outlineLvl w:val="0"/>
              <w:rPr>
                <w:rFonts w:ascii="Arial" w:hAnsi="Arial" w:cs="Arial"/>
                <w:b/>
                <w:sz w:val="20"/>
                <w:szCs w:val="20"/>
              </w:rPr>
            </w:pPr>
            <w:r>
              <w:rPr>
                <w:rFonts w:ascii="Arial" w:hAnsi="Arial" w:cs="Arial"/>
                <w:b/>
                <w:sz w:val="20"/>
                <w:szCs w:val="20"/>
              </w:rPr>
              <w:t>RS KAIA and working at the new MOI building</w:t>
            </w:r>
          </w:p>
        </w:tc>
      </w:tr>
      <w:tr w:rsidR="00767414" w:rsidRPr="007E5A10" w:rsidTr="008D443D">
        <w:tc>
          <w:tcPr>
            <w:tcW w:w="791" w:type="pct"/>
            <w:tcBorders>
              <w:left w:val="nil"/>
              <w:bottom w:val="single" w:sz="4" w:space="0" w:color="auto"/>
            </w:tcBorders>
            <w:shd w:val="clear" w:color="auto" w:fill="E6E6E6"/>
            <w:vAlign w:val="center"/>
          </w:tcPr>
          <w:p w:rsidR="00767414" w:rsidRPr="0086523D" w:rsidRDefault="00767414" w:rsidP="008D443D">
            <w:pPr>
              <w:widowControl w:val="0"/>
              <w:jc w:val="center"/>
              <w:outlineLvl w:val="0"/>
              <w:rPr>
                <w:rFonts w:ascii="Arial" w:hAnsi="Arial" w:cs="Arial"/>
                <w:sz w:val="20"/>
                <w:szCs w:val="20"/>
              </w:rPr>
            </w:pPr>
            <w:r w:rsidRPr="0086523D">
              <w:rPr>
                <w:rFonts w:ascii="Arial" w:eastAsiaTheme="minorHAnsi" w:hAnsi="Arial" w:cs="Arial"/>
                <w:bCs/>
                <w:sz w:val="20"/>
                <w:szCs w:val="20"/>
                <w:lang w:eastAsia="en-US"/>
              </w:rPr>
              <w:t>Security Clearance Level:</w:t>
            </w:r>
          </w:p>
        </w:tc>
        <w:tc>
          <w:tcPr>
            <w:tcW w:w="4209" w:type="pct"/>
            <w:tcBorders>
              <w:bottom w:val="single" w:sz="4" w:space="0" w:color="auto"/>
              <w:right w:val="nil"/>
            </w:tcBorders>
            <w:shd w:val="clear" w:color="auto" w:fill="E6E6E6"/>
          </w:tcPr>
          <w:p w:rsidR="00767414" w:rsidRPr="0086523D" w:rsidRDefault="00767414" w:rsidP="008D443D">
            <w:pPr>
              <w:widowControl w:val="0"/>
              <w:outlineLvl w:val="0"/>
              <w:rPr>
                <w:rFonts w:ascii="Arial" w:hAnsi="Arial" w:cs="Arial"/>
                <w:b/>
                <w:sz w:val="20"/>
                <w:szCs w:val="20"/>
              </w:rPr>
            </w:pPr>
            <w:r w:rsidRPr="0086523D">
              <w:rPr>
                <w:rFonts w:ascii="Arial" w:hAnsi="Arial" w:cs="Arial"/>
                <w:b/>
                <w:sz w:val="20"/>
                <w:szCs w:val="20"/>
              </w:rPr>
              <w:t>EU SECRET</w:t>
            </w:r>
          </w:p>
        </w:tc>
      </w:tr>
      <w:tr w:rsidR="00767414" w:rsidRPr="007E5A10" w:rsidTr="008D443D">
        <w:tc>
          <w:tcPr>
            <w:tcW w:w="791" w:type="pct"/>
            <w:tcBorders>
              <w:left w:val="nil"/>
            </w:tcBorders>
            <w:shd w:val="clear" w:color="auto" w:fill="auto"/>
            <w:vAlign w:val="center"/>
          </w:tcPr>
          <w:p w:rsidR="00767414" w:rsidRPr="0086523D" w:rsidRDefault="00767414" w:rsidP="008D443D">
            <w:pPr>
              <w:widowControl w:val="0"/>
              <w:jc w:val="center"/>
              <w:outlineLvl w:val="0"/>
              <w:rPr>
                <w:rFonts w:ascii="Arial" w:hAnsi="Arial" w:cs="Arial"/>
                <w:sz w:val="20"/>
                <w:szCs w:val="20"/>
              </w:rPr>
            </w:pPr>
            <w:r w:rsidRPr="0086523D">
              <w:rPr>
                <w:rFonts w:ascii="Arial" w:hAnsi="Arial" w:cs="Arial"/>
                <w:sz w:val="20"/>
                <w:szCs w:val="20"/>
              </w:rPr>
              <w:t>Job Description</w:t>
            </w:r>
          </w:p>
        </w:tc>
        <w:tc>
          <w:tcPr>
            <w:tcW w:w="4209" w:type="pct"/>
            <w:tcBorders>
              <w:right w:val="nil"/>
            </w:tcBorders>
            <w:shd w:val="clear" w:color="auto" w:fill="auto"/>
            <w:vAlign w:val="center"/>
          </w:tcPr>
          <w:p w:rsidR="00767414" w:rsidRPr="0086523D" w:rsidRDefault="00767414" w:rsidP="008D443D">
            <w:pPr>
              <w:tabs>
                <w:tab w:val="left" w:pos="360"/>
              </w:tabs>
              <w:outlineLvl w:val="0"/>
              <w:rPr>
                <w:rFonts w:ascii="Arial" w:hAnsi="Arial" w:cs="Arial"/>
                <w:bCs/>
                <w:sz w:val="20"/>
                <w:szCs w:val="20"/>
              </w:rPr>
            </w:pPr>
            <w:r w:rsidRPr="0086523D">
              <w:rPr>
                <w:rStyle w:val="shorttext"/>
                <w:rFonts w:ascii="Arial" w:hAnsi="Arial" w:cs="Arial"/>
                <w:color w:val="222222"/>
                <w:sz w:val="20"/>
                <w:szCs w:val="20"/>
                <w:lang w:val="en"/>
              </w:rPr>
              <w:t>The advisors shall complement each other and</w:t>
            </w:r>
            <w:r w:rsidRPr="0086523D" w:rsidDel="0081568B">
              <w:rPr>
                <w:rFonts w:ascii="Arial" w:hAnsi="Arial" w:cs="Arial"/>
                <w:bCs/>
                <w:sz w:val="20"/>
                <w:szCs w:val="20"/>
              </w:rPr>
              <w:t xml:space="preserve"> </w:t>
            </w:r>
            <w:r w:rsidRPr="0086523D">
              <w:rPr>
                <w:rFonts w:ascii="Arial" w:hAnsi="Arial" w:cs="Arial"/>
                <w:bCs/>
                <w:sz w:val="20"/>
                <w:szCs w:val="20"/>
              </w:rPr>
              <w:t>shall assist the EU Advisory Team Leader in performing effective advising in their areas of responsibility within the Ministry of Interior departments under the responsibility of the :</w:t>
            </w:r>
          </w:p>
          <w:p w:rsidR="00767414" w:rsidRPr="0086523D" w:rsidRDefault="00767414" w:rsidP="008D443D">
            <w:pPr>
              <w:tabs>
                <w:tab w:val="left" w:pos="360"/>
              </w:tabs>
              <w:outlineLvl w:val="0"/>
              <w:rPr>
                <w:rFonts w:ascii="Arial" w:hAnsi="Arial" w:cs="Arial"/>
                <w:bCs/>
                <w:sz w:val="20"/>
                <w:szCs w:val="20"/>
              </w:rPr>
            </w:pPr>
          </w:p>
          <w:p w:rsidR="00767414" w:rsidRPr="0086523D" w:rsidRDefault="00767414" w:rsidP="00767414">
            <w:pPr>
              <w:pStyle w:val="ListParagraph"/>
              <w:numPr>
                <w:ilvl w:val="0"/>
                <w:numId w:val="15"/>
              </w:numPr>
              <w:contextualSpacing/>
              <w:outlineLvl w:val="0"/>
              <w:rPr>
                <w:rFonts w:ascii="Arial" w:hAnsi="Arial" w:cs="Arial"/>
                <w:bCs/>
                <w:sz w:val="20"/>
                <w:szCs w:val="20"/>
              </w:rPr>
            </w:pPr>
            <w:r w:rsidRPr="0086523D">
              <w:rPr>
                <w:rFonts w:ascii="Arial" w:hAnsi="Arial" w:cs="Arial"/>
                <w:bCs/>
                <w:sz w:val="20"/>
                <w:szCs w:val="20"/>
              </w:rPr>
              <w:t xml:space="preserve">Deputy Minister for Security </w:t>
            </w:r>
          </w:p>
          <w:p w:rsidR="00767414" w:rsidRPr="0086523D" w:rsidRDefault="00767414" w:rsidP="008D443D">
            <w:pPr>
              <w:tabs>
                <w:tab w:val="left" w:pos="360"/>
              </w:tabs>
              <w:outlineLvl w:val="0"/>
              <w:rPr>
                <w:rFonts w:ascii="Arial" w:hAnsi="Arial" w:cs="Arial"/>
                <w:bCs/>
                <w:sz w:val="20"/>
                <w:szCs w:val="20"/>
              </w:rPr>
            </w:pPr>
          </w:p>
          <w:p w:rsidR="00767414" w:rsidRPr="0086523D" w:rsidRDefault="00767414" w:rsidP="008D443D">
            <w:pPr>
              <w:tabs>
                <w:tab w:val="left" w:pos="360"/>
                <w:tab w:val="left" w:pos="9630"/>
              </w:tabs>
              <w:jc w:val="both"/>
              <w:outlineLvl w:val="0"/>
              <w:rPr>
                <w:rFonts w:ascii="Arial" w:hAnsi="Arial" w:cs="Arial"/>
                <w:bCs/>
                <w:sz w:val="20"/>
                <w:szCs w:val="20"/>
              </w:rPr>
            </w:pPr>
            <w:r w:rsidRPr="0086523D">
              <w:rPr>
                <w:rFonts w:ascii="Arial" w:hAnsi="Arial" w:cs="Arial"/>
                <w:bCs/>
                <w:sz w:val="20"/>
                <w:szCs w:val="20"/>
              </w:rPr>
              <w:t xml:space="preserve">The posts will be flexible with advisors being required to switch between advisee areas in order to maintain advising resilience. To achieve this it is essential that all advisors maintain awareness and knowledge of all advising activity. </w:t>
            </w:r>
          </w:p>
          <w:p w:rsidR="00767414" w:rsidRPr="0086523D" w:rsidRDefault="00767414" w:rsidP="008D443D">
            <w:pPr>
              <w:tabs>
                <w:tab w:val="left" w:pos="360"/>
              </w:tabs>
              <w:outlineLvl w:val="0"/>
              <w:rPr>
                <w:rFonts w:ascii="Arial" w:hAnsi="Arial" w:cs="Arial"/>
                <w:bCs/>
                <w:sz w:val="20"/>
                <w:szCs w:val="20"/>
              </w:rPr>
            </w:pPr>
          </w:p>
          <w:p w:rsidR="00767414" w:rsidRPr="0086523D" w:rsidRDefault="00767414" w:rsidP="008D443D">
            <w:pPr>
              <w:pStyle w:val="yiv0720675254msonormal"/>
              <w:shd w:val="clear" w:color="auto" w:fill="FFFFFF"/>
              <w:spacing w:before="0" w:beforeAutospacing="0" w:after="0" w:afterAutospacing="0"/>
              <w:jc w:val="both"/>
              <w:rPr>
                <w:rFonts w:ascii="Arial" w:hAnsi="Arial" w:cs="Arial"/>
                <w:sz w:val="20"/>
                <w:szCs w:val="20"/>
                <w:lang w:val="en-GB" w:eastAsia="en-GB"/>
              </w:rPr>
            </w:pPr>
            <w:r w:rsidRPr="0086523D">
              <w:rPr>
                <w:rFonts w:ascii="Arial" w:hAnsi="Arial" w:cs="Arial"/>
                <w:sz w:val="20"/>
                <w:szCs w:val="20"/>
                <w:lang w:val="en-GB" w:eastAsia="en-GB"/>
              </w:rPr>
              <w:t xml:space="preserve">With the aim of implementing the EU Advisory Team's mandate and by following the guidance of the EUSR  and the  EU Advisory Team Leader, the </w:t>
            </w:r>
            <w:r>
              <w:rPr>
                <w:rFonts w:ascii="Arial" w:hAnsi="Arial" w:cs="Arial"/>
                <w:sz w:val="20"/>
                <w:szCs w:val="20"/>
                <w:lang w:val="en-GB" w:eastAsia="en-GB"/>
              </w:rPr>
              <w:t>A</w:t>
            </w:r>
            <w:r w:rsidRPr="0086523D">
              <w:rPr>
                <w:rFonts w:ascii="Arial" w:hAnsi="Arial" w:cs="Arial"/>
                <w:sz w:val="20"/>
                <w:szCs w:val="20"/>
                <w:lang w:val="en-GB" w:eastAsia="en-GB"/>
              </w:rPr>
              <w:t xml:space="preserve">dvisor to the Ministry of Interior (MOI) will directly report to the  EU Advisory Team Leader who reports to the </w:t>
            </w:r>
            <w:r w:rsidRPr="0086523D">
              <w:rPr>
                <w:rFonts w:ascii="Arial" w:hAnsi="Arial" w:cs="Arial"/>
                <w:color w:val="FF0000"/>
                <w:sz w:val="20"/>
                <w:szCs w:val="20"/>
                <w:lang w:val="en-GB" w:eastAsia="en-GB"/>
              </w:rPr>
              <w:t xml:space="preserve"> </w:t>
            </w:r>
            <w:r w:rsidRPr="0086523D">
              <w:rPr>
                <w:rFonts w:ascii="Arial" w:hAnsi="Arial" w:cs="Arial"/>
                <w:sz w:val="20"/>
                <w:szCs w:val="20"/>
                <w:lang w:val="en-GB" w:eastAsia="en-GB"/>
              </w:rPr>
              <w:t xml:space="preserve">EUSR  and will:  </w:t>
            </w:r>
          </w:p>
          <w:p w:rsidR="00767414" w:rsidRPr="0086523D" w:rsidRDefault="00767414" w:rsidP="008D443D">
            <w:pPr>
              <w:tabs>
                <w:tab w:val="left" w:pos="360"/>
              </w:tabs>
              <w:outlineLvl w:val="0"/>
              <w:rPr>
                <w:rFonts w:ascii="Arial" w:hAnsi="Arial" w:cs="Arial"/>
                <w:bCs/>
                <w:sz w:val="20"/>
                <w:szCs w:val="20"/>
              </w:rPr>
            </w:pPr>
          </w:p>
          <w:p w:rsidR="00767414" w:rsidRPr="0086523D" w:rsidRDefault="00767414" w:rsidP="008D443D">
            <w:pPr>
              <w:tabs>
                <w:tab w:val="left" w:pos="360"/>
                <w:tab w:val="left" w:pos="9630"/>
              </w:tabs>
              <w:jc w:val="both"/>
              <w:outlineLvl w:val="0"/>
              <w:rPr>
                <w:rFonts w:ascii="Arial" w:hAnsi="Arial" w:cs="Arial"/>
                <w:b/>
                <w:bCs/>
                <w:sz w:val="20"/>
                <w:szCs w:val="20"/>
                <w:u w:val="single"/>
              </w:rPr>
            </w:pPr>
            <w:r w:rsidRPr="0086523D">
              <w:rPr>
                <w:rFonts w:ascii="Arial" w:hAnsi="Arial" w:cs="Arial"/>
                <w:b/>
                <w:bCs/>
                <w:sz w:val="20"/>
                <w:szCs w:val="20"/>
                <w:u w:val="single"/>
              </w:rPr>
              <w:t>Mai</w:t>
            </w:r>
            <w:r>
              <w:rPr>
                <w:rFonts w:ascii="Arial" w:hAnsi="Arial" w:cs="Arial"/>
                <w:b/>
                <w:bCs/>
                <w:sz w:val="20"/>
                <w:szCs w:val="20"/>
                <w:u w:val="single"/>
              </w:rPr>
              <w:t xml:space="preserve">n </w:t>
            </w:r>
            <w:r w:rsidRPr="0086523D">
              <w:rPr>
                <w:rFonts w:ascii="Arial" w:hAnsi="Arial" w:cs="Arial"/>
                <w:b/>
                <w:bCs/>
                <w:sz w:val="20"/>
                <w:szCs w:val="20"/>
                <w:u w:val="single"/>
              </w:rPr>
              <w:t>Tasks and Responsibilities</w:t>
            </w:r>
            <w:r>
              <w:rPr>
                <w:rFonts w:ascii="Arial" w:hAnsi="Arial" w:cs="Arial"/>
                <w:b/>
                <w:bCs/>
                <w:sz w:val="20"/>
                <w:szCs w:val="20"/>
                <w:u w:val="single"/>
              </w:rPr>
              <w:t>:</w:t>
            </w:r>
            <w:r w:rsidRPr="0086523D">
              <w:rPr>
                <w:rFonts w:ascii="Arial" w:hAnsi="Arial" w:cs="Arial"/>
                <w:b/>
                <w:bCs/>
                <w:sz w:val="20"/>
                <w:szCs w:val="20"/>
                <w:u w:val="single"/>
              </w:rPr>
              <w:t xml:space="preserve">  </w:t>
            </w:r>
          </w:p>
          <w:p w:rsidR="00767414" w:rsidRPr="0086523D" w:rsidRDefault="00767414" w:rsidP="008D443D">
            <w:pPr>
              <w:tabs>
                <w:tab w:val="left" w:pos="360"/>
                <w:tab w:val="left" w:pos="9630"/>
              </w:tabs>
              <w:jc w:val="both"/>
              <w:outlineLvl w:val="0"/>
              <w:rPr>
                <w:rFonts w:ascii="Arial" w:hAnsi="Arial" w:cs="Arial"/>
                <w:b/>
                <w:bCs/>
                <w:sz w:val="20"/>
                <w:szCs w:val="20"/>
                <w:u w:val="single"/>
              </w:rPr>
            </w:pPr>
          </w:p>
          <w:p w:rsidR="00767414" w:rsidRPr="0086523D" w:rsidRDefault="00767414" w:rsidP="00767414">
            <w:pPr>
              <w:pStyle w:val="ListParagraph"/>
              <w:numPr>
                <w:ilvl w:val="0"/>
                <w:numId w:val="15"/>
              </w:numPr>
              <w:contextualSpacing/>
              <w:jc w:val="both"/>
              <w:rPr>
                <w:rFonts w:ascii="Arial" w:hAnsi="Arial" w:cs="Arial"/>
                <w:sz w:val="20"/>
                <w:szCs w:val="20"/>
              </w:rPr>
            </w:pPr>
            <w:r w:rsidRPr="0086523D">
              <w:rPr>
                <w:rFonts w:ascii="Arial" w:hAnsi="Arial" w:cs="Arial"/>
                <w:sz w:val="20"/>
                <w:szCs w:val="20"/>
              </w:rPr>
              <w:t xml:space="preserve">Advise the department on the broad development of the civilian policing philosophy and specific priority areas including advising at the strategic level on the integration and expansion, enhancing community and civil society engagement, confidence building measures, enhancing accountability and governance of policing and promoting the mainstreaming of gender and human rights. </w:t>
            </w:r>
          </w:p>
          <w:p w:rsidR="00767414" w:rsidRPr="0086523D" w:rsidRDefault="00767414" w:rsidP="00767414">
            <w:pPr>
              <w:widowControl w:val="0"/>
              <w:numPr>
                <w:ilvl w:val="0"/>
                <w:numId w:val="15"/>
              </w:numPr>
              <w:adjustRightInd w:val="0"/>
              <w:jc w:val="both"/>
              <w:rPr>
                <w:rFonts w:ascii="Arial" w:hAnsi="Arial" w:cs="Arial"/>
                <w:sz w:val="20"/>
                <w:szCs w:val="20"/>
              </w:rPr>
            </w:pPr>
            <w:r w:rsidRPr="0086523D">
              <w:rPr>
                <w:rFonts w:ascii="Arial" w:hAnsi="Arial" w:cs="Arial"/>
                <w:sz w:val="20"/>
                <w:szCs w:val="20"/>
              </w:rPr>
              <w:t>Within their areas of responsibility, provide advice with a view to enable institutional reform, in particular in relation to improving the MOI capacity to strengthen the civilian police force.</w:t>
            </w:r>
          </w:p>
          <w:p w:rsidR="00767414" w:rsidRPr="0086523D" w:rsidRDefault="00767414" w:rsidP="00767414">
            <w:pPr>
              <w:pStyle w:val="default"/>
              <w:numPr>
                <w:ilvl w:val="0"/>
                <w:numId w:val="15"/>
              </w:numPr>
              <w:jc w:val="both"/>
              <w:rPr>
                <w:color w:val="auto"/>
                <w:sz w:val="20"/>
                <w:szCs w:val="20"/>
              </w:rPr>
            </w:pPr>
            <w:r w:rsidRPr="0086523D">
              <w:rPr>
                <w:color w:val="auto"/>
                <w:sz w:val="20"/>
                <w:szCs w:val="20"/>
              </w:rPr>
              <w:t xml:space="preserve">Assist the EU Advisory Team Leader in performing advising in favour of their allocated areas of responsibility. </w:t>
            </w:r>
          </w:p>
          <w:p w:rsidR="00767414" w:rsidRPr="0086523D" w:rsidRDefault="00767414" w:rsidP="00767414">
            <w:pPr>
              <w:pStyle w:val="ListParagraph"/>
              <w:numPr>
                <w:ilvl w:val="0"/>
                <w:numId w:val="15"/>
              </w:numPr>
              <w:contextualSpacing/>
              <w:jc w:val="both"/>
              <w:rPr>
                <w:rFonts w:ascii="Arial" w:hAnsi="Arial" w:cs="Arial"/>
                <w:sz w:val="20"/>
                <w:szCs w:val="20"/>
              </w:rPr>
            </w:pPr>
            <w:r w:rsidRPr="0086523D">
              <w:rPr>
                <w:rFonts w:ascii="Arial" w:hAnsi="Arial" w:cs="Arial"/>
                <w:sz w:val="20"/>
                <w:szCs w:val="20"/>
              </w:rPr>
              <w:t>Support the department to strengthen linkages with the Attorney General's Office (AGO) to support the development of the rule of law</w:t>
            </w:r>
          </w:p>
          <w:p w:rsidR="00767414" w:rsidRPr="0086523D" w:rsidRDefault="00767414" w:rsidP="00767414">
            <w:pPr>
              <w:pStyle w:val="ListParagraph"/>
              <w:numPr>
                <w:ilvl w:val="0"/>
                <w:numId w:val="15"/>
              </w:numPr>
              <w:contextualSpacing/>
              <w:jc w:val="both"/>
              <w:rPr>
                <w:rFonts w:ascii="Arial" w:hAnsi="Arial" w:cs="Arial"/>
                <w:sz w:val="20"/>
                <w:szCs w:val="20"/>
              </w:rPr>
            </w:pPr>
            <w:r w:rsidRPr="0086523D">
              <w:rPr>
                <w:rFonts w:ascii="Arial" w:hAnsi="Arial" w:cs="Arial"/>
                <w:sz w:val="20"/>
                <w:szCs w:val="20"/>
              </w:rPr>
              <w:t>Ensure that the MOI receives relevant strategic advice before key decisions are taken related to policing in Afghanistan with the aim to transition the ANP from a security force to a modern democratic Police service.</w:t>
            </w:r>
          </w:p>
          <w:p w:rsidR="00767414" w:rsidRPr="0086523D" w:rsidRDefault="00767414" w:rsidP="00767414">
            <w:pPr>
              <w:pStyle w:val="default"/>
              <w:numPr>
                <w:ilvl w:val="0"/>
                <w:numId w:val="15"/>
              </w:numPr>
              <w:jc w:val="both"/>
              <w:rPr>
                <w:color w:val="auto"/>
                <w:sz w:val="20"/>
                <w:szCs w:val="20"/>
              </w:rPr>
            </w:pPr>
            <w:r w:rsidRPr="0086523D">
              <w:rPr>
                <w:color w:val="auto"/>
                <w:sz w:val="20"/>
                <w:szCs w:val="20"/>
              </w:rPr>
              <w:t xml:space="preserve">Provide relevant recommendations on a coherent advising strategy to support the MOI and Afghan authorities.  </w:t>
            </w:r>
          </w:p>
          <w:p w:rsidR="00767414" w:rsidRPr="0086523D" w:rsidRDefault="00767414" w:rsidP="00767414">
            <w:pPr>
              <w:pStyle w:val="ListParagraph"/>
              <w:numPr>
                <w:ilvl w:val="0"/>
                <w:numId w:val="15"/>
              </w:numPr>
              <w:contextualSpacing/>
              <w:jc w:val="both"/>
              <w:rPr>
                <w:rFonts w:ascii="Arial" w:hAnsi="Arial" w:cs="Arial"/>
                <w:sz w:val="20"/>
                <w:szCs w:val="20"/>
              </w:rPr>
            </w:pPr>
            <w:r w:rsidRPr="0086523D">
              <w:rPr>
                <w:rFonts w:ascii="Arial" w:hAnsi="Arial" w:cs="Arial"/>
                <w:sz w:val="20"/>
                <w:szCs w:val="20"/>
              </w:rPr>
              <w:t xml:space="preserve">Focus advising to enhance police command and control between the MOI, Zone and Provincial Commanders and advising on crisis response and crisis management employing Gold, Silver and Bronze command structures in response to major events will be integral to advisory efforts. </w:t>
            </w:r>
          </w:p>
          <w:p w:rsidR="00767414" w:rsidRPr="0086523D" w:rsidRDefault="00767414" w:rsidP="00767414">
            <w:pPr>
              <w:pStyle w:val="ListParagraph"/>
              <w:numPr>
                <w:ilvl w:val="0"/>
                <w:numId w:val="15"/>
              </w:numPr>
              <w:contextualSpacing/>
              <w:jc w:val="both"/>
              <w:rPr>
                <w:rFonts w:ascii="Arial" w:hAnsi="Arial" w:cs="Arial"/>
                <w:sz w:val="20"/>
                <w:szCs w:val="20"/>
              </w:rPr>
            </w:pPr>
            <w:r w:rsidRPr="0086523D">
              <w:rPr>
                <w:rFonts w:ascii="Arial" w:hAnsi="Arial" w:cs="Arial"/>
                <w:sz w:val="20"/>
                <w:szCs w:val="20"/>
              </w:rPr>
              <w:t>Assist the MOI in enhancing its ability to carry out reforms and to put in place modern administrative and management systems to enable democratic policing as well as in elaborating and implementing policing strategies and best practice, including the fight against misuse of power, improvement of the quality of police personnel, facilities, systems and processes</w:t>
            </w:r>
          </w:p>
          <w:p w:rsidR="00767414" w:rsidRPr="0086523D" w:rsidRDefault="00767414" w:rsidP="00767414">
            <w:pPr>
              <w:widowControl w:val="0"/>
              <w:numPr>
                <w:ilvl w:val="0"/>
                <w:numId w:val="15"/>
              </w:numPr>
              <w:tabs>
                <w:tab w:val="left" w:pos="360"/>
              </w:tabs>
              <w:adjustRightInd w:val="0"/>
              <w:jc w:val="both"/>
              <w:rPr>
                <w:rFonts w:ascii="Arial" w:hAnsi="Arial" w:cs="Arial"/>
                <w:sz w:val="20"/>
                <w:szCs w:val="20"/>
              </w:rPr>
            </w:pPr>
            <w:r w:rsidRPr="0086523D">
              <w:rPr>
                <w:rFonts w:ascii="Arial" w:hAnsi="Arial" w:cs="Arial"/>
                <w:sz w:val="20"/>
                <w:szCs w:val="20"/>
              </w:rPr>
              <w:t>Support EU Advisory Team Leader in the decision making process by drafting and submitting, thorough reports, relevant proposals, options and recommendations for a coherent advising strategy</w:t>
            </w:r>
            <w:r>
              <w:rPr>
                <w:rFonts w:ascii="Arial" w:hAnsi="Arial" w:cs="Arial"/>
                <w:sz w:val="20"/>
                <w:szCs w:val="20"/>
              </w:rPr>
              <w:t>.</w:t>
            </w:r>
          </w:p>
          <w:p w:rsidR="00767414" w:rsidRPr="0086523D" w:rsidRDefault="00767414" w:rsidP="00767414">
            <w:pPr>
              <w:widowControl w:val="0"/>
              <w:numPr>
                <w:ilvl w:val="0"/>
                <w:numId w:val="15"/>
              </w:numPr>
              <w:tabs>
                <w:tab w:val="left" w:pos="360"/>
              </w:tabs>
              <w:adjustRightInd w:val="0"/>
              <w:jc w:val="both"/>
              <w:rPr>
                <w:rFonts w:ascii="Arial" w:hAnsi="Arial" w:cs="Arial"/>
                <w:sz w:val="20"/>
                <w:szCs w:val="20"/>
              </w:rPr>
            </w:pPr>
            <w:r w:rsidRPr="0086523D">
              <w:rPr>
                <w:rFonts w:ascii="Arial" w:hAnsi="Arial" w:cs="Arial"/>
                <w:sz w:val="20"/>
                <w:szCs w:val="20"/>
              </w:rPr>
              <w:t>Liaise closely with the other members of the Advisor Team in order to implement a joint coherent advising strategy.</w:t>
            </w:r>
          </w:p>
          <w:p w:rsidR="00767414" w:rsidRPr="0086523D" w:rsidRDefault="00767414" w:rsidP="00767414">
            <w:pPr>
              <w:widowControl w:val="0"/>
              <w:numPr>
                <w:ilvl w:val="0"/>
                <w:numId w:val="15"/>
              </w:numPr>
              <w:tabs>
                <w:tab w:val="left" w:pos="360"/>
              </w:tabs>
              <w:adjustRightInd w:val="0"/>
              <w:jc w:val="both"/>
              <w:rPr>
                <w:rFonts w:ascii="Arial" w:hAnsi="Arial" w:cs="Arial"/>
                <w:sz w:val="20"/>
                <w:szCs w:val="20"/>
              </w:rPr>
            </w:pPr>
            <w:r w:rsidRPr="0086523D">
              <w:rPr>
                <w:rFonts w:ascii="Arial" w:hAnsi="Arial" w:cs="Arial"/>
                <w:sz w:val="20"/>
                <w:szCs w:val="20"/>
              </w:rPr>
              <w:t>Build and maintain effective partnership working with other relevant international and national stakeholders.</w:t>
            </w:r>
          </w:p>
          <w:p w:rsidR="00767414" w:rsidRPr="0086523D" w:rsidRDefault="00767414" w:rsidP="00767414">
            <w:pPr>
              <w:pStyle w:val="default"/>
              <w:numPr>
                <w:ilvl w:val="0"/>
                <w:numId w:val="15"/>
              </w:numPr>
              <w:jc w:val="both"/>
              <w:rPr>
                <w:color w:val="auto"/>
                <w:sz w:val="20"/>
                <w:szCs w:val="20"/>
              </w:rPr>
            </w:pPr>
            <w:r w:rsidRPr="0086523D">
              <w:rPr>
                <w:color w:val="auto"/>
                <w:sz w:val="20"/>
                <w:szCs w:val="20"/>
              </w:rPr>
              <w:t xml:space="preserve">Draft reports on areas of advisory responsibility.    </w:t>
            </w:r>
          </w:p>
          <w:p w:rsidR="00767414" w:rsidRPr="0086523D" w:rsidRDefault="00767414" w:rsidP="00767414">
            <w:pPr>
              <w:pStyle w:val="default"/>
              <w:numPr>
                <w:ilvl w:val="0"/>
                <w:numId w:val="15"/>
              </w:numPr>
              <w:jc w:val="both"/>
              <w:rPr>
                <w:b/>
                <w:color w:val="auto"/>
                <w:sz w:val="20"/>
                <w:szCs w:val="20"/>
              </w:rPr>
            </w:pPr>
            <w:r w:rsidRPr="0086523D">
              <w:rPr>
                <w:color w:val="auto"/>
                <w:sz w:val="20"/>
                <w:szCs w:val="20"/>
              </w:rPr>
              <w:t>Undertake any other related tasks/function as required by the</w:t>
            </w:r>
            <w:r>
              <w:rPr>
                <w:color w:val="auto"/>
                <w:sz w:val="20"/>
                <w:szCs w:val="20"/>
              </w:rPr>
              <w:t xml:space="preserve"> </w:t>
            </w:r>
            <w:r w:rsidRPr="0086523D">
              <w:rPr>
                <w:color w:val="auto"/>
                <w:sz w:val="20"/>
                <w:szCs w:val="20"/>
              </w:rPr>
              <w:t>EU Advisory Team Leader</w:t>
            </w:r>
            <w:r w:rsidRPr="0086523D">
              <w:rPr>
                <w:b/>
                <w:color w:val="auto"/>
                <w:sz w:val="20"/>
                <w:szCs w:val="20"/>
              </w:rPr>
              <w:t>.</w:t>
            </w:r>
          </w:p>
          <w:p w:rsidR="00767414" w:rsidRPr="0086523D" w:rsidRDefault="00767414" w:rsidP="008D443D">
            <w:pPr>
              <w:pStyle w:val="default"/>
              <w:jc w:val="both"/>
              <w:rPr>
                <w:color w:val="auto"/>
                <w:sz w:val="20"/>
                <w:szCs w:val="20"/>
              </w:rPr>
            </w:pPr>
            <w:r w:rsidRPr="0086523D">
              <w:rPr>
                <w:color w:val="auto"/>
                <w:sz w:val="20"/>
                <w:szCs w:val="20"/>
              </w:rPr>
              <w:t xml:space="preserve">The content and scope of the position will be evaluated for possible changes after 6 months. In view of the current political, economic and security situation in Afghanistan, the contents and scope of the position may therefore change during the posting accordingly. </w:t>
            </w:r>
          </w:p>
        </w:tc>
      </w:tr>
      <w:tr w:rsidR="00767414" w:rsidRPr="007E5A10" w:rsidTr="008D443D">
        <w:tc>
          <w:tcPr>
            <w:tcW w:w="791" w:type="pct"/>
            <w:tcBorders>
              <w:left w:val="nil"/>
            </w:tcBorders>
            <w:shd w:val="clear" w:color="auto" w:fill="auto"/>
            <w:vAlign w:val="center"/>
          </w:tcPr>
          <w:p w:rsidR="00767414" w:rsidRPr="0086523D" w:rsidRDefault="00767414" w:rsidP="008D443D">
            <w:pPr>
              <w:widowControl w:val="0"/>
              <w:jc w:val="center"/>
              <w:outlineLvl w:val="0"/>
              <w:rPr>
                <w:rFonts w:ascii="Arial" w:hAnsi="Arial" w:cs="Arial"/>
                <w:sz w:val="20"/>
                <w:szCs w:val="20"/>
              </w:rPr>
            </w:pPr>
            <w:r w:rsidRPr="0086523D">
              <w:rPr>
                <w:rFonts w:ascii="Arial" w:hAnsi="Arial" w:cs="Arial"/>
                <w:sz w:val="20"/>
                <w:szCs w:val="20"/>
              </w:rPr>
              <w:t>Education and Experience</w:t>
            </w:r>
          </w:p>
        </w:tc>
        <w:tc>
          <w:tcPr>
            <w:tcW w:w="4209" w:type="pct"/>
            <w:tcBorders>
              <w:right w:val="nil"/>
            </w:tcBorders>
            <w:shd w:val="clear" w:color="auto" w:fill="auto"/>
            <w:vAlign w:val="center"/>
          </w:tcPr>
          <w:p w:rsidR="00767414" w:rsidRDefault="00767414" w:rsidP="008D443D">
            <w:pPr>
              <w:pStyle w:val="default"/>
              <w:rPr>
                <w:b/>
                <w:color w:val="auto"/>
                <w:sz w:val="20"/>
                <w:szCs w:val="20"/>
              </w:rPr>
            </w:pPr>
            <w:r w:rsidRPr="0086523D">
              <w:rPr>
                <w:b/>
                <w:color w:val="auto"/>
                <w:sz w:val="20"/>
                <w:szCs w:val="20"/>
              </w:rPr>
              <w:t>Essential</w:t>
            </w:r>
            <w:r w:rsidR="005D0E24">
              <w:rPr>
                <w:b/>
                <w:color w:val="auto"/>
                <w:sz w:val="20"/>
                <w:szCs w:val="20"/>
              </w:rPr>
              <w:t>:</w:t>
            </w:r>
          </w:p>
          <w:p w:rsidR="00767414" w:rsidRPr="006B7E5C" w:rsidRDefault="00767414" w:rsidP="00767414">
            <w:pPr>
              <w:pStyle w:val="default"/>
              <w:numPr>
                <w:ilvl w:val="0"/>
                <w:numId w:val="12"/>
              </w:numPr>
              <w:spacing w:after="120"/>
              <w:rPr>
                <w:b/>
                <w:color w:val="auto"/>
                <w:sz w:val="20"/>
                <w:szCs w:val="20"/>
              </w:rPr>
            </w:pPr>
            <w:r w:rsidRPr="006B7E5C">
              <w:rPr>
                <w:color w:val="auto"/>
                <w:sz w:val="20"/>
                <w:szCs w:val="20"/>
              </w:rPr>
              <w:t xml:space="preserve">Successful completion of university studies of at least 4 years attested by a </w:t>
            </w:r>
            <w:r>
              <w:rPr>
                <w:color w:val="auto"/>
                <w:sz w:val="20"/>
                <w:szCs w:val="20"/>
              </w:rPr>
              <w:t xml:space="preserve">Masters </w:t>
            </w:r>
            <w:r w:rsidRPr="006B7E5C">
              <w:rPr>
                <w:color w:val="auto"/>
                <w:sz w:val="20"/>
                <w:szCs w:val="20"/>
              </w:rPr>
              <w:t>diploma</w:t>
            </w:r>
          </w:p>
          <w:p w:rsidR="00767414" w:rsidRPr="006B7E5C" w:rsidRDefault="00767414" w:rsidP="008D443D">
            <w:pPr>
              <w:pStyle w:val="yiv0720675254msonormal"/>
              <w:shd w:val="clear" w:color="auto" w:fill="FFFFFF"/>
              <w:spacing w:before="0" w:beforeAutospacing="0" w:after="120" w:afterAutospacing="0"/>
              <w:jc w:val="both"/>
              <w:rPr>
                <w:rFonts w:ascii="Arial" w:hAnsi="Arial" w:cs="Arial"/>
                <w:sz w:val="20"/>
                <w:szCs w:val="20"/>
              </w:rPr>
            </w:pPr>
            <w:r w:rsidRPr="006B7E5C">
              <w:rPr>
                <w:rFonts w:ascii="Arial" w:hAnsi="Arial" w:cs="Arial"/>
                <w:sz w:val="20"/>
                <w:szCs w:val="20"/>
              </w:rPr>
              <w:t>OR</w:t>
            </w:r>
          </w:p>
          <w:p w:rsidR="00767414" w:rsidRPr="006B7E5C" w:rsidRDefault="00767414" w:rsidP="008D443D">
            <w:pPr>
              <w:pStyle w:val="yiv0720675254msonormal"/>
              <w:numPr>
                <w:ilvl w:val="0"/>
                <w:numId w:val="10"/>
              </w:numPr>
              <w:shd w:val="clear" w:color="auto" w:fill="FFFFFF"/>
              <w:spacing w:before="0" w:beforeAutospacing="0" w:after="120" w:afterAutospacing="0"/>
              <w:ind w:hanging="13"/>
              <w:jc w:val="both"/>
              <w:rPr>
                <w:rFonts w:ascii="Arial" w:hAnsi="Arial" w:cs="Arial"/>
                <w:sz w:val="20"/>
                <w:szCs w:val="20"/>
              </w:rPr>
            </w:pPr>
            <w:r w:rsidRPr="006B7E5C">
              <w:rPr>
                <w:rFonts w:ascii="Arial" w:hAnsi="Arial" w:cs="Arial"/>
                <w:sz w:val="20"/>
                <w:szCs w:val="20"/>
              </w:rPr>
              <w:t>A qualification at the level in the National Qualification Framework which is equivalent / referenced to level 7 in the European Qualification Framework</w:t>
            </w:r>
          </w:p>
          <w:p w:rsidR="00767414" w:rsidRPr="006B7E5C" w:rsidRDefault="00767414" w:rsidP="008D443D">
            <w:pPr>
              <w:pStyle w:val="yiv0720675254msonormal"/>
              <w:shd w:val="clear" w:color="auto" w:fill="FFFFFF"/>
              <w:spacing w:before="0" w:beforeAutospacing="0" w:after="120" w:afterAutospacing="0"/>
              <w:jc w:val="both"/>
              <w:rPr>
                <w:rFonts w:ascii="Arial" w:hAnsi="Arial" w:cs="Arial"/>
                <w:sz w:val="20"/>
                <w:szCs w:val="20"/>
              </w:rPr>
            </w:pPr>
            <w:r w:rsidRPr="006B7E5C">
              <w:rPr>
                <w:rFonts w:ascii="Arial" w:hAnsi="Arial" w:cs="Arial"/>
                <w:sz w:val="20"/>
                <w:szCs w:val="20"/>
              </w:rPr>
              <w:t xml:space="preserve">OR </w:t>
            </w:r>
          </w:p>
          <w:p w:rsidR="00767414" w:rsidRDefault="00767414" w:rsidP="008D443D">
            <w:pPr>
              <w:pStyle w:val="yiv0720675254msonormal"/>
              <w:numPr>
                <w:ilvl w:val="0"/>
                <w:numId w:val="10"/>
              </w:numPr>
              <w:shd w:val="clear" w:color="auto" w:fill="FFFFFF"/>
              <w:spacing w:before="0" w:beforeAutospacing="0" w:after="120" w:afterAutospacing="0"/>
              <w:ind w:hanging="13"/>
              <w:jc w:val="both"/>
              <w:rPr>
                <w:rFonts w:ascii="Arial" w:hAnsi="Arial" w:cs="Arial"/>
                <w:sz w:val="20"/>
                <w:szCs w:val="20"/>
              </w:rPr>
            </w:pPr>
            <w:r w:rsidRPr="006B7E5C">
              <w:rPr>
                <w:rFonts w:ascii="Arial" w:hAnsi="Arial" w:cs="Arial"/>
                <w:sz w:val="20"/>
                <w:szCs w:val="20"/>
              </w:rPr>
              <w:t>A qualification of the second cycle under the framework of qualifications of the European Higher Education Area in the above-mentioned field of experience, e.g. a Master's degree</w:t>
            </w:r>
          </w:p>
          <w:p w:rsidR="00767414" w:rsidRDefault="00767414" w:rsidP="008D443D">
            <w:pPr>
              <w:pStyle w:val="yiv0720675254msonormal"/>
              <w:shd w:val="clear" w:color="auto" w:fill="FFFFFF"/>
              <w:spacing w:before="0" w:beforeAutospacing="0" w:after="120" w:afterAutospacing="0"/>
              <w:jc w:val="both"/>
              <w:rPr>
                <w:rFonts w:ascii="Arial" w:hAnsi="Arial" w:cs="Arial"/>
                <w:sz w:val="20"/>
                <w:szCs w:val="20"/>
              </w:rPr>
            </w:pPr>
            <w:r>
              <w:rPr>
                <w:rFonts w:ascii="Arial" w:hAnsi="Arial" w:cs="Arial"/>
                <w:sz w:val="20"/>
                <w:szCs w:val="20"/>
              </w:rPr>
              <w:t>OR</w:t>
            </w:r>
          </w:p>
          <w:p w:rsidR="00767414" w:rsidRPr="006B7E5C" w:rsidRDefault="00767414" w:rsidP="008D443D">
            <w:pPr>
              <w:pStyle w:val="yiv0720675254msonormal"/>
              <w:numPr>
                <w:ilvl w:val="0"/>
                <w:numId w:val="10"/>
              </w:numPr>
              <w:shd w:val="clear" w:color="auto" w:fill="FFFFFF"/>
              <w:spacing w:before="0" w:beforeAutospacing="0" w:after="120" w:afterAutospacing="0"/>
              <w:ind w:hanging="13"/>
              <w:jc w:val="both"/>
              <w:rPr>
                <w:rFonts w:ascii="Arial" w:hAnsi="Arial" w:cs="Arial"/>
                <w:b/>
                <w:sz w:val="20"/>
                <w:szCs w:val="20"/>
                <w:lang w:val="en-GB" w:eastAsia="en-GB"/>
              </w:rPr>
            </w:pPr>
            <w:r w:rsidRPr="006B7E5C">
              <w:rPr>
                <w:rFonts w:ascii="Arial" w:hAnsi="Arial" w:cs="Arial"/>
                <w:sz w:val="20"/>
                <w:szCs w:val="20"/>
                <w:lang w:val="en-GB" w:eastAsia="en-GB"/>
              </w:rPr>
              <w:t xml:space="preserve">Held the </w:t>
            </w:r>
            <w:r>
              <w:rPr>
                <w:rFonts w:ascii="Arial" w:hAnsi="Arial" w:cs="Arial"/>
                <w:sz w:val="20"/>
                <w:szCs w:val="20"/>
                <w:lang w:val="en-GB" w:eastAsia="en-GB"/>
              </w:rPr>
              <w:t xml:space="preserve">substantive </w:t>
            </w:r>
            <w:r w:rsidRPr="00DC345A">
              <w:rPr>
                <w:rFonts w:ascii="Arial" w:hAnsi="Arial" w:cs="Arial"/>
                <w:sz w:val="20"/>
                <w:szCs w:val="20"/>
              </w:rPr>
              <w:t xml:space="preserve">minimum rank of </w:t>
            </w:r>
            <w:r>
              <w:rPr>
                <w:rFonts w:ascii="Arial" w:hAnsi="Arial" w:cs="Arial"/>
                <w:sz w:val="20"/>
                <w:szCs w:val="20"/>
              </w:rPr>
              <w:t xml:space="preserve">Chief </w:t>
            </w:r>
            <w:r w:rsidRPr="00DC345A">
              <w:rPr>
                <w:rFonts w:ascii="Arial" w:hAnsi="Arial" w:cs="Arial"/>
                <w:sz w:val="20"/>
                <w:szCs w:val="20"/>
              </w:rPr>
              <w:t>Superintendent</w:t>
            </w:r>
            <w:r>
              <w:rPr>
                <w:rFonts w:ascii="Arial" w:hAnsi="Arial" w:cs="Arial"/>
                <w:sz w:val="20"/>
                <w:szCs w:val="20"/>
              </w:rPr>
              <w:t xml:space="preserve"> / Lt. Col.</w:t>
            </w:r>
            <w:r w:rsidRPr="00DC345A">
              <w:rPr>
                <w:rFonts w:ascii="Arial" w:hAnsi="Arial" w:cs="Arial"/>
                <w:sz w:val="20"/>
                <w:szCs w:val="20"/>
              </w:rPr>
              <w:t xml:space="preserve"> </w:t>
            </w:r>
            <w:r w:rsidRPr="00DC345A">
              <w:rPr>
                <w:rFonts w:ascii="Arial" w:hAnsi="Arial" w:cs="Arial"/>
                <w:color w:val="000000"/>
                <w:sz w:val="20"/>
                <w:szCs w:val="20"/>
              </w:rPr>
              <w:t>(or equivalent) or above</w:t>
            </w:r>
            <w:r w:rsidRPr="006B7E5C">
              <w:rPr>
                <w:rFonts w:ascii="Arial" w:hAnsi="Arial" w:cs="Arial"/>
                <w:sz w:val="20"/>
                <w:szCs w:val="20"/>
                <w:lang w:val="en-GB" w:eastAsia="en-GB"/>
              </w:rPr>
              <w:t xml:space="preserve"> within a Member States primary </w:t>
            </w:r>
            <w:r w:rsidRPr="00145E62">
              <w:rPr>
                <w:rFonts w:ascii="Arial" w:hAnsi="Arial" w:cs="Arial"/>
                <w:sz w:val="20"/>
                <w:szCs w:val="20"/>
                <w:lang w:val="en-GB" w:eastAsia="en-GB"/>
              </w:rPr>
              <w:t>Civilian Police Service</w:t>
            </w:r>
            <w:r>
              <w:rPr>
                <w:rFonts w:ascii="Arial" w:hAnsi="Arial" w:cs="Arial"/>
                <w:sz w:val="20"/>
                <w:szCs w:val="20"/>
                <w:lang w:val="en-GB" w:eastAsia="en-GB"/>
              </w:rPr>
              <w:t>.</w:t>
            </w:r>
          </w:p>
          <w:p w:rsidR="00767414" w:rsidRPr="006B7E5C" w:rsidRDefault="00767414" w:rsidP="008D443D">
            <w:pPr>
              <w:pStyle w:val="yiv0720675254msonormal"/>
              <w:shd w:val="clear" w:color="auto" w:fill="FFFFFF"/>
              <w:spacing w:before="0" w:beforeAutospacing="0" w:after="120" w:afterAutospacing="0"/>
              <w:jc w:val="both"/>
              <w:rPr>
                <w:rFonts w:ascii="Arial" w:hAnsi="Arial" w:cs="Arial"/>
                <w:sz w:val="20"/>
                <w:szCs w:val="20"/>
              </w:rPr>
            </w:pPr>
            <w:r w:rsidRPr="006B7E5C">
              <w:rPr>
                <w:rFonts w:ascii="Arial" w:hAnsi="Arial" w:cs="Arial"/>
                <w:sz w:val="20"/>
                <w:szCs w:val="20"/>
              </w:rPr>
              <w:t>AND</w:t>
            </w:r>
          </w:p>
          <w:p w:rsidR="00767414" w:rsidRPr="000872A2" w:rsidRDefault="00767414" w:rsidP="008D443D">
            <w:pPr>
              <w:pStyle w:val="yiv0720675254msonormal"/>
              <w:numPr>
                <w:ilvl w:val="0"/>
                <w:numId w:val="10"/>
              </w:numPr>
              <w:shd w:val="clear" w:color="auto" w:fill="FFFFFF"/>
              <w:spacing w:before="0" w:beforeAutospacing="0" w:after="120" w:afterAutospacing="0"/>
              <w:ind w:hanging="13"/>
              <w:jc w:val="both"/>
              <w:rPr>
                <w:rFonts w:ascii="Arial" w:hAnsi="Arial" w:cs="Arial"/>
                <w:b/>
                <w:sz w:val="20"/>
                <w:szCs w:val="20"/>
                <w:lang w:eastAsia="en-GB"/>
              </w:rPr>
            </w:pPr>
            <w:r w:rsidRPr="00A1254E">
              <w:rPr>
                <w:rFonts w:ascii="Arial" w:hAnsi="Arial" w:cs="Arial"/>
                <w:sz w:val="20"/>
                <w:szCs w:val="20"/>
              </w:rPr>
              <w:t xml:space="preserve"> After having obtained the relevant degree/qualification, at least 1</w:t>
            </w:r>
            <w:r>
              <w:rPr>
                <w:rFonts w:ascii="Arial" w:hAnsi="Arial" w:cs="Arial"/>
                <w:sz w:val="20"/>
                <w:szCs w:val="20"/>
              </w:rPr>
              <w:t>0</w:t>
            </w:r>
            <w:r w:rsidRPr="00702692">
              <w:rPr>
                <w:rFonts w:ascii="Arial" w:hAnsi="Arial" w:cs="Arial"/>
                <w:sz w:val="20"/>
                <w:szCs w:val="20"/>
              </w:rPr>
              <w:t xml:space="preserve"> years of relevant and proven fulltime professional experience</w:t>
            </w:r>
            <w:r w:rsidRPr="000872A2">
              <w:rPr>
                <w:rFonts w:ascii="Arial" w:hAnsi="Arial" w:cs="Arial"/>
                <w:sz w:val="20"/>
                <w:szCs w:val="20"/>
              </w:rPr>
              <w:t xml:space="preserve">. </w:t>
            </w:r>
          </w:p>
          <w:p w:rsidR="00767414" w:rsidRPr="00FD6D56" w:rsidRDefault="00767414" w:rsidP="008D443D">
            <w:pPr>
              <w:pStyle w:val="yiv0720675254msonormal"/>
              <w:shd w:val="clear" w:color="auto" w:fill="FFFFFF"/>
              <w:spacing w:before="0" w:beforeAutospacing="0" w:after="120" w:afterAutospacing="0"/>
              <w:jc w:val="both"/>
              <w:rPr>
                <w:rFonts w:ascii="Arial" w:hAnsi="Arial" w:cs="Arial"/>
                <w:b/>
                <w:sz w:val="20"/>
                <w:szCs w:val="20"/>
              </w:rPr>
            </w:pPr>
            <w:r w:rsidRPr="00FD6D56">
              <w:rPr>
                <w:rFonts w:ascii="Arial" w:hAnsi="Arial" w:cs="Arial"/>
                <w:b/>
                <w:sz w:val="20"/>
                <w:szCs w:val="20"/>
              </w:rPr>
              <w:t>Advantageous:</w:t>
            </w:r>
          </w:p>
          <w:p w:rsidR="00767414" w:rsidRPr="0086523D" w:rsidRDefault="00767414" w:rsidP="00767414">
            <w:pPr>
              <w:pStyle w:val="yiv0720675254msonormal"/>
              <w:numPr>
                <w:ilvl w:val="0"/>
                <w:numId w:val="14"/>
              </w:numPr>
              <w:shd w:val="clear" w:color="auto" w:fill="FFFFFF"/>
              <w:spacing w:before="0" w:beforeAutospacing="0" w:after="120" w:afterAutospacing="0"/>
              <w:jc w:val="both"/>
            </w:pPr>
            <w:r w:rsidRPr="006B7E5C">
              <w:rPr>
                <w:rFonts w:ascii="Arial" w:hAnsi="Arial" w:cs="Arial"/>
                <w:sz w:val="20"/>
                <w:szCs w:val="20"/>
              </w:rPr>
              <w:t>Diploma on CEPOL Strategic Planning Course for EU Police Missions, CEPOL Commanders Course on Civilian Crisis Management Aspects or an EU Civilian Crisis Management Course.</w:t>
            </w:r>
          </w:p>
          <w:p w:rsidR="00767414" w:rsidRPr="0086523D" w:rsidRDefault="00767414" w:rsidP="008D443D">
            <w:pPr>
              <w:tabs>
                <w:tab w:val="left" w:pos="360"/>
                <w:tab w:val="left" w:pos="630"/>
                <w:tab w:val="left" w:pos="9720"/>
              </w:tabs>
              <w:autoSpaceDE w:val="0"/>
              <w:autoSpaceDN w:val="0"/>
              <w:adjustRightInd w:val="0"/>
              <w:spacing w:before="40" w:after="40"/>
              <w:ind w:right="23"/>
              <w:contextualSpacing/>
              <w:jc w:val="both"/>
              <w:rPr>
                <w:rFonts w:ascii="Arial" w:hAnsi="Arial" w:cs="Arial"/>
                <w:sz w:val="20"/>
                <w:szCs w:val="20"/>
              </w:rPr>
            </w:pPr>
          </w:p>
        </w:tc>
      </w:tr>
      <w:tr w:rsidR="00767414" w:rsidRPr="007E5A10" w:rsidTr="008D443D">
        <w:tc>
          <w:tcPr>
            <w:tcW w:w="791" w:type="pct"/>
            <w:tcBorders>
              <w:left w:val="nil"/>
            </w:tcBorders>
            <w:shd w:val="clear" w:color="auto" w:fill="auto"/>
            <w:vAlign w:val="center"/>
          </w:tcPr>
          <w:p w:rsidR="00767414" w:rsidRPr="0086523D" w:rsidRDefault="00767414" w:rsidP="008D443D">
            <w:pPr>
              <w:widowControl w:val="0"/>
              <w:jc w:val="center"/>
              <w:outlineLvl w:val="0"/>
              <w:rPr>
                <w:rFonts w:ascii="Arial" w:hAnsi="Arial" w:cs="Arial"/>
                <w:sz w:val="20"/>
                <w:szCs w:val="20"/>
              </w:rPr>
            </w:pPr>
            <w:r w:rsidRPr="0086523D">
              <w:rPr>
                <w:rFonts w:ascii="Arial" w:hAnsi="Arial" w:cs="Arial"/>
                <w:sz w:val="20"/>
                <w:szCs w:val="20"/>
              </w:rPr>
              <w:t>Specification of experience</w:t>
            </w:r>
          </w:p>
          <w:p w:rsidR="00767414" w:rsidRPr="0086523D" w:rsidRDefault="00767414" w:rsidP="008D443D">
            <w:pPr>
              <w:widowControl w:val="0"/>
              <w:jc w:val="center"/>
              <w:outlineLvl w:val="0"/>
              <w:rPr>
                <w:rFonts w:ascii="Arial" w:hAnsi="Arial" w:cs="Arial"/>
                <w:sz w:val="20"/>
                <w:szCs w:val="20"/>
              </w:rPr>
            </w:pPr>
          </w:p>
        </w:tc>
        <w:tc>
          <w:tcPr>
            <w:tcW w:w="4209" w:type="pct"/>
            <w:tcBorders>
              <w:right w:val="nil"/>
            </w:tcBorders>
            <w:shd w:val="clear" w:color="auto" w:fill="auto"/>
          </w:tcPr>
          <w:p w:rsidR="00767414" w:rsidRPr="00DB7085" w:rsidRDefault="00767414" w:rsidP="008D443D">
            <w:pPr>
              <w:pStyle w:val="yiv0720675254default"/>
              <w:shd w:val="clear" w:color="auto" w:fill="FFFFFF"/>
              <w:spacing w:before="0" w:beforeAutospacing="0" w:after="0" w:afterAutospacing="0"/>
              <w:jc w:val="both"/>
              <w:rPr>
                <w:rFonts w:ascii="Arial" w:hAnsi="Arial" w:cs="Arial"/>
                <w:b/>
                <w:bCs/>
                <w:sz w:val="20"/>
                <w:szCs w:val="20"/>
              </w:rPr>
            </w:pPr>
            <w:r w:rsidRPr="00DB7085">
              <w:rPr>
                <w:rFonts w:ascii="Arial" w:hAnsi="Arial" w:cs="Arial"/>
                <w:b/>
                <w:bCs/>
                <w:sz w:val="20"/>
                <w:szCs w:val="20"/>
              </w:rPr>
              <w:t>Desirable:</w:t>
            </w:r>
          </w:p>
          <w:p w:rsidR="00767414" w:rsidRDefault="00767414" w:rsidP="008D443D">
            <w:pPr>
              <w:pStyle w:val="yiv0720675254default"/>
              <w:shd w:val="clear" w:color="auto" w:fill="FFFFFF"/>
              <w:spacing w:before="0" w:beforeAutospacing="0" w:after="0" w:afterAutospacing="0"/>
              <w:jc w:val="both"/>
              <w:rPr>
                <w:rFonts w:ascii="Arial" w:hAnsi="Arial" w:cs="Arial"/>
                <w:bCs/>
                <w:sz w:val="20"/>
                <w:szCs w:val="20"/>
              </w:rPr>
            </w:pPr>
          </w:p>
          <w:p w:rsidR="00767414" w:rsidRPr="0086523D" w:rsidRDefault="00767414" w:rsidP="008D443D">
            <w:pPr>
              <w:pStyle w:val="yiv0720675254default"/>
              <w:shd w:val="clear" w:color="auto" w:fill="FFFFFF"/>
              <w:spacing w:before="0" w:beforeAutospacing="0" w:after="0" w:afterAutospacing="0"/>
              <w:jc w:val="both"/>
              <w:rPr>
                <w:rFonts w:ascii="Arial" w:hAnsi="Arial" w:cs="Arial"/>
                <w:sz w:val="20"/>
                <w:szCs w:val="20"/>
              </w:rPr>
            </w:pPr>
            <w:r w:rsidRPr="0086523D">
              <w:rPr>
                <w:rFonts w:ascii="Arial" w:hAnsi="Arial" w:cs="Arial"/>
                <w:b/>
                <w:sz w:val="20"/>
                <w:szCs w:val="20"/>
              </w:rPr>
              <w:t>General professional experience:</w:t>
            </w:r>
            <w:r w:rsidRPr="0086523D">
              <w:rPr>
                <w:rFonts w:ascii="Arial" w:hAnsi="Arial" w:cs="Arial"/>
                <w:sz w:val="20"/>
                <w:szCs w:val="20"/>
              </w:rPr>
              <w:t xml:space="preserve">  </w:t>
            </w:r>
          </w:p>
          <w:p w:rsidR="00767414" w:rsidRPr="0086523D" w:rsidRDefault="00767414" w:rsidP="008D443D">
            <w:pPr>
              <w:pStyle w:val="yiv0720675254default"/>
              <w:shd w:val="clear" w:color="auto" w:fill="FFFFFF"/>
              <w:spacing w:before="0" w:beforeAutospacing="0" w:after="0" w:afterAutospacing="0"/>
              <w:jc w:val="both"/>
              <w:rPr>
                <w:rFonts w:ascii="Arial" w:hAnsi="Arial" w:cs="Arial"/>
                <w:sz w:val="20"/>
                <w:szCs w:val="20"/>
                <w:lang w:val="en-GB" w:eastAsia="en-GB"/>
              </w:rPr>
            </w:pPr>
            <w:r w:rsidRPr="0086523D">
              <w:rPr>
                <w:rFonts w:ascii="Arial" w:hAnsi="Arial" w:cs="Arial"/>
                <w:sz w:val="20"/>
                <w:szCs w:val="20"/>
              </w:rPr>
              <w:t>Experience in home country working as a senior police officer/senior civil servant having worked on developing strategies in</w:t>
            </w:r>
            <w:r w:rsidRPr="0086523D">
              <w:rPr>
                <w:rFonts w:ascii="Arial" w:hAnsi="Arial" w:cs="Arial"/>
                <w:color w:val="222222"/>
                <w:sz w:val="20"/>
                <w:szCs w:val="20"/>
              </w:rPr>
              <w:t xml:space="preserve"> </w:t>
            </w:r>
            <w:r w:rsidRPr="0086523D">
              <w:rPr>
                <w:rFonts w:ascii="Arial" w:hAnsi="Arial" w:cs="Arial"/>
                <w:color w:val="222222"/>
                <w:sz w:val="20"/>
                <w:szCs w:val="20"/>
                <w:lang w:val="en"/>
              </w:rPr>
              <w:t>areas of Homeland Security, National Security or activity considered relevant</w:t>
            </w:r>
            <w:r>
              <w:rPr>
                <w:rFonts w:ascii="Arial" w:hAnsi="Arial" w:cs="Arial"/>
                <w:sz w:val="20"/>
                <w:szCs w:val="20"/>
              </w:rPr>
              <w:t xml:space="preserve"> and</w:t>
            </w:r>
            <w:r w:rsidRPr="0086523D">
              <w:rPr>
                <w:rFonts w:ascii="Arial" w:hAnsi="Arial" w:cs="Arial"/>
                <w:sz w:val="20"/>
                <w:szCs w:val="20"/>
              </w:rPr>
              <w:t xml:space="preserve"> </w:t>
            </w:r>
            <w:r>
              <w:rPr>
                <w:rFonts w:ascii="Arial" w:hAnsi="Arial" w:cs="Arial"/>
                <w:sz w:val="20"/>
                <w:szCs w:val="20"/>
              </w:rPr>
              <w:t>i</w:t>
            </w:r>
            <w:r w:rsidRPr="0086523D">
              <w:rPr>
                <w:rFonts w:ascii="Arial" w:hAnsi="Arial" w:cs="Arial"/>
                <w:sz w:val="20"/>
                <w:szCs w:val="20"/>
              </w:rPr>
              <w:t>nternational experience, particularly in crisis areas or post-conflict setting, with multi-national and/or international organizations is an advantage.</w:t>
            </w:r>
          </w:p>
          <w:p w:rsidR="00767414" w:rsidRPr="00DB7085" w:rsidRDefault="00767414" w:rsidP="008D443D">
            <w:pPr>
              <w:pStyle w:val="yiv0720675254default"/>
              <w:shd w:val="clear" w:color="auto" w:fill="FFFFFF"/>
              <w:spacing w:before="0" w:beforeAutospacing="0" w:after="0" w:afterAutospacing="0"/>
              <w:jc w:val="both"/>
              <w:rPr>
                <w:rFonts w:ascii="Arial" w:hAnsi="Arial" w:cs="Arial"/>
                <w:sz w:val="20"/>
                <w:szCs w:val="20"/>
                <w:lang w:val="en-GB"/>
              </w:rPr>
            </w:pPr>
          </w:p>
          <w:p w:rsidR="00767414" w:rsidRDefault="00767414" w:rsidP="008D443D">
            <w:pPr>
              <w:pStyle w:val="yiv0720675254default"/>
              <w:shd w:val="clear" w:color="auto" w:fill="FFFFFF"/>
              <w:spacing w:before="0" w:beforeAutospacing="0" w:after="0" w:afterAutospacing="0"/>
              <w:jc w:val="both"/>
              <w:rPr>
                <w:rFonts w:ascii="Arial" w:hAnsi="Arial" w:cs="Arial"/>
                <w:b/>
                <w:sz w:val="20"/>
                <w:szCs w:val="20"/>
                <w:lang w:val="en-GB" w:eastAsia="en-GB"/>
              </w:rPr>
            </w:pPr>
            <w:r>
              <w:rPr>
                <w:rFonts w:ascii="Arial" w:hAnsi="Arial" w:cs="Arial"/>
                <w:b/>
                <w:sz w:val="20"/>
                <w:szCs w:val="20"/>
                <w:lang w:val="en-GB" w:eastAsia="en-GB"/>
              </w:rPr>
              <w:t>The followings are also considered as a distinct advantage:</w:t>
            </w:r>
          </w:p>
          <w:p w:rsidR="00767414" w:rsidRPr="0086523D" w:rsidRDefault="00767414" w:rsidP="008D443D">
            <w:pPr>
              <w:pStyle w:val="yiv0720675254default"/>
              <w:shd w:val="clear" w:color="auto" w:fill="FFFFFF"/>
              <w:spacing w:before="0" w:beforeAutospacing="0" w:after="0" w:afterAutospacing="0"/>
              <w:jc w:val="both"/>
              <w:rPr>
                <w:rFonts w:ascii="Arial" w:hAnsi="Arial" w:cs="Arial"/>
                <w:b/>
                <w:sz w:val="20"/>
                <w:szCs w:val="20"/>
                <w:lang w:val="en-GB" w:eastAsia="en-GB"/>
              </w:rPr>
            </w:pPr>
          </w:p>
          <w:p w:rsidR="00767414" w:rsidRPr="004053BC" w:rsidRDefault="00767414" w:rsidP="008D443D">
            <w:pPr>
              <w:pStyle w:val="yiv0720675254default"/>
              <w:numPr>
                <w:ilvl w:val="0"/>
                <w:numId w:val="9"/>
              </w:numPr>
              <w:shd w:val="clear" w:color="auto" w:fill="FFFFFF"/>
              <w:spacing w:before="0" w:beforeAutospacing="0" w:after="0" w:afterAutospacing="0"/>
              <w:jc w:val="both"/>
              <w:rPr>
                <w:rFonts w:ascii="Arial" w:hAnsi="Arial" w:cs="Arial"/>
                <w:b/>
                <w:sz w:val="20"/>
                <w:szCs w:val="20"/>
                <w:lang w:val="en-GB" w:eastAsia="en-GB"/>
              </w:rPr>
            </w:pPr>
            <w:r w:rsidRPr="0086523D">
              <w:rPr>
                <w:rFonts w:ascii="Arial" w:hAnsi="Arial" w:cs="Arial"/>
                <w:sz w:val="20"/>
                <w:szCs w:val="20"/>
                <w:lang w:val="en-GB" w:eastAsia="en-GB"/>
              </w:rPr>
              <w:t>Strong experience (</w:t>
            </w:r>
            <w:r>
              <w:rPr>
                <w:rFonts w:ascii="Arial" w:hAnsi="Arial" w:cs="Arial"/>
                <w:sz w:val="20"/>
                <w:szCs w:val="20"/>
                <w:lang w:val="en-GB" w:eastAsia="en-GB"/>
              </w:rPr>
              <w:t>at least</w:t>
            </w:r>
            <w:r w:rsidRPr="0086523D">
              <w:rPr>
                <w:rFonts w:ascii="Arial" w:hAnsi="Arial" w:cs="Arial"/>
                <w:sz w:val="20"/>
                <w:szCs w:val="20"/>
                <w:lang w:val="en-GB" w:eastAsia="en-GB"/>
              </w:rPr>
              <w:t xml:space="preserve"> 1</w:t>
            </w:r>
            <w:r>
              <w:rPr>
                <w:rFonts w:ascii="Arial" w:hAnsi="Arial" w:cs="Arial"/>
                <w:sz w:val="20"/>
                <w:szCs w:val="20"/>
                <w:lang w:val="en-GB" w:eastAsia="en-GB"/>
              </w:rPr>
              <w:t>0</w:t>
            </w:r>
            <w:r w:rsidRPr="0086523D">
              <w:rPr>
                <w:rFonts w:ascii="Arial" w:hAnsi="Arial" w:cs="Arial"/>
                <w:sz w:val="20"/>
                <w:szCs w:val="20"/>
                <w:lang w:val="en-GB" w:eastAsia="en-GB"/>
              </w:rPr>
              <w:t xml:space="preserve"> years of relevant proven full-time experience) in the security sector, preferably in post-conflict context, with a strong preference for candidates having worked in similar positions with documented successful results.</w:t>
            </w:r>
          </w:p>
          <w:p w:rsidR="00767414" w:rsidRPr="0086523D" w:rsidRDefault="00767414" w:rsidP="008D443D">
            <w:pPr>
              <w:pStyle w:val="yiv0720675254default"/>
              <w:numPr>
                <w:ilvl w:val="0"/>
                <w:numId w:val="9"/>
              </w:numPr>
              <w:shd w:val="clear" w:color="auto" w:fill="FFFFFF"/>
              <w:spacing w:before="0" w:beforeAutospacing="0" w:after="0" w:afterAutospacing="0"/>
              <w:jc w:val="both"/>
              <w:rPr>
                <w:rFonts w:ascii="Arial" w:hAnsi="Arial" w:cs="Arial"/>
                <w:b/>
                <w:sz w:val="20"/>
                <w:szCs w:val="20"/>
                <w:lang w:val="en-GB" w:eastAsia="en-GB"/>
              </w:rPr>
            </w:pPr>
            <w:r w:rsidRPr="0086523D">
              <w:rPr>
                <w:rFonts w:ascii="Arial" w:hAnsi="Arial" w:cs="Arial"/>
                <w:sz w:val="20"/>
                <w:szCs w:val="20"/>
                <w:lang w:val="en-GB" w:eastAsia="en-GB"/>
              </w:rPr>
              <w:t>Experience should have ideally been gained at strategic level (substantive Chief Superintendent or above (or equivalent) in a primary national police organisation (civilian or police at or above chief Superintendent or equivalent level)</w:t>
            </w:r>
            <w:r>
              <w:rPr>
                <w:rFonts w:ascii="Arial" w:hAnsi="Arial" w:cs="Arial"/>
                <w:sz w:val="20"/>
                <w:szCs w:val="20"/>
                <w:lang w:val="en-GB" w:eastAsia="en-GB"/>
              </w:rPr>
              <w:t xml:space="preserve"> </w:t>
            </w:r>
            <w:r w:rsidRPr="0086523D">
              <w:rPr>
                <w:rFonts w:ascii="Arial" w:hAnsi="Arial" w:cs="Arial"/>
                <w:sz w:val="20"/>
                <w:szCs w:val="20"/>
                <w:lang w:val="en-GB" w:eastAsia="en-GB"/>
              </w:rPr>
              <w:t>for a period of at least 3 years and served within the past 5 years.</w:t>
            </w:r>
          </w:p>
          <w:p w:rsidR="00767414" w:rsidRPr="0086523D" w:rsidRDefault="00767414" w:rsidP="008D443D">
            <w:pPr>
              <w:pStyle w:val="yiv0720675254default"/>
              <w:numPr>
                <w:ilvl w:val="0"/>
                <w:numId w:val="9"/>
              </w:numPr>
              <w:shd w:val="clear" w:color="auto" w:fill="FFFFFF"/>
              <w:spacing w:before="0" w:beforeAutospacing="0" w:after="0" w:afterAutospacing="0"/>
              <w:jc w:val="both"/>
              <w:rPr>
                <w:rFonts w:ascii="Arial" w:hAnsi="Arial" w:cs="Arial"/>
                <w:b/>
                <w:sz w:val="20"/>
                <w:szCs w:val="20"/>
                <w:lang w:val="en-GB" w:eastAsia="en-GB"/>
              </w:rPr>
            </w:pPr>
            <w:r w:rsidRPr="0086523D">
              <w:rPr>
                <w:rFonts w:ascii="Arial" w:hAnsi="Arial" w:cs="Arial"/>
                <w:sz w:val="20"/>
                <w:szCs w:val="20"/>
                <w:lang w:val="en-GB" w:eastAsia="en-GB"/>
              </w:rPr>
              <w:t>Excellent interpersonal skills and ability to work in multinational teams;</w:t>
            </w:r>
          </w:p>
          <w:p w:rsidR="00767414" w:rsidRPr="0086523D" w:rsidRDefault="00767414" w:rsidP="008D443D">
            <w:pPr>
              <w:pStyle w:val="yiv0720675254default"/>
              <w:numPr>
                <w:ilvl w:val="0"/>
                <w:numId w:val="9"/>
              </w:numPr>
              <w:shd w:val="clear" w:color="auto" w:fill="FFFFFF"/>
              <w:spacing w:before="0" w:beforeAutospacing="0" w:after="0" w:afterAutospacing="0"/>
              <w:jc w:val="both"/>
              <w:rPr>
                <w:rFonts w:ascii="Arial" w:hAnsi="Arial" w:cs="Arial"/>
                <w:b/>
                <w:sz w:val="20"/>
                <w:szCs w:val="20"/>
                <w:lang w:val="en-GB"/>
              </w:rPr>
            </w:pPr>
            <w:r w:rsidRPr="0086523D">
              <w:rPr>
                <w:rFonts w:ascii="Arial" w:hAnsi="Arial" w:cs="Arial"/>
                <w:sz w:val="20"/>
                <w:szCs w:val="20"/>
                <w:lang w:val="en-GB" w:eastAsia="en-GB"/>
              </w:rPr>
              <w:t>Full working knowledge of English and excellent drafting skills (the ability to draft and edit reports).</w:t>
            </w:r>
          </w:p>
          <w:p w:rsidR="00767414" w:rsidRPr="0086523D" w:rsidRDefault="00767414" w:rsidP="008D443D">
            <w:pPr>
              <w:pStyle w:val="yiv0720675254default"/>
              <w:numPr>
                <w:ilvl w:val="0"/>
                <w:numId w:val="9"/>
              </w:numPr>
              <w:shd w:val="clear" w:color="auto" w:fill="FFFFFF"/>
              <w:spacing w:before="0" w:beforeAutospacing="0" w:after="0" w:afterAutospacing="0"/>
              <w:jc w:val="both"/>
              <w:rPr>
                <w:rFonts w:ascii="Arial" w:hAnsi="Arial" w:cs="Arial"/>
                <w:b/>
                <w:sz w:val="20"/>
                <w:szCs w:val="20"/>
                <w:lang w:val="en-GB" w:eastAsia="en-GB"/>
              </w:rPr>
            </w:pPr>
            <w:r w:rsidRPr="0086523D">
              <w:rPr>
                <w:rFonts w:ascii="Arial" w:hAnsi="Arial" w:cs="Arial"/>
                <w:sz w:val="20"/>
                <w:szCs w:val="20"/>
                <w:lang w:val="en-GB" w:eastAsia="en-GB"/>
              </w:rPr>
              <w:t>Ability to provide with a regular assessment of capacities, ability to identify gaps and assess progress in the relevant domains (Ministry of Interior);</w:t>
            </w:r>
          </w:p>
          <w:p w:rsidR="00767414" w:rsidRPr="0086523D" w:rsidRDefault="00767414" w:rsidP="008D443D">
            <w:pPr>
              <w:pStyle w:val="yiv0720675254default"/>
              <w:numPr>
                <w:ilvl w:val="0"/>
                <w:numId w:val="9"/>
              </w:numPr>
              <w:shd w:val="clear" w:color="auto" w:fill="FFFFFF"/>
              <w:spacing w:before="0" w:beforeAutospacing="0" w:after="0" w:afterAutospacing="0"/>
              <w:jc w:val="both"/>
              <w:rPr>
                <w:rFonts w:ascii="Arial" w:hAnsi="Arial" w:cs="Arial"/>
                <w:sz w:val="20"/>
                <w:szCs w:val="20"/>
                <w:lang w:val="en-GB" w:eastAsia="en-GB"/>
              </w:rPr>
            </w:pPr>
            <w:r w:rsidRPr="0086523D">
              <w:rPr>
                <w:rFonts w:ascii="Arial" w:hAnsi="Arial" w:cs="Arial"/>
                <w:sz w:val="20"/>
                <w:szCs w:val="20"/>
                <w:lang w:val="en-GB" w:eastAsia="en-GB"/>
              </w:rPr>
              <w:t xml:space="preserve">Strong knowledge of professional standards in Ministry of Interior/Home Office Departments; </w:t>
            </w:r>
          </w:p>
          <w:p w:rsidR="00767414" w:rsidRPr="0086523D" w:rsidRDefault="00767414" w:rsidP="008D443D">
            <w:pPr>
              <w:pStyle w:val="yiv0720675254default"/>
              <w:numPr>
                <w:ilvl w:val="0"/>
                <w:numId w:val="9"/>
              </w:numPr>
              <w:shd w:val="clear" w:color="auto" w:fill="FFFFFF"/>
              <w:spacing w:before="0" w:beforeAutospacing="0" w:after="0" w:afterAutospacing="0"/>
              <w:jc w:val="both"/>
              <w:rPr>
                <w:rFonts w:ascii="Arial" w:hAnsi="Arial" w:cs="Arial"/>
                <w:b/>
                <w:sz w:val="20"/>
                <w:szCs w:val="20"/>
                <w:lang w:val="en-GB" w:eastAsia="en-GB"/>
              </w:rPr>
            </w:pPr>
            <w:r w:rsidRPr="0086523D">
              <w:rPr>
                <w:rFonts w:ascii="Arial" w:hAnsi="Arial" w:cs="Arial"/>
                <w:sz w:val="20"/>
                <w:szCs w:val="20"/>
                <w:lang w:val="en-GB" w:eastAsia="en-GB"/>
              </w:rPr>
              <w:t>Knowledge and understanding of the relationship between  standards;</w:t>
            </w:r>
          </w:p>
          <w:p w:rsidR="00767414" w:rsidRPr="0086523D" w:rsidRDefault="00767414" w:rsidP="008D443D">
            <w:pPr>
              <w:pStyle w:val="yiv0720675254default"/>
              <w:numPr>
                <w:ilvl w:val="0"/>
                <w:numId w:val="9"/>
              </w:numPr>
              <w:shd w:val="clear" w:color="auto" w:fill="FFFFFF"/>
              <w:spacing w:before="0" w:beforeAutospacing="0" w:after="0" w:afterAutospacing="0"/>
              <w:jc w:val="both"/>
              <w:rPr>
                <w:rFonts w:ascii="Arial" w:hAnsi="Arial" w:cs="Arial"/>
                <w:b/>
                <w:sz w:val="20"/>
                <w:szCs w:val="20"/>
                <w:lang w:val="en-GB" w:eastAsia="en-GB"/>
              </w:rPr>
            </w:pPr>
            <w:r w:rsidRPr="0086523D">
              <w:rPr>
                <w:rFonts w:ascii="Arial" w:hAnsi="Arial" w:cs="Arial"/>
                <w:sz w:val="20"/>
                <w:szCs w:val="20"/>
                <w:lang w:val="en-GB" w:eastAsia="en-GB"/>
              </w:rPr>
              <w:t>Experience in advising and mentoring;</w:t>
            </w:r>
          </w:p>
          <w:p w:rsidR="00767414" w:rsidRPr="0086523D" w:rsidRDefault="00767414" w:rsidP="008D443D">
            <w:pPr>
              <w:pStyle w:val="yiv0720675254default"/>
              <w:numPr>
                <w:ilvl w:val="0"/>
                <w:numId w:val="9"/>
              </w:numPr>
              <w:shd w:val="clear" w:color="auto" w:fill="FFFFFF"/>
              <w:spacing w:before="0" w:beforeAutospacing="0" w:after="0" w:afterAutospacing="0"/>
              <w:jc w:val="both"/>
              <w:rPr>
                <w:rFonts w:ascii="Arial" w:hAnsi="Arial" w:cs="Arial"/>
                <w:b/>
                <w:sz w:val="20"/>
                <w:szCs w:val="20"/>
                <w:lang w:val="en-GB" w:eastAsia="en-GB"/>
              </w:rPr>
            </w:pPr>
            <w:r w:rsidRPr="0086523D">
              <w:rPr>
                <w:rFonts w:ascii="Arial" w:hAnsi="Arial" w:cs="Arial"/>
                <w:sz w:val="20"/>
                <w:szCs w:val="20"/>
                <w:lang w:val="en-GB" w:eastAsia="en-GB"/>
              </w:rPr>
              <w:t>Good knowledge and experience of Gender, Human Rights, Anti-Corruption and Police Accountability standards;</w:t>
            </w:r>
          </w:p>
          <w:p w:rsidR="00767414" w:rsidRPr="0086523D" w:rsidRDefault="00767414" w:rsidP="008D443D">
            <w:pPr>
              <w:pStyle w:val="yiv0720675254default"/>
              <w:numPr>
                <w:ilvl w:val="0"/>
                <w:numId w:val="9"/>
              </w:numPr>
              <w:shd w:val="clear" w:color="auto" w:fill="FFFFFF"/>
              <w:spacing w:before="0" w:beforeAutospacing="0" w:after="0" w:afterAutospacing="0"/>
              <w:jc w:val="both"/>
              <w:rPr>
                <w:rFonts w:ascii="Arial" w:hAnsi="Arial" w:cs="Arial"/>
                <w:sz w:val="20"/>
                <w:szCs w:val="20"/>
                <w:lang w:val="en-GB" w:eastAsia="en-GB"/>
              </w:rPr>
            </w:pPr>
            <w:r w:rsidRPr="0086523D">
              <w:rPr>
                <w:rFonts w:ascii="Arial" w:hAnsi="Arial" w:cs="Arial"/>
                <w:sz w:val="20"/>
                <w:szCs w:val="20"/>
                <w:lang w:val="en-GB" w:eastAsia="en-GB"/>
              </w:rPr>
              <w:t xml:space="preserve">Local experience or good knowledge of Afghanistan: strong familiarity with the political, historical and cultural context of Afghanistan,  subject matter expertise in domestic and regional Afghan political dynamics; government of Afghanistan Governance structures at national and sub-national level. </w:t>
            </w:r>
          </w:p>
          <w:p w:rsidR="00767414" w:rsidRPr="0086523D" w:rsidRDefault="00767414" w:rsidP="008D443D">
            <w:pPr>
              <w:pStyle w:val="yiv0720675254default"/>
              <w:numPr>
                <w:ilvl w:val="0"/>
                <w:numId w:val="9"/>
              </w:numPr>
              <w:shd w:val="clear" w:color="auto" w:fill="FFFFFF"/>
              <w:spacing w:before="0" w:beforeAutospacing="0" w:after="0" w:afterAutospacing="0"/>
              <w:jc w:val="both"/>
              <w:rPr>
                <w:rFonts w:ascii="Arial" w:hAnsi="Arial" w:cs="Arial"/>
                <w:sz w:val="20"/>
                <w:szCs w:val="20"/>
                <w:lang w:val="en-GB" w:eastAsia="en-GB"/>
              </w:rPr>
            </w:pPr>
            <w:r w:rsidRPr="0086523D">
              <w:rPr>
                <w:rFonts w:ascii="Arial" w:hAnsi="Arial" w:cs="Arial"/>
                <w:sz w:val="20"/>
                <w:szCs w:val="20"/>
                <w:lang w:val="en-GB" w:eastAsia="en-GB"/>
              </w:rPr>
              <w:t>Knowledge of the EU Institutions, related to the Common Security and Defence Policy and the EU Development Cooperation instrument;</w:t>
            </w:r>
          </w:p>
          <w:p w:rsidR="00767414" w:rsidRPr="0086523D" w:rsidRDefault="00767414" w:rsidP="008D443D">
            <w:pPr>
              <w:pStyle w:val="yiv0720675254default"/>
              <w:numPr>
                <w:ilvl w:val="0"/>
                <w:numId w:val="9"/>
              </w:numPr>
              <w:shd w:val="clear" w:color="auto" w:fill="FFFFFF"/>
              <w:spacing w:before="0" w:beforeAutospacing="0" w:after="0" w:afterAutospacing="0"/>
              <w:jc w:val="both"/>
              <w:rPr>
                <w:rFonts w:ascii="Arial" w:hAnsi="Arial" w:cs="Arial"/>
                <w:sz w:val="20"/>
                <w:szCs w:val="20"/>
                <w:lang w:val="en-GB" w:eastAsia="en-GB"/>
              </w:rPr>
            </w:pPr>
            <w:r w:rsidRPr="0086523D">
              <w:rPr>
                <w:rFonts w:ascii="Arial" w:hAnsi="Arial" w:cs="Arial"/>
                <w:sz w:val="20"/>
                <w:szCs w:val="20"/>
                <w:lang w:val="en-GB" w:eastAsia="en-GB"/>
              </w:rPr>
              <w:t xml:space="preserve">Highly resilient under physical and mental pressure; </w:t>
            </w:r>
          </w:p>
          <w:p w:rsidR="00767414" w:rsidRDefault="00767414" w:rsidP="008D443D">
            <w:pPr>
              <w:pStyle w:val="yiv0720675254default"/>
              <w:numPr>
                <w:ilvl w:val="0"/>
                <w:numId w:val="9"/>
              </w:numPr>
              <w:shd w:val="clear" w:color="auto" w:fill="FFFFFF"/>
              <w:spacing w:before="0" w:beforeAutospacing="0" w:after="0" w:afterAutospacing="0"/>
              <w:jc w:val="both"/>
              <w:rPr>
                <w:rFonts w:ascii="Arial" w:hAnsi="Arial" w:cs="Arial"/>
                <w:sz w:val="20"/>
                <w:szCs w:val="20"/>
                <w:lang w:val="en-GB" w:eastAsia="en-GB"/>
              </w:rPr>
            </w:pPr>
            <w:r w:rsidRPr="0086523D">
              <w:rPr>
                <w:rFonts w:ascii="Arial" w:hAnsi="Arial" w:cs="Arial"/>
                <w:sz w:val="20"/>
                <w:szCs w:val="20"/>
                <w:lang w:val="en-GB" w:eastAsia="en-GB"/>
              </w:rPr>
              <w:t>Experience in security sector reform is an advantage;</w:t>
            </w:r>
          </w:p>
          <w:p w:rsidR="00767414" w:rsidRPr="0086523D" w:rsidRDefault="00767414" w:rsidP="008D443D">
            <w:pPr>
              <w:pStyle w:val="default"/>
              <w:numPr>
                <w:ilvl w:val="0"/>
                <w:numId w:val="9"/>
              </w:numPr>
              <w:rPr>
                <w:b/>
                <w:color w:val="auto"/>
                <w:sz w:val="20"/>
                <w:szCs w:val="20"/>
              </w:rPr>
            </w:pPr>
            <w:r w:rsidRPr="0086523D">
              <w:rPr>
                <w:color w:val="auto"/>
                <w:sz w:val="20"/>
                <w:szCs w:val="20"/>
              </w:rPr>
              <w:t>Knowledge of Dari or Pashto is an asset.</w:t>
            </w:r>
          </w:p>
        </w:tc>
      </w:tr>
    </w:tbl>
    <w:p w:rsidR="00DC36AA" w:rsidRDefault="00DC36AA" w:rsidP="003E2C18"/>
    <w:p w:rsidR="00D23FEC" w:rsidRDefault="00D23FEC" w:rsidP="003E2C18"/>
    <w:p w:rsidR="00D23FEC" w:rsidRDefault="00D23FEC" w:rsidP="003E2C18"/>
    <w:p w:rsidR="00D23FEC" w:rsidRDefault="00D23FEC" w:rsidP="003E2C18"/>
    <w:p w:rsidR="00D23FEC" w:rsidRDefault="00D23FEC" w:rsidP="003E2C18"/>
    <w:p w:rsidR="00D23FEC" w:rsidRDefault="00D23FEC" w:rsidP="003E2C18"/>
    <w:p w:rsidR="00D23FEC" w:rsidRDefault="00D23FEC" w:rsidP="003E2C18"/>
    <w:p w:rsidR="00D23FEC" w:rsidRDefault="00D23FEC" w:rsidP="003E2C18"/>
    <w:p w:rsidR="00D23FEC" w:rsidRDefault="00D23FEC" w:rsidP="003E2C18"/>
    <w:p w:rsidR="00D23FEC" w:rsidRDefault="00D23FEC" w:rsidP="003E2C18"/>
    <w:p w:rsidR="00D23FEC" w:rsidRDefault="00D23FEC" w:rsidP="003E2C18"/>
    <w:p w:rsidR="00D23FEC" w:rsidRDefault="00D23FEC" w:rsidP="003E2C18"/>
    <w:p w:rsidR="00D23FEC" w:rsidRDefault="00D23FEC" w:rsidP="003E2C18"/>
    <w:p w:rsidR="00D23FEC" w:rsidRDefault="00D23FEC" w:rsidP="003E2C18"/>
    <w:p w:rsidR="00D23FEC" w:rsidRDefault="00D23FEC" w:rsidP="003E2C18"/>
    <w:p w:rsidR="00D23FEC" w:rsidRDefault="00D23FEC" w:rsidP="003E2C18"/>
    <w:p w:rsidR="00D23FEC" w:rsidRDefault="00D23FEC" w:rsidP="003E2C18"/>
    <w:p w:rsidR="00D23FEC" w:rsidRDefault="00D23FEC" w:rsidP="003E2C18"/>
    <w:p w:rsidR="00D23FEC" w:rsidRDefault="00D23FEC" w:rsidP="003E2C18"/>
    <w:p w:rsidR="00D23FEC" w:rsidRDefault="00D23FEC" w:rsidP="003E2C18"/>
    <w:p w:rsidR="00D23FEC" w:rsidRDefault="00D23FEC" w:rsidP="003E2C18"/>
    <w:p w:rsidR="00D23FEC" w:rsidRDefault="00D23FEC" w:rsidP="003E2C18"/>
    <w:p w:rsidR="00D23FEC" w:rsidRDefault="00D23FEC" w:rsidP="003E2C18"/>
    <w:p w:rsidR="00D23FEC" w:rsidRDefault="00D23FEC" w:rsidP="003E2C18"/>
    <w:p w:rsidR="00D23FEC" w:rsidRDefault="00D23FEC" w:rsidP="003E2C18"/>
    <w:p w:rsidR="00D23FEC" w:rsidRDefault="00D23FEC" w:rsidP="003E2C18"/>
    <w:p w:rsidR="00D23FEC" w:rsidRDefault="00D23FEC" w:rsidP="003E2C18"/>
    <w:p w:rsidR="00D23FEC" w:rsidRDefault="00D23FEC" w:rsidP="003E2C18"/>
    <w:p w:rsidR="00D23FEC" w:rsidRDefault="00D23FEC" w:rsidP="003E2C18"/>
    <w:p w:rsidR="00D23FEC" w:rsidRDefault="00D23FEC" w:rsidP="003E2C18"/>
    <w:p w:rsidR="00D23FEC" w:rsidRDefault="00D23FEC" w:rsidP="003E2C18"/>
    <w:p w:rsidR="00D23FEC" w:rsidRDefault="00D23FEC" w:rsidP="003E2C18"/>
    <w:p w:rsidR="00D23FEC" w:rsidRDefault="00D23FEC" w:rsidP="003E2C18"/>
    <w:p w:rsidR="00D23FEC" w:rsidRDefault="00D23FEC" w:rsidP="003E2C18"/>
    <w:p w:rsidR="00D23FEC" w:rsidRDefault="00D23FEC" w:rsidP="003E2C18"/>
    <w:p w:rsidR="00D23FEC" w:rsidRDefault="00D23FEC" w:rsidP="003E2C18"/>
    <w:p w:rsidR="00D23FEC" w:rsidRDefault="00D23FEC" w:rsidP="003E2C18"/>
    <w:p w:rsidR="00D23FEC" w:rsidRDefault="00D23FEC" w:rsidP="003E2C18"/>
    <w:p w:rsidR="00D23FEC" w:rsidRDefault="00D23FEC" w:rsidP="003E2C18"/>
    <w:p w:rsidR="00D23FEC" w:rsidRDefault="00D23FEC" w:rsidP="003E2C18"/>
    <w:p w:rsidR="00D23FEC" w:rsidRDefault="00D23FEC" w:rsidP="003E2C18"/>
    <w:p w:rsidR="0017714A" w:rsidRDefault="0017714A" w:rsidP="003E2C18"/>
    <w:p w:rsidR="00D23FEC" w:rsidRDefault="00D23FEC" w:rsidP="003E2C18"/>
    <w:p w:rsidR="00D23FEC" w:rsidRDefault="00D23FEC" w:rsidP="003E2C18"/>
    <w:p w:rsidR="00D23FEC" w:rsidRDefault="00D23FEC" w:rsidP="003E2C18"/>
    <w:tbl>
      <w:tblPr>
        <w:tblpPr w:leftFromText="141" w:rightFromText="141" w:vertAnchor="text" w:horzAnchor="page" w:tblpX="1242" w:tblpY="1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6"/>
        <w:gridCol w:w="7962"/>
      </w:tblGrid>
      <w:tr w:rsidR="00E31514" w:rsidRPr="006C644A" w:rsidTr="008D443D">
        <w:tc>
          <w:tcPr>
            <w:tcW w:w="791" w:type="pct"/>
            <w:tcBorders>
              <w:left w:val="nil"/>
              <w:bottom w:val="single" w:sz="4" w:space="0" w:color="auto"/>
            </w:tcBorders>
            <w:shd w:val="clear" w:color="auto" w:fill="E6E6E6"/>
            <w:vAlign w:val="center"/>
          </w:tcPr>
          <w:p w:rsidR="00E31514" w:rsidRPr="006C644A" w:rsidRDefault="00E31514" w:rsidP="008D443D">
            <w:pPr>
              <w:widowControl w:val="0"/>
              <w:jc w:val="center"/>
              <w:outlineLvl w:val="0"/>
              <w:rPr>
                <w:rFonts w:ascii="Arial" w:hAnsi="Arial" w:cs="Arial"/>
                <w:sz w:val="20"/>
                <w:szCs w:val="20"/>
              </w:rPr>
            </w:pPr>
            <w:r w:rsidRPr="006C644A">
              <w:rPr>
                <w:rFonts w:ascii="Arial" w:hAnsi="Arial" w:cs="Arial"/>
                <w:sz w:val="20"/>
                <w:szCs w:val="20"/>
              </w:rPr>
              <w:t>Job Title</w:t>
            </w:r>
            <w:r>
              <w:rPr>
                <w:rFonts w:ascii="Arial" w:hAnsi="Arial" w:cs="Arial"/>
                <w:sz w:val="20"/>
                <w:szCs w:val="20"/>
              </w:rPr>
              <w:t xml:space="preserve"> / Code</w:t>
            </w:r>
            <w:ins w:id="10" w:author="STAN Ion (EEAS-KABUL-EXT)" w:date="2017-01-20T10:49:00Z">
              <w:r>
                <w:rPr>
                  <w:rFonts w:ascii="Arial" w:hAnsi="Arial" w:cs="Arial"/>
                  <w:sz w:val="20"/>
                  <w:szCs w:val="20"/>
                </w:rPr>
                <w:t xml:space="preserve"> </w:t>
              </w:r>
            </w:ins>
          </w:p>
        </w:tc>
        <w:tc>
          <w:tcPr>
            <w:tcW w:w="4209" w:type="pct"/>
            <w:tcBorders>
              <w:bottom w:val="single" w:sz="4" w:space="0" w:color="auto"/>
              <w:right w:val="nil"/>
            </w:tcBorders>
            <w:shd w:val="clear" w:color="auto" w:fill="E6E6E6"/>
          </w:tcPr>
          <w:p w:rsidR="00E31514" w:rsidRPr="006C644A" w:rsidRDefault="00E31514" w:rsidP="008D443D">
            <w:pPr>
              <w:widowControl w:val="0"/>
              <w:outlineLvl w:val="0"/>
              <w:rPr>
                <w:rFonts w:ascii="Arial" w:hAnsi="Arial" w:cs="Arial"/>
                <w:b/>
                <w:sz w:val="20"/>
                <w:szCs w:val="20"/>
              </w:rPr>
            </w:pPr>
            <w:r w:rsidRPr="006C644A">
              <w:rPr>
                <w:rFonts w:ascii="Arial" w:hAnsi="Arial" w:cs="Arial"/>
                <w:b/>
                <w:sz w:val="20"/>
                <w:szCs w:val="20"/>
              </w:rPr>
              <w:t xml:space="preserve">Advisor to the Afghan Ministry of Interior (Anti-Crime) – </w:t>
            </w:r>
            <w:r>
              <w:rPr>
                <w:rFonts w:ascii="Arial" w:hAnsi="Arial" w:cs="Arial"/>
                <w:b/>
                <w:sz w:val="20"/>
                <w:szCs w:val="20"/>
              </w:rPr>
              <w:t xml:space="preserve">Organized Crime </w:t>
            </w:r>
            <w:r w:rsidRPr="006C644A">
              <w:rPr>
                <w:rFonts w:ascii="Arial" w:hAnsi="Arial" w:cs="Arial"/>
                <w:b/>
                <w:sz w:val="20"/>
                <w:szCs w:val="20"/>
              </w:rPr>
              <w:t>(</w:t>
            </w:r>
            <w:r>
              <w:rPr>
                <w:rFonts w:ascii="Arial" w:hAnsi="Arial" w:cs="Arial"/>
                <w:b/>
                <w:sz w:val="20"/>
                <w:szCs w:val="20"/>
              </w:rPr>
              <w:t>1</w:t>
            </w:r>
            <w:r w:rsidRPr="006C644A">
              <w:rPr>
                <w:rFonts w:ascii="Arial" w:hAnsi="Arial" w:cs="Arial"/>
                <w:b/>
                <w:sz w:val="20"/>
                <w:szCs w:val="20"/>
              </w:rPr>
              <w:t xml:space="preserve"> post</w:t>
            </w:r>
            <w:r>
              <w:rPr>
                <w:rFonts w:ascii="Arial" w:hAnsi="Arial" w:cs="Arial"/>
                <w:b/>
                <w:sz w:val="20"/>
                <w:szCs w:val="20"/>
              </w:rPr>
              <w:t>)</w:t>
            </w:r>
            <w:r w:rsidRPr="006C644A">
              <w:rPr>
                <w:rFonts w:ascii="Arial" w:hAnsi="Arial" w:cs="Arial"/>
                <w:b/>
                <w:sz w:val="20"/>
                <w:szCs w:val="20"/>
              </w:rPr>
              <w:t xml:space="preserve"> </w:t>
            </w:r>
            <w:r>
              <w:rPr>
                <w:rFonts w:ascii="Arial" w:hAnsi="Arial" w:cs="Arial"/>
                <w:b/>
                <w:sz w:val="20"/>
                <w:szCs w:val="20"/>
              </w:rPr>
              <w:t>- EUSR-C-ACRI-13</w:t>
            </w:r>
            <w:r w:rsidRPr="00FB6F18">
              <w:rPr>
                <w:rFonts w:ascii="Arial" w:hAnsi="Arial" w:cs="Arial"/>
                <w:b/>
                <w:sz w:val="20"/>
                <w:szCs w:val="20"/>
              </w:rPr>
              <w:t xml:space="preserve"> </w:t>
            </w:r>
          </w:p>
        </w:tc>
      </w:tr>
      <w:tr w:rsidR="00E31514" w:rsidRPr="006C644A" w:rsidTr="008D443D">
        <w:tc>
          <w:tcPr>
            <w:tcW w:w="791" w:type="pct"/>
            <w:tcBorders>
              <w:left w:val="nil"/>
              <w:bottom w:val="single" w:sz="4" w:space="0" w:color="auto"/>
            </w:tcBorders>
            <w:shd w:val="clear" w:color="auto" w:fill="E6E6E6"/>
            <w:vAlign w:val="center"/>
          </w:tcPr>
          <w:p w:rsidR="00E31514" w:rsidRPr="006C644A" w:rsidRDefault="00E31514" w:rsidP="008D443D">
            <w:pPr>
              <w:widowControl w:val="0"/>
              <w:jc w:val="center"/>
              <w:outlineLvl w:val="0"/>
              <w:rPr>
                <w:rFonts w:ascii="Arial" w:hAnsi="Arial" w:cs="Arial"/>
                <w:sz w:val="20"/>
                <w:szCs w:val="20"/>
              </w:rPr>
            </w:pPr>
            <w:r w:rsidRPr="006C644A">
              <w:rPr>
                <w:rFonts w:ascii="Arial" w:hAnsi="Arial" w:cs="Arial"/>
                <w:sz w:val="20"/>
                <w:szCs w:val="20"/>
              </w:rPr>
              <w:t>Employment regime</w:t>
            </w:r>
          </w:p>
        </w:tc>
        <w:tc>
          <w:tcPr>
            <w:tcW w:w="4209" w:type="pct"/>
            <w:tcBorders>
              <w:bottom w:val="single" w:sz="4" w:space="0" w:color="auto"/>
              <w:right w:val="nil"/>
            </w:tcBorders>
            <w:shd w:val="clear" w:color="auto" w:fill="E6E6E6"/>
          </w:tcPr>
          <w:p w:rsidR="00E31514" w:rsidRPr="006C644A" w:rsidRDefault="00E31514" w:rsidP="008D443D">
            <w:pPr>
              <w:widowControl w:val="0"/>
              <w:outlineLvl w:val="0"/>
              <w:rPr>
                <w:rFonts w:ascii="Arial" w:hAnsi="Arial" w:cs="Arial"/>
                <w:b/>
                <w:sz w:val="20"/>
                <w:szCs w:val="20"/>
              </w:rPr>
            </w:pPr>
            <w:r w:rsidRPr="006C644A">
              <w:rPr>
                <w:rFonts w:ascii="Arial" w:hAnsi="Arial" w:cs="Arial"/>
                <w:b/>
                <w:sz w:val="20"/>
                <w:szCs w:val="20"/>
              </w:rPr>
              <w:t>Seconded / Contracted</w:t>
            </w:r>
            <w:r>
              <w:rPr>
                <w:rFonts w:ascii="Arial" w:hAnsi="Arial" w:cs="Arial"/>
                <w:b/>
                <w:sz w:val="20"/>
                <w:szCs w:val="20"/>
              </w:rPr>
              <w:t xml:space="preserve"> </w:t>
            </w:r>
          </w:p>
        </w:tc>
      </w:tr>
      <w:tr w:rsidR="00E31514" w:rsidRPr="006C644A" w:rsidTr="008D443D">
        <w:tc>
          <w:tcPr>
            <w:tcW w:w="791" w:type="pct"/>
            <w:tcBorders>
              <w:left w:val="nil"/>
              <w:bottom w:val="single" w:sz="4" w:space="0" w:color="auto"/>
            </w:tcBorders>
            <w:shd w:val="clear" w:color="auto" w:fill="E6E6E6"/>
            <w:vAlign w:val="center"/>
          </w:tcPr>
          <w:p w:rsidR="00E31514" w:rsidRPr="006C644A" w:rsidRDefault="00E31514" w:rsidP="008D443D">
            <w:pPr>
              <w:widowControl w:val="0"/>
              <w:jc w:val="center"/>
              <w:outlineLvl w:val="0"/>
              <w:rPr>
                <w:rFonts w:ascii="Arial" w:hAnsi="Arial" w:cs="Arial"/>
                <w:sz w:val="20"/>
                <w:szCs w:val="20"/>
              </w:rPr>
            </w:pPr>
            <w:r w:rsidRPr="006C644A">
              <w:rPr>
                <w:rFonts w:ascii="Arial" w:hAnsi="Arial" w:cs="Arial"/>
                <w:sz w:val="20"/>
                <w:szCs w:val="20"/>
              </w:rPr>
              <w:t>Post category</w:t>
            </w:r>
          </w:p>
        </w:tc>
        <w:tc>
          <w:tcPr>
            <w:tcW w:w="4209" w:type="pct"/>
            <w:tcBorders>
              <w:bottom w:val="single" w:sz="4" w:space="0" w:color="auto"/>
              <w:right w:val="nil"/>
            </w:tcBorders>
            <w:shd w:val="clear" w:color="auto" w:fill="E6E6E6"/>
          </w:tcPr>
          <w:p w:rsidR="00E31514" w:rsidRPr="006C644A" w:rsidRDefault="00E31514" w:rsidP="008D443D">
            <w:pPr>
              <w:widowControl w:val="0"/>
              <w:outlineLvl w:val="0"/>
              <w:rPr>
                <w:rFonts w:ascii="Arial" w:hAnsi="Arial" w:cs="Arial"/>
                <w:b/>
                <w:sz w:val="20"/>
                <w:szCs w:val="20"/>
              </w:rPr>
            </w:pPr>
            <w:r w:rsidRPr="006C644A">
              <w:rPr>
                <w:rFonts w:ascii="Arial" w:hAnsi="Arial" w:cs="Arial"/>
                <w:b/>
                <w:sz w:val="20"/>
                <w:szCs w:val="20"/>
              </w:rPr>
              <w:t>Expert</w:t>
            </w:r>
          </w:p>
        </w:tc>
      </w:tr>
      <w:tr w:rsidR="00E31514" w:rsidRPr="006C644A" w:rsidTr="008D443D">
        <w:tc>
          <w:tcPr>
            <w:tcW w:w="791" w:type="pct"/>
            <w:tcBorders>
              <w:left w:val="nil"/>
              <w:bottom w:val="single" w:sz="4" w:space="0" w:color="auto"/>
            </w:tcBorders>
            <w:shd w:val="clear" w:color="auto" w:fill="E6E6E6"/>
            <w:vAlign w:val="center"/>
          </w:tcPr>
          <w:p w:rsidR="00E31514" w:rsidRPr="006C644A" w:rsidRDefault="00E31514" w:rsidP="008D443D">
            <w:pPr>
              <w:widowControl w:val="0"/>
              <w:jc w:val="center"/>
              <w:outlineLvl w:val="0"/>
              <w:rPr>
                <w:rFonts w:ascii="Arial" w:hAnsi="Arial" w:cs="Arial"/>
                <w:sz w:val="20"/>
                <w:szCs w:val="20"/>
              </w:rPr>
            </w:pPr>
            <w:r>
              <w:rPr>
                <w:rFonts w:ascii="Arial" w:hAnsi="Arial" w:cs="Arial"/>
                <w:sz w:val="20"/>
                <w:szCs w:val="20"/>
              </w:rPr>
              <w:t>Location of the post</w:t>
            </w:r>
          </w:p>
        </w:tc>
        <w:tc>
          <w:tcPr>
            <w:tcW w:w="4209" w:type="pct"/>
            <w:tcBorders>
              <w:bottom w:val="single" w:sz="4" w:space="0" w:color="auto"/>
              <w:right w:val="nil"/>
            </w:tcBorders>
            <w:shd w:val="clear" w:color="auto" w:fill="E6E6E6"/>
            <w:vAlign w:val="center"/>
          </w:tcPr>
          <w:p w:rsidR="00E31514" w:rsidRPr="00525F9A" w:rsidRDefault="00E31514" w:rsidP="008D443D">
            <w:pPr>
              <w:widowControl w:val="0"/>
              <w:outlineLvl w:val="0"/>
              <w:rPr>
                <w:rFonts w:ascii="Arial" w:hAnsi="Arial" w:cs="Arial"/>
                <w:b/>
                <w:sz w:val="20"/>
                <w:szCs w:val="20"/>
              </w:rPr>
            </w:pPr>
            <w:r>
              <w:rPr>
                <w:rFonts w:ascii="Arial" w:hAnsi="Arial" w:cs="Arial"/>
                <w:b/>
                <w:sz w:val="20"/>
                <w:szCs w:val="20"/>
              </w:rPr>
              <w:t>RS KAIA and working at the new MOI building</w:t>
            </w:r>
          </w:p>
        </w:tc>
      </w:tr>
      <w:tr w:rsidR="00E31514" w:rsidRPr="006C644A" w:rsidTr="008D443D">
        <w:tc>
          <w:tcPr>
            <w:tcW w:w="791" w:type="pct"/>
            <w:tcBorders>
              <w:left w:val="nil"/>
              <w:bottom w:val="single" w:sz="4" w:space="0" w:color="auto"/>
            </w:tcBorders>
            <w:shd w:val="clear" w:color="auto" w:fill="E6E6E6"/>
            <w:vAlign w:val="center"/>
          </w:tcPr>
          <w:p w:rsidR="00E31514" w:rsidRPr="00525F9A" w:rsidRDefault="00E31514" w:rsidP="008D443D">
            <w:pPr>
              <w:widowControl w:val="0"/>
              <w:jc w:val="center"/>
              <w:outlineLvl w:val="0"/>
              <w:rPr>
                <w:rFonts w:ascii="Arial" w:hAnsi="Arial" w:cs="Arial"/>
                <w:sz w:val="20"/>
                <w:szCs w:val="20"/>
              </w:rPr>
            </w:pPr>
            <w:r w:rsidRPr="006C644A">
              <w:rPr>
                <w:rFonts w:ascii="Arial" w:eastAsiaTheme="minorHAnsi" w:hAnsi="Arial" w:cs="Arial"/>
                <w:bCs/>
                <w:sz w:val="20"/>
                <w:szCs w:val="20"/>
                <w:lang w:eastAsia="en-US"/>
              </w:rPr>
              <w:t>Security Clearance Level:</w:t>
            </w:r>
          </w:p>
        </w:tc>
        <w:tc>
          <w:tcPr>
            <w:tcW w:w="4209" w:type="pct"/>
            <w:tcBorders>
              <w:bottom w:val="single" w:sz="4" w:space="0" w:color="auto"/>
              <w:right w:val="nil"/>
            </w:tcBorders>
            <w:shd w:val="clear" w:color="auto" w:fill="E6E6E6"/>
          </w:tcPr>
          <w:p w:rsidR="00E31514" w:rsidRPr="00525F9A" w:rsidRDefault="00E31514" w:rsidP="008D443D">
            <w:pPr>
              <w:widowControl w:val="0"/>
              <w:outlineLvl w:val="0"/>
              <w:rPr>
                <w:rFonts w:ascii="Arial" w:hAnsi="Arial" w:cs="Arial"/>
                <w:b/>
                <w:sz w:val="20"/>
                <w:szCs w:val="20"/>
              </w:rPr>
            </w:pPr>
            <w:r w:rsidRPr="00525F9A">
              <w:rPr>
                <w:rFonts w:ascii="Arial" w:hAnsi="Arial" w:cs="Arial"/>
                <w:b/>
                <w:sz w:val="20"/>
                <w:szCs w:val="20"/>
              </w:rPr>
              <w:t>EU SECRET</w:t>
            </w:r>
          </w:p>
        </w:tc>
      </w:tr>
      <w:tr w:rsidR="00E31514" w:rsidRPr="006C644A" w:rsidTr="008D443D">
        <w:tc>
          <w:tcPr>
            <w:tcW w:w="791" w:type="pct"/>
            <w:tcBorders>
              <w:left w:val="nil"/>
            </w:tcBorders>
            <w:shd w:val="clear" w:color="auto" w:fill="auto"/>
            <w:vAlign w:val="center"/>
          </w:tcPr>
          <w:p w:rsidR="00E31514" w:rsidRPr="006C644A" w:rsidRDefault="00E31514" w:rsidP="008D443D">
            <w:pPr>
              <w:widowControl w:val="0"/>
              <w:jc w:val="center"/>
              <w:outlineLvl w:val="0"/>
              <w:rPr>
                <w:rFonts w:ascii="Arial" w:hAnsi="Arial" w:cs="Arial"/>
                <w:sz w:val="20"/>
                <w:szCs w:val="20"/>
              </w:rPr>
            </w:pPr>
            <w:r w:rsidRPr="006C644A">
              <w:rPr>
                <w:rFonts w:ascii="Arial" w:hAnsi="Arial" w:cs="Arial"/>
                <w:sz w:val="20"/>
                <w:szCs w:val="20"/>
              </w:rPr>
              <w:t>Job Description</w:t>
            </w:r>
          </w:p>
        </w:tc>
        <w:tc>
          <w:tcPr>
            <w:tcW w:w="4209" w:type="pct"/>
            <w:tcBorders>
              <w:right w:val="nil"/>
            </w:tcBorders>
            <w:shd w:val="clear" w:color="auto" w:fill="auto"/>
            <w:vAlign w:val="center"/>
          </w:tcPr>
          <w:p w:rsidR="00E31514" w:rsidRPr="006C644A" w:rsidRDefault="00E31514" w:rsidP="008D443D">
            <w:pPr>
              <w:tabs>
                <w:tab w:val="left" w:pos="360"/>
              </w:tabs>
              <w:outlineLvl w:val="0"/>
              <w:rPr>
                <w:rFonts w:ascii="Arial" w:hAnsi="Arial" w:cs="Arial"/>
                <w:bCs/>
                <w:sz w:val="20"/>
                <w:szCs w:val="20"/>
              </w:rPr>
            </w:pPr>
            <w:r w:rsidRPr="006C644A">
              <w:rPr>
                <w:rStyle w:val="shorttext"/>
                <w:rFonts w:ascii="Arial" w:hAnsi="Arial" w:cs="Arial"/>
                <w:color w:val="222222"/>
                <w:sz w:val="20"/>
                <w:szCs w:val="20"/>
                <w:lang w:val="en"/>
              </w:rPr>
              <w:t>The advisors shall complement each other's work and</w:t>
            </w:r>
            <w:r w:rsidRPr="006C644A">
              <w:rPr>
                <w:rFonts w:ascii="Arial" w:hAnsi="Arial" w:cs="Arial"/>
                <w:bCs/>
                <w:sz w:val="20"/>
                <w:szCs w:val="20"/>
              </w:rPr>
              <w:t xml:space="preserve"> shall assist the EU Advisory Team Leader in performing effective advising in favour of their allocated areas of responsibility, namely within the departments of the Ministry of the Interior under the responsibility of the :</w:t>
            </w:r>
          </w:p>
          <w:p w:rsidR="00E31514" w:rsidRPr="006C644A" w:rsidRDefault="00E31514" w:rsidP="008D443D">
            <w:pPr>
              <w:tabs>
                <w:tab w:val="left" w:pos="360"/>
              </w:tabs>
              <w:outlineLvl w:val="0"/>
              <w:rPr>
                <w:rFonts w:ascii="Arial" w:hAnsi="Arial" w:cs="Arial"/>
                <w:bCs/>
                <w:sz w:val="20"/>
                <w:szCs w:val="20"/>
              </w:rPr>
            </w:pPr>
          </w:p>
          <w:p w:rsidR="00E31514" w:rsidRPr="006C644A" w:rsidRDefault="00E31514" w:rsidP="00E31514">
            <w:pPr>
              <w:pStyle w:val="ListParagraph"/>
              <w:numPr>
                <w:ilvl w:val="0"/>
                <w:numId w:val="15"/>
              </w:numPr>
              <w:contextualSpacing/>
              <w:outlineLvl w:val="0"/>
              <w:rPr>
                <w:rFonts w:ascii="Arial" w:hAnsi="Arial" w:cs="Arial"/>
                <w:bCs/>
                <w:sz w:val="20"/>
                <w:szCs w:val="20"/>
              </w:rPr>
            </w:pPr>
            <w:r w:rsidRPr="006C644A">
              <w:rPr>
                <w:rFonts w:ascii="Arial" w:hAnsi="Arial" w:cs="Arial"/>
                <w:bCs/>
                <w:sz w:val="20"/>
                <w:szCs w:val="20"/>
              </w:rPr>
              <w:t xml:space="preserve">Deputy Minister Interior ( Anti-crime including the Major Crime Task Force and the Criminal Investigation Department) </w:t>
            </w:r>
          </w:p>
          <w:p w:rsidR="00E31514" w:rsidRPr="006C644A" w:rsidRDefault="00E31514" w:rsidP="008D443D">
            <w:pPr>
              <w:tabs>
                <w:tab w:val="left" w:pos="360"/>
              </w:tabs>
              <w:outlineLvl w:val="0"/>
              <w:rPr>
                <w:rFonts w:ascii="Arial" w:hAnsi="Arial" w:cs="Arial"/>
                <w:bCs/>
                <w:sz w:val="20"/>
                <w:szCs w:val="20"/>
              </w:rPr>
            </w:pPr>
          </w:p>
          <w:p w:rsidR="00E31514" w:rsidRPr="006C644A" w:rsidRDefault="00E31514" w:rsidP="008D443D">
            <w:pPr>
              <w:tabs>
                <w:tab w:val="left" w:pos="360"/>
                <w:tab w:val="left" w:pos="9630"/>
              </w:tabs>
              <w:jc w:val="both"/>
              <w:outlineLvl w:val="0"/>
              <w:rPr>
                <w:rFonts w:ascii="Arial" w:hAnsi="Arial" w:cs="Arial"/>
                <w:bCs/>
                <w:sz w:val="20"/>
                <w:szCs w:val="20"/>
              </w:rPr>
            </w:pPr>
            <w:r w:rsidRPr="006C644A">
              <w:rPr>
                <w:rFonts w:ascii="Arial" w:hAnsi="Arial" w:cs="Arial"/>
                <w:bCs/>
                <w:sz w:val="20"/>
                <w:szCs w:val="20"/>
              </w:rPr>
              <w:t xml:space="preserve">The posts will be flexible with advisors being required to switch between advisee areas in order to maintain advising resilience. To achieve this it is essential that all advisors maintain awareness and knowledge of all advising activity. </w:t>
            </w:r>
          </w:p>
          <w:p w:rsidR="00E31514" w:rsidRPr="006C644A" w:rsidRDefault="00E31514" w:rsidP="008D443D">
            <w:pPr>
              <w:tabs>
                <w:tab w:val="left" w:pos="360"/>
              </w:tabs>
              <w:outlineLvl w:val="0"/>
              <w:rPr>
                <w:rFonts w:ascii="Arial" w:hAnsi="Arial" w:cs="Arial"/>
                <w:bCs/>
                <w:sz w:val="20"/>
                <w:szCs w:val="20"/>
              </w:rPr>
            </w:pPr>
          </w:p>
          <w:p w:rsidR="00E31514" w:rsidRPr="006C644A" w:rsidRDefault="00E31514" w:rsidP="008D443D">
            <w:pPr>
              <w:pStyle w:val="yiv0720675254msonormal"/>
              <w:shd w:val="clear" w:color="auto" w:fill="FFFFFF"/>
              <w:spacing w:before="0" w:beforeAutospacing="0" w:after="0" w:afterAutospacing="0"/>
              <w:jc w:val="both"/>
              <w:rPr>
                <w:rFonts w:ascii="Arial" w:hAnsi="Arial" w:cs="Arial"/>
                <w:sz w:val="20"/>
                <w:szCs w:val="20"/>
                <w:lang w:val="en-GB" w:eastAsia="en-GB"/>
              </w:rPr>
            </w:pPr>
            <w:r w:rsidRPr="006C644A">
              <w:rPr>
                <w:rFonts w:ascii="Arial" w:hAnsi="Arial" w:cs="Arial"/>
                <w:sz w:val="20"/>
                <w:szCs w:val="20"/>
                <w:lang w:val="en-GB" w:eastAsia="en-GB"/>
              </w:rPr>
              <w:t xml:space="preserve">With the aim of implementing the EU Advisory Team's mandate and by following the guidance of the EUSR and the EU Advisory Team Leader, the Advisor to the Ministry of Interior (MOI) will directly report to the  EU Advisory Team Leader who reports to the EUSR and will:  </w:t>
            </w:r>
          </w:p>
          <w:p w:rsidR="00E31514" w:rsidRPr="006C644A" w:rsidRDefault="00E31514" w:rsidP="008D443D">
            <w:pPr>
              <w:tabs>
                <w:tab w:val="left" w:pos="360"/>
              </w:tabs>
              <w:outlineLvl w:val="0"/>
              <w:rPr>
                <w:rFonts w:ascii="Arial" w:hAnsi="Arial" w:cs="Arial"/>
                <w:bCs/>
                <w:sz w:val="20"/>
                <w:szCs w:val="20"/>
              </w:rPr>
            </w:pPr>
          </w:p>
          <w:p w:rsidR="00E31514" w:rsidRPr="006C644A" w:rsidRDefault="00E31514" w:rsidP="008D443D">
            <w:pPr>
              <w:tabs>
                <w:tab w:val="left" w:pos="360"/>
                <w:tab w:val="left" w:pos="9630"/>
              </w:tabs>
              <w:jc w:val="both"/>
              <w:outlineLvl w:val="0"/>
              <w:rPr>
                <w:rFonts w:ascii="Arial" w:hAnsi="Arial" w:cs="Arial"/>
                <w:b/>
                <w:bCs/>
                <w:sz w:val="20"/>
                <w:szCs w:val="20"/>
                <w:u w:val="single"/>
              </w:rPr>
            </w:pPr>
            <w:r w:rsidRPr="006C644A">
              <w:rPr>
                <w:rFonts w:ascii="Arial" w:hAnsi="Arial" w:cs="Arial"/>
                <w:b/>
                <w:bCs/>
                <w:sz w:val="20"/>
                <w:szCs w:val="20"/>
                <w:u w:val="single"/>
              </w:rPr>
              <w:t>Main Tasks and Responsibilities</w:t>
            </w:r>
            <w:r>
              <w:rPr>
                <w:rFonts w:ascii="Arial" w:hAnsi="Arial" w:cs="Arial"/>
                <w:b/>
                <w:bCs/>
                <w:sz w:val="20"/>
                <w:szCs w:val="20"/>
                <w:u w:val="single"/>
              </w:rPr>
              <w:t>:</w:t>
            </w:r>
          </w:p>
          <w:p w:rsidR="00E31514" w:rsidRPr="006C644A" w:rsidRDefault="00E31514" w:rsidP="008D443D">
            <w:pPr>
              <w:tabs>
                <w:tab w:val="left" w:pos="360"/>
                <w:tab w:val="left" w:pos="9630"/>
              </w:tabs>
              <w:jc w:val="both"/>
              <w:outlineLvl w:val="0"/>
              <w:rPr>
                <w:rFonts w:ascii="Arial" w:hAnsi="Arial" w:cs="Arial"/>
                <w:b/>
                <w:bCs/>
                <w:sz w:val="20"/>
                <w:szCs w:val="20"/>
                <w:u w:val="single"/>
              </w:rPr>
            </w:pPr>
          </w:p>
          <w:p w:rsidR="00E31514" w:rsidRPr="006C644A" w:rsidRDefault="00E31514" w:rsidP="00E31514">
            <w:pPr>
              <w:pStyle w:val="ListParagraph"/>
              <w:numPr>
                <w:ilvl w:val="0"/>
                <w:numId w:val="15"/>
              </w:numPr>
              <w:contextualSpacing/>
              <w:jc w:val="both"/>
              <w:rPr>
                <w:rFonts w:ascii="Arial" w:hAnsi="Arial" w:cs="Arial"/>
                <w:sz w:val="20"/>
                <w:szCs w:val="20"/>
              </w:rPr>
            </w:pPr>
            <w:r w:rsidRPr="006C644A">
              <w:rPr>
                <w:rFonts w:ascii="Arial" w:hAnsi="Arial" w:cs="Arial"/>
                <w:sz w:val="20"/>
                <w:szCs w:val="20"/>
              </w:rPr>
              <w:t xml:space="preserve">Support department in addressing organised criminality, which facilitates Human Trafficking. </w:t>
            </w:r>
          </w:p>
          <w:p w:rsidR="00E31514" w:rsidRPr="006C644A" w:rsidRDefault="00E31514" w:rsidP="00E31514">
            <w:pPr>
              <w:widowControl w:val="0"/>
              <w:numPr>
                <w:ilvl w:val="0"/>
                <w:numId w:val="15"/>
              </w:numPr>
              <w:adjustRightInd w:val="0"/>
              <w:jc w:val="both"/>
              <w:rPr>
                <w:rFonts w:ascii="Arial" w:hAnsi="Arial" w:cs="Arial"/>
                <w:sz w:val="20"/>
                <w:szCs w:val="20"/>
              </w:rPr>
            </w:pPr>
            <w:r w:rsidRPr="006C644A">
              <w:rPr>
                <w:rFonts w:ascii="Arial" w:hAnsi="Arial" w:cs="Arial"/>
                <w:sz w:val="20"/>
                <w:szCs w:val="20"/>
              </w:rPr>
              <w:t>Within their areas of responsibility, provide advice with a view to enable institutional reform, in particular in relation to improving the MOI capacity to strengthen the civilian police force.</w:t>
            </w:r>
          </w:p>
          <w:p w:rsidR="00E31514" w:rsidRPr="006C644A" w:rsidRDefault="00E31514" w:rsidP="00E31514">
            <w:pPr>
              <w:pStyle w:val="default"/>
              <w:numPr>
                <w:ilvl w:val="0"/>
                <w:numId w:val="15"/>
              </w:numPr>
              <w:jc w:val="both"/>
              <w:rPr>
                <w:color w:val="auto"/>
                <w:sz w:val="20"/>
                <w:szCs w:val="20"/>
              </w:rPr>
            </w:pPr>
            <w:r w:rsidRPr="006C644A">
              <w:rPr>
                <w:color w:val="auto"/>
                <w:sz w:val="20"/>
                <w:szCs w:val="20"/>
              </w:rPr>
              <w:t xml:space="preserve">Provide advice on cross-cutting strategic issues related to the MOI and the police forces and how to re-posture current police forces to improve performance. </w:t>
            </w:r>
          </w:p>
          <w:p w:rsidR="00E31514" w:rsidRPr="006C644A" w:rsidRDefault="00E31514" w:rsidP="00E31514">
            <w:pPr>
              <w:pStyle w:val="default"/>
              <w:numPr>
                <w:ilvl w:val="0"/>
                <w:numId w:val="15"/>
              </w:numPr>
              <w:jc w:val="both"/>
              <w:rPr>
                <w:color w:val="auto"/>
                <w:sz w:val="20"/>
                <w:szCs w:val="20"/>
              </w:rPr>
            </w:pPr>
            <w:r w:rsidRPr="006C644A">
              <w:rPr>
                <w:color w:val="auto"/>
                <w:sz w:val="20"/>
                <w:szCs w:val="20"/>
              </w:rPr>
              <w:t xml:space="preserve">Assist the EU Advisory Team Leader in performing advising in favour of their allocated areas of responsibility. </w:t>
            </w:r>
          </w:p>
          <w:p w:rsidR="00E31514" w:rsidRPr="006C644A" w:rsidRDefault="00E31514" w:rsidP="00E31514">
            <w:pPr>
              <w:pStyle w:val="default"/>
              <w:numPr>
                <w:ilvl w:val="0"/>
                <w:numId w:val="15"/>
              </w:numPr>
              <w:jc w:val="both"/>
              <w:rPr>
                <w:color w:val="auto"/>
                <w:sz w:val="20"/>
                <w:szCs w:val="20"/>
              </w:rPr>
            </w:pPr>
            <w:r w:rsidRPr="006C644A">
              <w:rPr>
                <w:color w:val="auto"/>
                <w:sz w:val="20"/>
                <w:szCs w:val="20"/>
              </w:rPr>
              <w:t xml:space="preserve">Ensure that the MOI receives relevant strategic advice before key decisions are taken related to policing in Afghanistan. </w:t>
            </w:r>
          </w:p>
          <w:p w:rsidR="00E31514" w:rsidRPr="006C644A" w:rsidRDefault="00E31514" w:rsidP="00E31514">
            <w:pPr>
              <w:pStyle w:val="default"/>
              <w:numPr>
                <w:ilvl w:val="0"/>
                <w:numId w:val="15"/>
              </w:numPr>
              <w:jc w:val="both"/>
              <w:rPr>
                <w:color w:val="auto"/>
                <w:sz w:val="20"/>
                <w:szCs w:val="20"/>
              </w:rPr>
            </w:pPr>
            <w:r w:rsidRPr="006C644A">
              <w:rPr>
                <w:color w:val="auto"/>
                <w:sz w:val="20"/>
                <w:szCs w:val="20"/>
              </w:rPr>
              <w:t>Support the</w:t>
            </w:r>
            <w:r>
              <w:rPr>
                <w:color w:val="auto"/>
                <w:sz w:val="20"/>
                <w:szCs w:val="20"/>
              </w:rPr>
              <w:t xml:space="preserve"> </w:t>
            </w:r>
            <w:r w:rsidRPr="006C644A">
              <w:rPr>
                <w:color w:val="auto"/>
                <w:sz w:val="20"/>
                <w:szCs w:val="20"/>
              </w:rPr>
              <w:t xml:space="preserve">EUSR in the decision making process by providing relevant recommendations on a coherent advising strategy to support the MOI and Afghan authorities.  </w:t>
            </w:r>
          </w:p>
          <w:p w:rsidR="00E31514" w:rsidRPr="006C644A" w:rsidRDefault="00E31514" w:rsidP="00E31514">
            <w:pPr>
              <w:widowControl w:val="0"/>
              <w:numPr>
                <w:ilvl w:val="0"/>
                <w:numId w:val="15"/>
              </w:numPr>
              <w:tabs>
                <w:tab w:val="left" w:pos="360"/>
              </w:tabs>
              <w:adjustRightInd w:val="0"/>
              <w:jc w:val="both"/>
              <w:rPr>
                <w:rFonts w:ascii="Arial" w:hAnsi="Arial" w:cs="Arial"/>
                <w:sz w:val="20"/>
                <w:szCs w:val="20"/>
              </w:rPr>
            </w:pPr>
            <w:r w:rsidRPr="006C644A">
              <w:rPr>
                <w:rFonts w:ascii="Arial" w:hAnsi="Arial" w:cs="Arial"/>
                <w:sz w:val="20"/>
                <w:szCs w:val="20"/>
              </w:rPr>
              <w:t>Support EU Advisory Team Leader in the decision making process by drafting and submitting, thorough reports,  relevant proposals, options and recommendations for a coherent advising strategy</w:t>
            </w:r>
          </w:p>
          <w:p w:rsidR="00E31514" w:rsidRPr="006C644A" w:rsidRDefault="00E31514" w:rsidP="00E31514">
            <w:pPr>
              <w:widowControl w:val="0"/>
              <w:numPr>
                <w:ilvl w:val="0"/>
                <w:numId w:val="15"/>
              </w:numPr>
              <w:tabs>
                <w:tab w:val="left" w:pos="360"/>
              </w:tabs>
              <w:adjustRightInd w:val="0"/>
              <w:jc w:val="both"/>
              <w:rPr>
                <w:rFonts w:ascii="Arial" w:hAnsi="Arial" w:cs="Arial"/>
                <w:sz w:val="20"/>
                <w:szCs w:val="20"/>
              </w:rPr>
            </w:pPr>
            <w:r w:rsidRPr="006C644A">
              <w:rPr>
                <w:rFonts w:ascii="Arial" w:hAnsi="Arial" w:cs="Arial"/>
                <w:sz w:val="20"/>
                <w:szCs w:val="20"/>
              </w:rPr>
              <w:t>Liaise closely with the other members of the Advisor Team in order to implement a joint coherent advising strategy.</w:t>
            </w:r>
          </w:p>
          <w:p w:rsidR="00E31514" w:rsidRPr="006C644A" w:rsidRDefault="00E31514" w:rsidP="00E31514">
            <w:pPr>
              <w:widowControl w:val="0"/>
              <w:numPr>
                <w:ilvl w:val="0"/>
                <w:numId w:val="15"/>
              </w:numPr>
              <w:tabs>
                <w:tab w:val="left" w:pos="360"/>
              </w:tabs>
              <w:adjustRightInd w:val="0"/>
              <w:jc w:val="both"/>
              <w:rPr>
                <w:rFonts w:ascii="Arial" w:hAnsi="Arial" w:cs="Arial"/>
                <w:sz w:val="20"/>
                <w:szCs w:val="20"/>
              </w:rPr>
            </w:pPr>
            <w:r w:rsidRPr="006C644A">
              <w:rPr>
                <w:rFonts w:ascii="Arial" w:hAnsi="Arial" w:cs="Arial"/>
                <w:sz w:val="20"/>
                <w:szCs w:val="20"/>
              </w:rPr>
              <w:t>Monitor and advise as regards ANP/MoI compliance in relation to Human Rights and Gender as well as Anti-Corruption within the area of responsibility.</w:t>
            </w:r>
          </w:p>
          <w:p w:rsidR="00E31514" w:rsidRPr="006C644A" w:rsidRDefault="00E31514" w:rsidP="00E31514">
            <w:pPr>
              <w:widowControl w:val="0"/>
              <w:numPr>
                <w:ilvl w:val="0"/>
                <w:numId w:val="15"/>
              </w:numPr>
              <w:tabs>
                <w:tab w:val="left" w:pos="360"/>
              </w:tabs>
              <w:adjustRightInd w:val="0"/>
              <w:jc w:val="both"/>
              <w:rPr>
                <w:rFonts w:ascii="Arial" w:hAnsi="Arial" w:cs="Arial"/>
                <w:sz w:val="20"/>
                <w:szCs w:val="20"/>
              </w:rPr>
            </w:pPr>
            <w:r w:rsidRPr="006C644A">
              <w:rPr>
                <w:rFonts w:ascii="Arial" w:hAnsi="Arial" w:cs="Arial"/>
                <w:sz w:val="20"/>
                <w:szCs w:val="20"/>
              </w:rPr>
              <w:t>Build and maintain effective partnership working with other relevant international and national stakeholders.</w:t>
            </w:r>
          </w:p>
          <w:p w:rsidR="00E31514" w:rsidRPr="006C644A" w:rsidRDefault="00E31514" w:rsidP="00E31514">
            <w:pPr>
              <w:pStyle w:val="default"/>
              <w:numPr>
                <w:ilvl w:val="0"/>
                <w:numId w:val="15"/>
              </w:numPr>
              <w:jc w:val="both"/>
              <w:rPr>
                <w:color w:val="auto"/>
                <w:sz w:val="20"/>
                <w:szCs w:val="20"/>
              </w:rPr>
            </w:pPr>
            <w:r w:rsidRPr="006C644A">
              <w:rPr>
                <w:color w:val="auto"/>
                <w:sz w:val="20"/>
                <w:szCs w:val="20"/>
              </w:rPr>
              <w:t xml:space="preserve">Draft reports on areas of advisory responsibility.    </w:t>
            </w:r>
          </w:p>
          <w:p w:rsidR="00E31514" w:rsidRPr="006C644A" w:rsidRDefault="00E31514" w:rsidP="00E31514">
            <w:pPr>
              <w:pStyle w:val="default"/>
              <w:numPr>
                <w:ilvl w:val="0"/>
                <w:numId w:val="15"/>
              </w:numPr>
              <w:jc w:val="both"/>
              <w:rPr>
                <w:ins w:id="11" w:author="STAN Ion (EEAS-KABUL-EXT)" w:date="2017-01-12T16:31:00Z"/>
                <w:color w:val="FF0000"/>
                <w:sz w:val="20"/>
                <w:szCs w:val="20"/>
              </w:rPr>
            </w:pPr>
            <w:r w:rsidRPr="006C644A">
              <w:rPr>
                <w:color w:val="auto"/>
                <w:sz w:val="20"/>
                <w:szCs w:val="20"/>
              </w:rPr>
              <w:t>Undertake any other related tasks/function as required by the</w:t>
            </w:r>
            <w:r w:rsidRPr="006C644A">
              <w:rPr>
                <w:b/>
                <w:color w:val="FF0000"/>
                <w:sz w:val="20"/>
                <w:szCs w:val="20"/>
              </w:rPr>
              <w:t xml:space="preserve"> </w:t>
            </w:r>
            <w:r w:rsidRPr="006C644A">
              <w:rPr>
                <w:color w:val="auto"/>
                <w:sz w:val="20"/>
                <w:szCs w:val="20"/>
              </w:rPr>
              <w:t>Team Leader</w:t>
            </w:r>
            <w:r>
              <w:rPr>
                <w:color w:val="auto"/>
                <w:sz w:val="20"/>
                <w:szCs w:val="20"/>
              </w:rPr>
              <w:t>.</w:t>
            </w:r>
          </w:p>
          <w:p w:rsidR="00E31514" w:rsidRDefault="00E31514" w:rsidP="008D443D">
            <w:pPr>
              <w:pStyle w:val="default"/>
              <w:jc w:val="both"/>
              <w:rPr>
                <w:ins w:id="12" w:author="STAN Ion (EEAS-KABUL-EXT)" w:date="2017-01-20T10:57:00Z"/>
                <w:color w:val="auto"/>
                <w:sz w:val="20"/>
                <w:szCs w:val="20"/>
              </w:rPr>
            </w:pPr>
          </w:p>
          <w:p w:rsidR="00E31514" w:rsidRPr="006C644A" w:rsidRDefault="00E31514" w:rsidP="008D443D">
            <w:pPr>
              <w:pStyle w:val="default"/>
              <w:jc w:val="both"/>
              <w:rPr>
                <w:color w:val="auto"/>
                <w:sz w:val="20"/>
                <w:szCs w:val="20"/>
              </w:rPr>
            </w:pPr>
            <w:r w:rsidRPr="006C644A">
              <w:rPr>
                <w:color w:val="auto"/>
                <w:sz w:val="20"/>
                <w:szCs w:val="20"/>
              </w:rPr>
              <w:t xml:space="preserve">The content and scope of the position will be evaluated for possible changes after 6 months. In view of the current political, economic and security situation in Afghanistan, the contents and scope of the position may therefore change during the posting accordingly. </w:t>
            </w:r>
          </w:p>
        </w:tc>
      </w:tr>
      <w:tr w:rsidR="00E31514" w:rsidRPr="006C644A" w:rsidTr="008D443D">
        <w:tc>
          <w:tcPr>
            <w:tcW w:w="791" w:type="pct"/>
            <w:tcBorders>
              <w:left w:val="nil"/>
            </w:tcBorders>
            <w:shd w:val="clear" w:color="auto" w:fill="auto"/>
            <w:vAlign w:val="center"/>
          </w:tcPr>
          <w:p w:rsidR="00E31514" w:rsidRPr="006C644A" w:rsidRDefault="00E31514" w:rsidP="008D443D">
            <w:pPr>
              <w:widowControl w:val="0"/>
              <w:jc w:val="center"/>
              <w:outlineLvl w:val="0"/>
              <w:rPr>
                <w:rFonts w:ascii="Arial" w:hAnsi="Arial" w:cs="Arial"/>
                <w:sz w:val="20"/>
                <w:szCs w:val="20"/>
              </w:rPr>
            </w:pPr>
            <w:r w:rsidRPr="006C644A">
              <w:rPr>
                <w:rFonts w:ascii="Arial" w:hAnsi="Arial" w:cs="Arial"/>
                <w:sz w:val="20"/>
                <w:szCs w:val="20"/>
              </w:rPr>
              <w:t>Education and Experience</w:t>
            </w:r>
          </w:p>
        </w:tc>
        <w:tc>
          <w:tcPr>
            <w:tcW w:w="4209" w:type="pct"/>
            <w:tcBorders>
              <w:right w:val="nil"/>
            </w:tcBorders>
            <w:shd w:val="clear" w:color="auto" w:fill="auto"/>
            <w:vAlign w:val="center"/>
          </w:tcPr>
          <w:p w:rsidR="00E31514" w:rsidRDefault="00E31514" w:rsidP="008D443D">
            <w:pPr>
              <w:pStyle w:val="default"/>
              <w:rPr>
                <w:ins w:id="13" w:author="STAN Ion (EEAS-KABUL-EXT)" w:date="2017-01-20T10:57:00Z"/>
                <w:b/>
                <w:color w:val="auto"/>
                <w:sz w:val="20"/>
                <w:szCs w:val="20"/>
              </w:rPr>
            </w:pPr>
            <w:r w:rsidRPr="00525F9A">
              <w:rPr>
                <w:b/>
                <w:color w:val="auto"/>
                <w:sz w:val="20"/>
                <w:szCs w:val="20"/>
              </w:rPr>
              <w:t>Essential</w:t>
            </w:r>
            <w:r w:rsidR="005D0E24">
              <w:rPr>
                <w:b/>
                <w:color w:val="auto"/>
                <w:sz w:val="20"/>
                <w:szCs w:val="20"/>
              </w:rPr>
              <w:t>:</w:t>
            </w:r>
          </w:p>
          <w:p w:rsidR="00E31514" w:rsidRPr="006B7E5C" w:rsidRDefault="00E31514" w:rsidP="00E31514">
            <w:pPr>
              <w:pStyle w:val="default"/>
              <w:numPr>
                <w:ilvl w:val="0"/>
                <w:numId w:val="12"/>
              </w:numPr>
              <w:spacing w:after="120"/>
              <w:rPr>
                <w:b/>
                <w:color w:val="auto"/>
                <w:sz w:val="20"/>
                <w:szCs w:val="20"/>
              </w:rPr>
            </w:pPr>
            <w:r w:rsidRPr="006B7E5C">
              <w:rPr>
                <w:color w:val="auto"/>
                <w:sz w:val="20"/>
                <w:szCs w:val="20"/>
              </w:rPr>
              <w:t xml:space="preserve">Successful completion of university studies of at least 4 years attested by a </w:t>
            </w:r>
            <w:r>
              <w:rPr>
                <w:color w:val="auto"/>
                <w:sz w:val="20"/>
                <w:szCs w:val="20"/>
              </w:rPr>
              <w:t xml:space="preserve">Masters </w:t>
            </w:r>
            <w:r w:rsidRPr="006B7E5C">
              <w:rPr>
                <w:color w:val="auto"/>
                <w:sz w:val="20"/>
                <w:szCs w:val="20"/>
              </w:rPr>
              <w:t>diploma</w:t>
            </w:r>
          </w:p>
          <w:p w:rsidR="00E31514" w:rsidRPr="006B7E5C" w:rsidRDefault="00E31514" w:rsidP="008D443D">
            <w:pPr>
              <w:pStyle w:val="yiv0720675254msonormal"/>
              <w:shd w:val="clear" w:color="auto" w:fill="FFFFFF"/>
              <w:spacing w:before="0" w:beforeAutospacing="0" w:after="120" w:afterAutospacing="0"/>
              <w:jc w:val="both"/>
              <w:rPr>
                <w:rFonts w:ascii="Arial" w:hAnsi="Arial" w:cs="Arial"/>
                <w:sz w:val="20"/>
                <w:szCs w:val="20"/>
              </w:rPr>
            </w:pPr>
            <w:r w:rsidRPr="006B7E5C">
              <w:rPr>
                <w:rFonts w:ascii="Arial" w:hAnsi="Arial" w:cs="Arial"/>
                <w:sz w:val="20"/>
                <w:szCs w:val="20"/>
              </w:rPr>
              <w:t>OR</w:t>
            </w:r>
          </w:p>
          <w:p w:rsidR="00E31514" w:rsidRPr="006B7E5C" w:rsidRDefault="00E31514" w:rsidP="008D443D">
            <w:pPr>
              <w:pStyle w:val="yiv0720675254msonormal"/>
              <w:numPr>
                <w:ilvl w:val="0"/>
                <w:numId w:val="10"/>
              </w:numPr>
              <w:shd w:val="clear" w:color="auto" w:fill="FFFFFF"/>
              <w:spacing w:before="0" w:beforeAutospacing="0" w:after="120" w:afterAutospacing="0"/>
              <w:ind w:hanging="13"/>
              <w:jc w:val="both"/>
              <w:rPr>
                <w:rFonts w:ascii="Arial" w:hAnsi="Arial" w:cs="Arial"/>
                <w:sz w:val="20"/>
                <w:szCs w:val="20"/>
              </w:rPr>
            </w:pPr>
            <w:r w:rsidRPr="006B7E5C">
              <w:rPr>
                <w:rFonts w:ascii="Arial" w:hAnsi="Arial" w:cs="Arial"/>
                <w:sz w:val="20"/>
                <w:szCs w:val="20"/>
              </w:rPr>
              <w:t>A qualification at the level in the National Qualification Framework which is equivalent / referenced to level 7 in the European Qualification Framework</w:t>
            </w:r>
          </w:p>
          <w:p w:rsidR="00E31514" w:rsidRPr="006B7E5C" w:rsidRDefault="00E31514" w:rsidP="008D443D">
            <w:pPr>
              <w:pStyle w:val="yiv0720675254msonormal"/>
              <w:shd w:val="clear" w:color="auto" w:fill="FFFFFF"/>
              <w:spacing w:before="0" w:beforeAutospacing="0" w:after="120" w:afterAutospacing="0"/>
              <w:jc w:val="both"/>
              <w:rPr>
                <w:rFonts w:ascii="Arial" w:hAnsi="Arial" w:cs="Arial"/>
                <w:sz w:val="20"/>
                <w:szCs w:val="20"/>
              </w:rPr>
            </w:pPr>
            <w:r w:rsidRPr="006B7E5C">
              <w:rPr>
                <w:rFonts w:ascii="Arial" w:hAnsi="Arial" w:cs="Arial"/>
                <w:sz w:val="20"/>
                <w:szCs w:val="20"/>
              </w:rPr>
              <w:t xml:space="preserve">OR </w:t>
            </w:r>
          </w:p>
          <w:p w:rsidR="00E31514" w:rsidRDefault="00E31514" w:rsidP="008D443D">
            <w:pPr>
              <w:pStyle w:val="yiv0720675254msonormal"/>
              <w:numPr>
                <w:ilvl w:val="0"/>
                <w:numId w:val="10"/>
              </w:numPr>
              <w:shd w:val="clear" w:color="auto" w:fill="FFFFFF"/>
              <w:spacing w:before="0" w:beforeAutospacing="0" w:after="120" w:afterAutospacing="0"/>
              <w:ind w:hanging="13"/>
              <w:jc w:val="both"/>
              <w:rPr>
                <w:ins w:id="14" w:author="STAN Ion (EEAS-KABUL-EXT)" w:date="2017-01-24T12:04:00Z"/>
                <w:rFonts w:ascii="Arial" w:hAnsi="Arial" w:cs="Arial"/>
                <w:sz w:val="20"/>
                <w:szCs w:val="20"/>
              </w:rPr>
            </w:pPr>
            <w:r w:rsidRPr="006B7E5C">
              <w:rPr>
                <w:rFonts w:ascii="Arial" w:hAnsi="Arial" w:cs="Arial"/>
                <w:sz w:val="20"/>
                <w:szCs w:val="20"/>
              </w:rPr>
              <w:t>A qualification of the second cycle under the framework of qualifications of the European Higher Education Area in the above-mentioned field of experience, e.g. a Master's degree</w:t>
            </w:r>
          </w:p>
          <w:p w:rsidR="00E31514" w:rsidRDefault="00E31514" w:rsidP="008D443D">
            <w:pPr>
              <w:pStyle w:val="yiv0720675254msonormal"/>
              <w:shd w:val="clear" w:color="auto" w:fill="FFFFFF"/>
              <w:spacing w:before="0" w:beforeAutospacing="0" w:after="120" w:afterAutospacing="0"/>
              <w:jc w:val="both"/>
              <w:rPr>
                <w:ins w:id="15" w:author="STAN Ion (EEAS-KABUL-EXT)" w:date="2017-01-24T12:04:00Z"/>
                <w:rFonts w:ascii="Arial" w:hAnsi="Arial" w:cs="Arial"/>
                <w:sz w:val="20"/>
                <w:szCs w:val="20"/>
              </w:rPr>
            </w:pPr>
            <w:r>
              <w:rPr>
                <w:rFonts w:ascii="Arial" w:hAnsi="Arial" w:cs="Arial"/>
                <w:sz w:val="20"/>
                <w:szCs w:val="20"/>
              </w:rPr>
              <w:t>OR</w:t>
            </w:r>
          </w:p>
          <w:p w:rsidR="00E31514" w:rsidRPr="006B7E5C" w:rsidRDefault="00E31514" w:rsidP="008D443D">
            <w:pPr>
              <w:pStyle w:val="yiv0720675254msonormal"/>
              <w:numPr>
                <w:ilvl w:val="0"/>
                <w:numId w:val="10"/>
              </w:numPr>
              <w:shd w:val="clear" w:color="auto" w:fill="FFFFFF"/>
              <w:spacing w:before="0" w:beforeAutospacing="0" w:after="120" w:afterAutospacing="0"/>
              <w:ind w:hanging="13"/>
              <w:jc w:val="both"/>
              <w:rPr>
                <w:rFonts w:ascii="Arial" w:hAnsi="Arial" w:cs="Arial"/>
                <w:b/>
                <w:sz w:val="20"/>
                <w:szCs w:val="20"/>
                <w:lang w:val="en-GB" w:eastAsia="en-GB"/>
              </w:rPr>
            </w:pPr>
            <w:r w:rsidRPr="006B7E5C">
              <w:rPr>
                <w:rFonts w:ascii="Arial" w:hAnsi="Arial" w:cs="Arial"/>
                <w:sz w:val="20"/>
                <w:szCs w:val="20"/>
                <w:lang w:val="en-GB" w:eastAsia="en-GB"/>
              </w:rPr>
              <w:t xml:space="preserve">Held the </w:t>
            </w:r>
            <w:r w:rsidRPr="00DC345A">
              <w:rPr>
                <w:rFonts w:ascii="Arial" w:hAnsi="Arial" w:cs="Arial"/>
                <w:sz w:val="20"/>
                <w:szCs w:val="20"/>
              </w:rPr>
              <w:t xml:space="preserve">minimum </w:t>
            </w:r>
            <w:r>
              <w:rPr>
                <w:rFonts w:ascii="Arial" w:hAnsi="Arial" w:cs="Arial"/>
                <w:sz w:val="20"/>
                <w:szCs w:val="20"/>
              </w:rPr>
              <w:t xml:space="preserve">substantive </w:t>
            </w:r>
            <w:r w:rsidRPr="00DC345A">
              <w:rPr>
                <w:rFonts w:ascii="Arial" w:hAnsi="Arial" w:cs="Arial"/>
                <w:sz w:val="20"/>
                <w:szCs w:val="20"/>
              </w:rPr>
              <w:t xml:space="preserve">rank of </w:t>
            </w:r>
            <w:r>
              <w:rPr>
                <w:rFonts w:ascii="Arial" w:hAnsi="Arial" w:cs="Arial"/>
                <w:sz w:val="20"/>
                <w:szCs w:val="20"/>
              </w:rPr>
              <w:t>Detective</w:t>
            </w:r>
            <w:r w:rsidR="007D5ACD">
              <w:rPr>
                <w:rFonts w:ascii="Arial" w:hAnsi="Arial" w:cs="Arial"/>
                <w:sz w:val="20"/>
                <w:szCs w:val="20"/>
              </w:rPr>
              <w:t xml:space="preserve"> or</w:t>
            </w:r>
            <w:r w:rsidRPr="00DC345A">
              <w:rPr>
                <w:rFonts w:ascii="Arial" w:hAnsi="Arial" w:cs="Arial"/>
                <w:color w:val="000000"/>
                <w:sz w:val="20"/>
                <w:szCs w:val="20"/>
              </w:rPr>
              <w:t xml:space="preserve"> equivalent</w:t>
            </w:r>
            <w:r w:rsidR="007D5ACD">
              <w:rPr>
                <w:rFonts w:ascii="Arial" w:hAnsi="Arial" w:cs="Arial"/>
                <w:color w:val="000000"/>
                <w:sz w:val="20"/>
                <w:szCs w:val="20"/>
              </w:rPr>
              <w:t xml:space="preserve"> in National Criminal Police Service</w:t>
            </w:r>
            <w:r w:rsidRPr="006B7E5C">
              <w:rPr>
                <w:rFonts w:ascii="Arial" w:hAnsi="Arial" w:cs="Arial"/>
                <w:sz w:val="20"/>
                <w:szCs w:val="20"/>
                <w:lang w:val="en-GB" w:eastAsia="en-GB"/>
              </w:rPr>
              <w:t xml:space="preserve"> within a Member States primary </w:t>
            </w:r>
            <w:r w:rsidRPr="00826D18">
              <w:rPr>
                <w:rFonts w:ascii="Arial" w:hAnsi="Arial" w:cs="Arial"/>
                <w:sz w:val="20"/>
                <w:szCs w:val="20"/>
                <w:lang w:val="en-GB" w:eastAsia="en-GB"/>
              </w:rPr>
              <w:t>Civilian Police Service</w:t>
            </w:r>
            <w:r>
              <w:rPr>
                <w:rFonts w:ascii="Arial" w:hAnsi="Arial" w:cs="Arial"/>
                <w:sz w:val="20"/>
                <w:szCs w:val="20"/>
                <w:lang w:val="en-GB" w:eastAsia="en-GB"/>
              </w:rPr>
              <w:t>.</w:t>
            </w:r>
          </w:p>
          <w:p w:rsidR="00E31514" w:rsidRPr="006B7E5C" w:rsidRDefault="00E31514" w:rsidP="008D443D">
            <w:pPr>
              <w:pStyle w:val="yiv0720675254msonormal"/>
              <w:shd w:val="clear" w:color="auto" w:fill="FFFFFF"/>
              <w:spacing w:before="0" w:beforeAutospacing="0" w:after="120" w:afterAutospacing="0"/>
              <w:jc w:val="both"/>
              <w:rPr>
                <w:rFonts w:ascii="Arial" w:hAnsi="Arial" w:cs="Arial"/>
                <w:sz w:val="20"/>
                <w:szCs w:val="20"/>
              </w:rPr>
            </w:pPr>
            <w:r w:rsidRPr="006B7E5C">
              <w:rPr>
                <w:rFonts w:ascii="Arial" w:hAnsi="Arial" w:cs="Arial"/>
                <w:sz w:val="20"/>
                <w:szCs w:val="20"/>
              </w:rPr>
              <w:t>AND</w:t>
            </w:r>
          </w:p>
          <w:p w:rsidR="00E31514" w:rsidRPr="000872A2" w:rsidRDefault="00E31514" w:rsidP="008D443D">
            <w:pPr>
              <w:pStyle w:val="yiv0720675254msonormal"/>
              <w:numPr>
                <w:ilvl w:val="0"/>
                <w:numId w:val="10"/>
              </w:numPr>
              <w:shd w:val="clear" w:color="auto" w:fill="FFFFFF"/>
              <w:spacing w:before="0" w:beforeAutospacing="0" w:after="120" w:afterAutospacing="0"/>
              <w:ind w:hanging="13"/>
              <w:jc w:val="both"/>
              <w:rPr>
                <w:rFonts w:ascii="Arial" w:hAnsi="Arial" w:cs="Arial"/>
                <w:b/>
                <w:sz w:val="20"/>
                <w:szCs w:val="20"/>
                <w:lang w:eastAsia="en-GB"/>
              </w:rPr>
            </w:pPr>
            <w:r w:rsidRPr="00A1254E">
              <w:rPr>
                <w:rFonts w:ascii="Arial" w:hAnsi="Arial" w:cs="Arial"/>
                <w:sz w:val="20"/>
                <w:szCs w:val="20"/>
              </w:rPr>
              <w:t xml:space="preserve"> After having obtained the relevant degree/qualification, at least </w:t>
            </w:r>
            <w:r>
              <w:rPr>
                <w:rFonts w:ascii="Arial" w:hAnsi="Arial" w:cs="Arial"/>
                <w:sz w:val="20"/>
                <w:szCs w:val="20"/>
              </w:rPr>
              <w:t>6</w:t>
            </w:r>
            <w:r w:rsidRPr="00702692">
              <w:rPr>
                <w:rFonts w:ascii="Arial" w:hAnsi="Arial" w:cs="Arial"/>
                <w:sz w:val="20"/>
                <w:szCs w:val="20"/>
              </w:rPr>
              <w:t xml:space="preserve"> years of relevant and proven fulltime </w:t>
            </w:r>
            <w:r>
              <w:rPr>
                <w:rFonts w:ascii="Arial" w:hAnsi="Arial" w:cs="Arial"/>
                <w:sz w:val="20"/>
                <w:szCs w:val="20"/>
              </w:rPr>
              <w:t xml:space="preserve">police </w:t>
            </w:r>
            <w:r w:rsidRPr="00702692">
              <w:rPr>
                <w:rFonts w:ascii="Arial" w:hAnsi="Arial" w:cs="Arial"/>
                <w:sz w:val="20"/>
                <w:szCs w:val="20"/>
              </w:rPr>
              <w:t>professional experience</w:t>
            </w:r>
            <w:r>
              <w:rPr>
                <w:rFonts w:ascii="Arial" w:hAnsi="Arial" w:cs="Arial"/>
                <w:sz w:val="20"/>
                <w:szCs w:val="20"/>
              </w:rPr>
              <w:t xml:space="preserve"> and having served within the past 5 years</w:t>
            </w:r>
            <w:r w:rsidRPr="000872A2">
              <w:rPr>
                <w:rFonts w:ascii="Arial" w:hAnsi="Arial" w:cs="Arial"/>
                <w:sz w:val="20"/>
                <w:szCs w:val="20"/>
              </w:rPr>
              <w:t xml:space="preserve">. </w:t>
            </w:r>
          </w:p>
          <w:p w:rsidR="00E31514" w:rsidRPr="00525F9A" w:rsidRDefault="00E31514" w:rsidP="008D443D">
            <w:pPr>
              <w:pStyle w:val="yiv0720675254msonormal"/>
              <w:shd w:val="clear" w:color="auto" w:fill="FFFFFF"/>
              <w:spacing w:before="0" w:beforeAutospacing="0" w:after="120" w:afterAutospacing="0"/>
              <w:jc w:val="both"/>
              <w:rPr>
                <w:rFonts w:ascii="Arial" w:hAnsi="Arial" w:cs="Arial"/>
                <w:b/>
                <w:sz w:val="20"/>
                <w:szCs w:val="20"/>
              </w:rPr>
            </w:pPr>
            <w:r w:rsidRPr="00525F9A">
              <w:rPr>
                <w:rFonts w:ascii="Arial" w:hAnsi="Arial" w:cs="Arial"/>
                <w:b/>
                <w:sz w:val="20"/>
                <w:szCs w:val="20"/>
              </w:rPr>
              <w:t>Advantageous:</w:t>
            </w:r>
          </w:p>
          <w:p w:rsidR="00E31514" w:rsidRPr="004F24A6" w:rsidRDefault="00E31514" w:rsidP="00E31514">
            <w:pPr>
              <w:pStyle w:val="yiv0720675254msonormal"/>
              <w:numPr>
                <w:ilvl w:val="0"/>
                <w:numId w:val="14"/>
              </w:numPr>
              <w:shd w:val="clear" w:color="auto" w:fill="FFFFFF"/>
              <w:spacing w:before="0" w:beforeAutospacing="0" w:after="120" w:afterAutospacing="0"/>
              <w:jc w:val="both"/>
              <w:rPr>
                <w:rFonts w:ascii="Arial" w:hAnsi="Arial" w:cs="Arial"/>
                <w:sz w:val="20"/>
                <w:szCs w:val="20"/>
              </w:rPr>
            </w:pPr>
            <w:r w:rsidRPr="006B7E5C">
              <w:rPr>
                <w:rFonts w:ascii="Arial" w:hAnsi="Arial" w:cs="Arial"/>
                <w:sz w:val="20"/>
                <w:szCs w:val="20"/>
              </w:rPr>
              <w:t>Diploma on CEPOL Strategic Planning Course for EU Police Missions, CEPOL Commanders Course on Civilian Crisis Management Aspects or an EU Civilian Crisis Management Course.</w:t>
            </w:r>
          </w:p>
        </w:tc>
      </w:tr>
      <w:tr w:rsidR="00E31514" w:rsidRPr="006C644A" w:rsidTr="008D443D">
        <w:tc>
          <w:tcPr>
            <w:tcW w:w="791" w:type="pct"/>
            <w:tcBorders>
              <w:left w:val="nil"/>
            </w:tcBorders>
            <w:shd w:val="clear" w:color="auto" w:fill="auto"/>
            <w:vAlign w:val="center"/>
          </w:tcPr>
          <w:p w:rsidR="00E31514" w:rsidRPr="006C644A" w:rsidRDefault="00E31514" w:rsidP="008D443D">
            <w:pPr>
              <w:widowControl w:val="0"/>
              <w:jc w:val="center"/>
              <w:outlineLvl w:val="0"/>
              <w:rPr>
                <w:rFonts w:ascii="Arial" w:hAnsi="Arial" w:cs="Arial"/>
                <w:sz w:val="20"/>
                <w:szCs w:val="20"/>
              </w:rPr>
            </w:pPr>
            <w:r w:rsidRPr="006C644A">
              <w:rPr>
                <w:rFonts w:ascii="Arial" w:hAnsi="Arial" w:cs="Arial"/>
                <w:sz w:val="20"/>
                <w:szCs w:val="20"/>
              </w:rPr>
              <w:t>Specification of experience</w:t>
            </w:r>
          </w:p>
          <w:p w:rsidR="00E31514" w:rsidRPr="00525F9A" w:rsidRDefault="00E31514" w:rsidP="008D443D">
            <w:pPr>
              <w:widowControl w:val="0"/>
              <w:jc w:val="center"/>
              <w:outlineLvl w:val="0"/>
              <w:rPr>
                <w:rFonts w:ascii="Arial" w:hAnsi="Arial" w:cs="Arial"/>
                <w:sz w:val="20"/>
                <w:szCs w:val="20"/>
              </w:rPr>
            </w:pPr>
          </w:p>
        </w:tc>
        <w:tc>
          <w:tcPr>
            <w:tcW w:w="4209" w:type="pct"/>
            <w:tcBorders>
              <w:right w:val="nil"/>
            </w:tcBorders>
            <w:shd w:val="clear" w:color="auto" w:fill="auto"/>
          </w:tcPr>
          <w:p w:rsidR="00E31514" w:rsidRDefault="00E31514" w:rsidP="008D443D">
            <w:pPr>
              <w:pStyle w:val="yiv0720675254default"/>
              <w:shd w:val="clear" w:color="auto" w:fill="FFFFFF"/>
              <w:spacing w:before="0" w:beforeAutospacing="0" w:after="0" w:afterAutospacing="0"/>
              <w:jc w:val="both"/>
              <w:rPr>
                <w:ins w:id="16" w:author="STAN Ion (EEAS-KABUL-EXT)" w:date="2017-01-24T14:30:00Z"/>
                <w:rFonts w:ascii="Arial" w:hAnsi="Arial" w:cs="Arial"/>
                <w:b/>
                <w:sz w:val="20"/>
                <w:szCs w:val="20"/>
                <w:lang w:val="en-GB"/>
              </w:rPr>
            </w:pPr>
            <w:r w:rsidRPr="004F24A6">
              <w:rPr>
                <w:rFonts w:ascii="Arial" w:hAnsi="Arial" w:cs="Arial"/>
                <w:b/>
                <w:sz w:val="20"/>
                <w:szCs w:val="20"/>
                <w:lang w:val="en-GB"/>
              </w:rPr>
              <w:t>Desirable:</w:t>
            </w:r>
          </w:p>
          <w:p w:rsidR="00E31514" w:rsidRPr="004F24A6" w:rsidRDefault="00E31514" w:rsidP="008D443D">
            <w:pPr>
              <w:pStyle w:val="yiv0720675254default"/>
              <w:shd w:val="clear" w:color="auto" w:fill="FFFFFF"/>
              <w:spacing w:before="0" w:beforeAutospacing="0" w:after="0" w:afterAutospacing="0"/>
              <w:jc w:val="both"/>
              <w:rPr>
                <w:rFonts w:ascii="Arial" w:hAnsi="Arial" w:cs="Arial"/>
                <w:sz w:val="20"/>
                <w:szCs w:val="20"/>
                <w:lang w:val="en-GB" w:eastAsia="en-GB"/>
              </w:rPr>
            </w:pPr>
            <w:r w:rsidRPr="004F24A6">
              <w:rPr>
                <w:rFonts w:ascii="Arial" w:hAnsi="Arial" w:cs="Arial"/>
                <w:b/>
                <w:sz w:val="20"/>
                <w:szCs w:val="20"/>
              </w:rPr>
              <w:t>General professional experience:</w:t>
            </w:r>
            <w:r w:rsidRPr="004F24A6">
              <w:rPr>
                <w:rFonts w:ascii="Arial" w:hAnsi="Arial" w:cs="Arial"/>
                <w:sz w:val="20"/>
                <w:szCs w:val="20"/>
              </w:rPr>
              <w:t xml:space="preserve">  Experience in home country working as a senior police officer or senior civil servant having worked on developing strategies in a Member State and/or in a developmental, transitional or post-conflict situation. </w:t>
            </w:r>
            <w:r w:rsidRPr="004F24A6">
              <w:rPr>
                <w:rFonts w:ascii="Arial" w:hAnsi="Arial" w:cs="Arial"/>
                <w:sz w:val="20"/>
                <w:szCs w:val="20"/>
                <w:lang w:val="en-GB" w:eastAsia="en-GB"/>
              </w:rPr>
              <w:t xml:space="preserve"> </w:t>
            </w:r>
            <w:r w:rsidRPr="004F24A6">
              <w:rPr>
                <w:rFonts w:ascii="Arial" w:hAnsi="Arial" w:cs="Arial"/>
                <w:sz w:val="20"/>
                <w:szCs w:val="20"/>
              </w:rPr>
              <w:t xml:space="preserve"> International experience, particularly in crisis areas or post-conflict setting, with multi-national and/or international organizations is an advantage.</w:t>
            </w:r>
          </w:p>
          <w:p w:rsidR="00E31514" w:rsidRPr="004F24A6" w:rsidRDefault="00E31514" w:rsidP="008D443D">
            <w:pPr>
              <w:pStyle w:val="yiv0720675254default"/>
              <w:shd w:val="clear" w:color="auto" w:fill="FFFFFF"/>
              <w:spacing w:before="0" w:beforeAutospacing="0" w:after="0" w:afterAutospacing="0"/>
              <w:jc w:val="both"/>
              <w:rPr>
                <w:rFonts w:ascii="Arial" w:hAnsi="Arial" w:cs="Arial"/>
                <w:b/>
                <w:sz w:val="20"/>
                <w:szCs w:val="20"/>
                <w:lang w:val="en-GB"/>
              </w:rPr>
            </w:pPr>
          </w:p>
          <w:p w:rsidR="00E31514" w:rsidRDefault="00E31514" w:rsidP="008D443D">
            <w:pPr>
              <w:pStyle w:val="yiv0720675254default"/>
              <w:shd w:val="clear" w:color="auto" w:fill="FFFFFF"/>
              <w:spacing w:before="0" w:beforeAutospacing="0" w:after="0" w:afterAutospacing="0"/>
              <w:jc w:val="both"/>
              <w:rPr>
                <w:rFonts w:ascii="Arial" w:hAnsi="Arial" w:cs="Arial"/>
                <w:b/>
                <w:sz w:val="20"/>
                <w:szCs w:val="20"/>
                <w:lang w:val="en-GB" w:eastAsia="en-GB"/>
              </w:rPr>
            </w:pPr>
            <w:r>
              <w:rPr>
                <w:rFonts w:ascii="Arial" w:hAnsi="Arial" w:cs="Arial"/>
                <w:b/>
                <w:sz w:val="20"/>
                <w:szCs w:val="20"/>
                <w:lang w:val="en-GB" w:eastAsia="en-GB"/>
              </w:rPr>
              <w:t>The followings are also considered as a distinct advantage:</w:t>
            </w:r>
          </w:p>
          <w:p w:rsidR="00E31514" w:rsidRPr="004F24A6" w:rsidRDefault="00E31514" w:rsidP="008D443D">
            <w:pPr>
              <w:pStyle w:val="yiv0720675254default"/>
              <w:shd w:val="clear" w:color="auto" w:fill="FFFFFF"/>
              <w:spacing w:before="0" w:beforeAutospacing="0" w:after="0" w:afterAutospacing="0"/>
              <w:jc w:val="both"/>
              <w:rPr>
                <w:rFonts w:ascii="Arial" w:hAnsi="Arial" w:cs="Arial"/>
                <w:b/>
                <w:sz w:val="20"/>
                <w:szCs w:val="20"/>
                <w:lang w:val="en-GB"/>
              </w:rPr>
            </w:pPr>
          </w:p>
          <w:p w:rsidR="00D97EAB" w:rsidRDefault="00E31514" w:rsidP="00E91B39">
            <w:pPr>
              <w:pStyle w:val="yiv0720675254default"/>
              <w:numPr>
                <w:ilvl w:val="0"/>
                <w:numId w:val="9"/>
              </w:numPr>
              <w:shd w:val="clear" w:color="auto" w:fill="FFFFFF"/>
              <w:spacing w:before="0" w:beforeAutospacing="0" w:after="0" w:afterAutospacing="0"/>
              <w:jc w:val="both"/>
              <w:rPr>
                <w:rFonts w:ascii="Arial" w:hAnsi="Arial" w:cs="Arial"/>
                <w:sz w:val="20"/>
                <w:szCs w:val="20"/>
                <w:lang w:val="en-GB" w:eastAsia="en-GB"/>
              </w:rPr>
            </w:pPr>
            <w:r w:rsidRPr="00E91B39">
              <w:rPr>
                <w:rFonts w:ascii="Arial" w:hAnsi="Arial" w:cs="Arial"/>
                <w:sz w:val="20"/>
                <w:szCs w:val="20"/>
                <w:lang w:val="en-GB" w:eastAsia="en-GB"/>
              </w:rPr>
              <w:t>Ability to provide a regular assessment of capacities, ability to identify gaps and assess progress in the relevant domains (Ministry of Interior);</w:t>
            </w:r>
          </w:p>
          <w:p w:rsidR="00E31514" w:rsidRPr="00E91B39" w:rsidRDefault="00E31514" w:rsidP="00E91B39">
            <w:pPr>
              <w:pStyle w:val="yiv0720675254default"/>
              <w:numPr>
                <w:ilvl w:val="0"/>
                <w:numId w:val="9"/>
              </w:numPr>
              <w:shd w:val="clear" w:color="auto" w:fill="FFFFFF"/>
              <w:spacing w:before="0" w:beforeAutospacing="0" w:after="0" w:afterAutospacing="0"/>
              <w:jc w:val="both"/>
              <w:rPr>
                <w:ins w:id="17" w:author="STAN Ion (EEAS-KABUL-EXT)" w:date="2017-01-24T12:06:00Z"/>
                <w:rFonts w:ascii="Arial" w:hAnsi="Arial" w:cs="Arial"/>
                <w:sz w:val="20"/>
                <w:szCs w:val="20"/>
                <w:lang w:val="en-GB" w:eastAsia="en-GB"/>
              </w:rPr>
            </w:pPr>
            <w:r w:rsidRPr="00E91B39">
              <w:rPr>
                <w:rFonts w:ascii="Arial" w:hAnsi="Arial" w:cs="Arial"/>
                <w:sz w:val="20"/>
                <w:szCs w:val="20"/>
                <w:lang w:val="en-GB" w:eastAsia="en-GB"/>
              </w:rPr>
              <w:t xml:space="preserve">Strong knowledge of professional standards in Ministry of Interior/Home Office Departments; </w:t>
            </w:r>
          </w:p>
          <w:p w:rsidR="00E31514" w:rsidRPr="004F24A6" w:rsidRDefault="00E31514" w:rsidP="008D443D">
            <w:pPr>
              <w:pStyle w:val="yiv0720675254default"/>
              <w:numPr>
                <w:ilvl w:val="0"/>
                <w:numId w:val="9"/>
              </w:numPr>
              <w:shd w:val="clear" w:color="auto" w:fill="FFFFFF"/>
              <w:spacing w:before="0" w:beforeAutospacing="0" w:after="0" w:afterAutospacing="0"/>
              <w:jc w:val="both"/>
              <w:rPr>
                <w:rFonts w:ascii="Arial" w:hAnsi="Arial" w:cs="Arial"/>
                <w:b/>
                <w:sz w:val="20"/>
                <w:szCs w:val="20"/>
                <w:lang w:val="en-GB" w:eastAsia="en-GB"/>
              </w:rPr>
            </w:pPr>
            <w:r w:rsidRPr="004F24A6">
              <w:rPr>
                <w:rFonts w:ascii="Arial" w:hAnsi="Arial" w:cs="Arial"/>
                <w:sz w:val="20"/>
                <w:szCs w:val="20"/>
                <w:lang w:val="en-GB" w:eastAsia="en-GB"/>
              </w:rPr>
              <w:t>Strong experience (more than 6 years of relevant proven full-time experience) in the security sector, preferably in post-conflict context, with a strong preference for candidates having worked in similar positions with documented successful results. Experience should have ideally been gained at strategic level (Detective/Criminal Superintendent Rank or above (or equivalent)) in a Member states main national police organisation (civilian or police at or above Detective/Criminal Superintendent/Major or equivalent level);</w:t>
            </w:r>
          </w:p>
          <w:p w:rsidR="00E31514" w:rsidRPr="004F24A6" w:rsidRDefault="00E31514" w:rsidP="008D443D">
            <w:pPr>
              <w:pStyle w:val="yiv0720675254default"/>
              <w:numPr>
                <w:ilvl w:val="0"/>
                <w:numId w:val="9"/>
              </w:numPr>
              <w:shd w:val="clear" w:color="auto" w:fill="FFFFFF"/>
              <w:spacing w:before="0" w:beforeAutospacing="0" w:after="0" w:afterAutospacing="0"/>
              <w:jc w:val="both"/>
              <w:rPr>
                <w:rFonts w:ascii="Arial" w:hAnsi="Arial" w:cs="Arial"/>
                <w:b/>
                <w:sz w:val="20"/>
                <w:szCs w:val="20"/>
                <w:lang w:val="en-GB" w:eastAsia="en-GB"/>
              </w:rPr>
            </w:pPr>
            <w:r w:rsidRPr="004F24A6">
              <w:rPr>
                <w:rFonts w:ascii="Arial" w:hAnsi="Arial" w:cs="Arial"/>
                <w:sz w:val="20"/>
                <w:szCs w:val="20"/>
                <w:lang w:val="en-GB" w:eastAsia="en-GB"/>
              </w:rPr>
              <w:t>Excellent interpersonal skills and ability to work in multinational teams;</w:t>
            </w:r>
          </w:p>
          <w:p w:rsidR="00E31514" w:rsidRPr="004F24A6" w:rsidRDefault="00E31514" w:rsidP="008D443D">
            <w:pPr>
              <w:pStyle w:val="yiv0720675254default"/>
              <w:numPr>
                <w:ilvl w:val="0"/>
                <w:numId w:val="9"/>
              </w:numPr>
              <w:shd w:val="clear" w:color="auto" w:fill="FFFFFF"/>
              <w:spacing w:before="0" w:beforeAutospacing="0" w:after="0" w:afterAutospacing="0"/>
              <w:jc w:val="both"/>
              <w:rPr>
                <w:rFonts w:ascii="Arial" w:hAnsi="Arial" w:cs="Arial"/>
                <w:b/>
                <w:sz w:val="20"/>
                <w:szCs w:val="20"/>
                <w:lang w:val="en-GB"/>
              </w:rPr>
            </w:pPr>
            <w:r w:rsidRPr="004F24A6">
              <w:rPr>
                <w:rFonts w:ascii="Arial" w:hAnsi="Arial" w:cs="Arial"/>
                <w:sz w:val="20"/>
                <w:szCs w:val="20"/>
                <w:lang w:val="en-GB" w:eastAsia="en-GB"/>
              </w:rPr>
              <w:t>Full working knowledge of English and excellent drafting skills (the ability to draft and edit reports).</w:t>
            </w:r>
          </w:p>
          <w:p w:rsidR="00E31514" w:rsidRPr="00525F9A" w:rsidRDefault="00E31514" w:rsidP="008D443D">
            <w:pPr>
              <w:pStyle w:val="yiv0720675254default"/>
              <w:numPr>
                <w:ilvl w:val="0"/>
                <w:numId w:val="9"/>
              </w:numPr>
              <w:shd w:val="clear" w:color="auto" w:fill="FFFFFF"/>
              <w:spacing w:before="0" w:beforeAutospacing="0" w:after="0" w:afterAutospacing="0"/>
              <w:jc w:val="both"/>
              <w:rPr>
                <w:rFonts w:ascii="Arial" w:hAnsi="Arial" w:cs="Arial"/>
                <w:b/>
                <w:sz w:val="20"/>
                <w:szCs w:val="20"/>
                <w:lang w:val="en-GB" w:eastAsia="en-GB"/>
              </w:rPr>
            </w:pPr>
            <w:r w:rsidRPr="00525F9A">
              <w:rPr>
                <w:rFonts w:ascii="Arial" w:hAnsi="Arial" w:cs="Arial"/>
                <w:sz w:val="20"/>
                <w:szCs w:val="20"/>
                <w:lang w:val="en-GB" w:eastAsia="en-GB"/>
              </w:rPr>
              <w:t>Knowledge and understanding of the relationship between  standards;</w:t>
            </w:r>
          </w:p>
          <w:p w:rsidR="00E31514" w:rsidRPr="00525F9A" w:rsidRDefault="00E31514" w:rsidP="008D443D">
            <w:pPr>
              <w:pStyle w:val="yiv0720675254default"/>
              <w:numPr>
                <w:ilvl w:val="0"/>
                <w:numId w:val="9"/>
              </w:numPr>
              <w:shd w:val="clear" w:color="auto" w:fill="FFFFFF"/>
              <w:spacing w:before="0" w:beforeAutospacing="0" w:after="0" w:afterAutospacing="0"/>
              <w:jc w:val="both"/>
              <w:rPr>
                <w:rFonts w:ascii="Arial" w:hAnsi="Arial" w:cs="Arial"/>
                <w:b/>
                <w:sz w:val="20"/>
                <w:szCs w:val="20"/>
                <w:lang w:val="en-GB" w:eastAsia="en-GB"/>
              </w:rPr>
            </w:pPr>
            <w:r w:rsidRPr="00525F9A">
              <w:rPr>
                <w:rFonts w:ascii="Arial" w:hAnsi="Arial" w:cs="Arial"/>
                <w:sz w:val="20"/>
                <w:szCs w:val="20"/>
                <w:lang w:val="en-GB" w:eastAsia="en-GB"/>
              </w:rPr>
              <w:t>Experience in advising and mentoring;</w:t>
            </w:r>
          </w:p>
          <w:p w:rsidR="00E31514" w:rsidRPr="00525F9A" w:rsidRDefault="00E31514" w:rsidP="008D443D">
            <w:pPr>
              <w:pStyle w:val="yiv0720675254default"/>
              <w:numPr>
                <w:ilvl w:val="0"/>
                <w:numId w:val="9"/>
              </w:numPr>
              <w:shd w:val="clear" w:color="auto" w:fill="FFFFFF"/>
              <w:spacing w:before="0" w:beforeAutospacing="0" w:after="0" w:afterAutospacing="0"/>
              <w:jc w:val="both"/>
              <w:rPr>
                <w:rFonts w:ascii="Arial" w:hAnsi="Arial" w:cs="Arial"/>
                <w:b/>
                <w:sz w:val="20"/>
                <w:szCs w:val="20"/>
                <w:lang w:val="en-GB" w:eastAsia="en-GB"/>
              </w:rPr>
            </w:pPr>
            <w:r w:rsidRPr="00525F9A">
              <w:rPr>
                <w:rFonts w:ascii="Arial" w:hAnsi="Arial" w:cs="Arial"/>
                <w:sz w:val="20"/>
                <w:szCs w:val="20"/>
                <w:lang w:val="en-GB" w:eastAsia="en-GB"/>
              </w:rPr>
              <w:t xml:space="preserve">Experience in </w:t>
            </w:r>
            <w:r w:rsidRPr="00525F9A">
              <w:rPr>
                <w:rFonts w:ascii="Arial" w:hAnsi="Arial" w:cs="Arial"/>
                <w:color w:val="222222"/>
                <w:sz w:val="20"/>
                <w:szCs w:val="20"/>
                <w:lang w:val="en"/>
              </w:rPr>
              <w:t>operational activities related to their area of specialization</w:t>
            </w:r>
            <w:r w:rsidRPr="00525F9A">
              <w:rPr>
                <w:rFonts w:ascii="Arial" w:hAnsi="Arial" w:cs="Arial"/>
                <w:sz w:val="20"/>
                <w:szCs w:val="20"/>
                <w:lang w:val="en-GB" w:eastAsia="en-GB"/>
              </w:rPr>
              <w:t xml:space="preserve"> and criminal investigations;</w:t>
            </w:r>
          </w:p>
          <w:p w:rsidR="00E31514" w:rsidRPr="00525F9A" w:rsidRDefault="00E31514" w:rsidP="008D443D">
            <w:pPr>
              <w:pStyle w:val="yiv0720675254default"/>
              <w:numPr>
                <w:ilvl w:val="0"/>
                <w:numId w:val="9"/>
              </w:numPr>
              <w:shd w:val="clear" w:color="auto" w:fill="FFFFFF"/>
              <w:spacing w:before="0" w:beforeAutospacing="0" w:after="0" w:afterAutospacing="0"/>
              <w:jc w:val="both"/>
              <w:rPr>
                <w:rFonts w:ascii="Arial" w:hAnsi="Arial" w:cs="Arial"/>
                <w:sz w:val="20"/>
                <w:szCs w:val="20"/>
                <w:lang w:val="en-GB" w:eastAsia="en-GB"/>
              </w:rPr>
            </w:pPr>
            <w:r w:rsidRPr="00525F9A">
              <w:rPr>
                <w:rFonts w:ascii="Arial" w:hAnsi="Arial" w:cs="Arial"/>
                <w:sz w:val="20"/>
                <w:szCs w:val="20"/>
                <w:lang w:val="en-GB" w:eastAsia="en-GB"/>
              </w:rPr>
              <w:t>Good knowledge and experience of Gender, Human Rights, Anti-Corruption and Police Accountability standards is an advantage; Local experience or good knowledge of Afghanistan: strong familiarity with the political, historical and cultural context of Afghanistan, subject matter expertise in domestic and regional Afghan political dynamics; government of Afghanistan Governance structures at national and sub-national level.</w:t>
            </w:r>
          </w:p>
          <w:p w:rsidR="00E31514" w:rsidRPr="00525F9A" w:rsidRDefault="00E31514" w:rsidP="008D443D">
            <w:pPr>
              <w:pStyle w:val="yiv0720675254default"/>
              <w:numPr>
                <w:ilvl w:val="0"/>
                <w:numId w:val="9"/>
              </w:numPr>
              <w:shd w:val="clear" w:color="auto" w:fill="FFFFFF"/>
              <w:spacing w:before="0" w:beforeAutospacing="0" w:after="0" w:afterAutospacing="0"/>
              <w:jc w:val="both"/>
              <w:rPr>
                <w:rFonts w:ascii="Arial" w:hAnsi="Arial" w:cs="Arial"/>
                <w:sz w:val="20"/>
                <w:szCs w:val="20"/>
                <w:lang w:val="en-GB" w:eastAsia="en-GB"/>
              </w:rPr>
            </w:pPr>
            <w:r w:rsidRPr="00525F9A">
              <w:rPr>
                <w:rFonts w:ascii="Arial" w:hAnsi="Arial" w:cs="Arial"/>
                <w:sz w:val="20"/>
                <w:szCs w:val="20"/>
                <w:lang w:val="en-GB" w:eastAsia="en-GB"/>
              </w:rPr>
              <w:t>Knowledge of the EU Institutions, related to the Common Security and Defence Policy and the EU Development Cooperation instrument;</w:t>
            </w:r>
          </w:p>
          <w:p w:rsidR="00E31514" w:rsidRPr="00525F9A" w:rsidRDefault="00E31514" w:rsidP="008D443D">
            <w:pPr>
              <w:pStyle w:val="yiv0720675254default"/>
              <w:numPr>
                <w:ilvl w:val="0"/>
                <w:numId w:val="9"/>
              </w:numPr>
              <w:shd w:val="clear" w:color="auto" w:fill="FFFFFF"/>
              <w:spacing w:before="0" w:beforeAutospacing="0" w:after="0" w:afterAutospacing="0"/>
              <w:jc w:val="both"/>
              <w:rPr>
                <w:rFonts w:ascii="Arial" w:hAnsi="Arial" w:cs="Arial"/>
                <w:sz w:val="20"/>
                <w:szCs w:val="20"/>
                <w:lang w:val="en-GB" w:eastAsia="en-GB"/>
              </w:rPr>
            </w:pPr>
            <w:r w:rsidRPr="00525F9A">
              <w:rPr>
                <w:rFonts w:ascii="Arial" w:hAnsi="Arial" w:cs="Arial"/>
                <w:sz w:val="20"/>
                <w:szCs w:val="20"/>
                <w:lang w:val="en-GB" w:eastAsia="en-GB"/>
              </w:rPr>
              <w:t xml:space="preserve">Highly resilient under physical and mental pressure; </w:t>
            </w:r>
          </w:p>
          <w:p w:rsidR="00E31514" w:rsidRPr="00525F9A" w:rsidRDefault="00E31514" w:rsidP="008D443D">
            <w:pPr>
              <w:pStyle w:val="yiv0720675254default"/>
              <w:numPr>
                <w:ilvl w:val="0"/>
                <w:numId w:val="9"/>
              </w:numPr>
              <w:shd w:val="clear" w:color="auto" w:fill="FFFFFF"/>
              <w:spacing w:before="0" w:beforeAutospacing="0" w:after="0" w:afterAutospacing="0"/>
              <w:jc w:val="both"/>
              <w:rPr>
                <w:rFonts w:ascii="Arial" w:hAnsi="Arial" w:cs="Arial"/>
                <w:sz w:val="20"/>
                <w:szCs w:val="20"/>
                <w:lang w:val="en-GB" w:eastAsia="en-GB"/>
              </w:rPr>
            </w:pPr>
            <w:r w:rsidRPr="00525F9A">
              <w:rPr>
                <w:rFonts w:ascii="Arial" w:hAnsi="Arial" w:cs="Arial"/>
                <w:sz w:val="20"/>
                <w:szCs w:val="20"/>
                <w:lang w:val="en-GB" w:eastAsia="en-GB"/>
              </w:rPr>
              <w:t>Experience in security sector reform, is an advantage;</w:t>
            </w:r>
          </w:p>
          <w:p w:rsidR="00E31514" w:rsidRPr="00525F9A" w:rsidRDefault="00E31514" w:rsidP="008D443D">
            <w:pPr>
              <w:pStyle w:val="default"/>
              <w:numPr>
                <w:ilvl w:val="0"/>
                <w:numId w:val="9"/>
              </w:numPr>
              <w:rPr>
                <w:b/>
                <w:color w:val="auto"/>
                <w:sz w:val="20"/>
                <w:szCs w:val="20"/>
              </w:rPr>
            </w:pPr>
            <w:r w:rsidRPr="00525F9A">
              <w:rPr>
                <w:color w:val="auto"/>
                <w:sz w:val="20"/>
                <w:szCs w:val="20"/>
              </w:rPr>
              <w:t>Knowledge of Dari or Pashto is an asset.</w:t>
            </w:r>
          </w:p>
        </w:tc>
      </w:tr>
    </w:tbl>
    <w:p w:rsidR="00E91B39" w:rsidRDefault="00E91B39" w:rsidP="003E2C18"/>
    <w:tbl>
      <w:tblPr>
        <w:tblpPr w:leftFromText="141" w:rightFromText="141" w:vertAnchor="text" w:horzAnchor="page" w:tblpX="1242" w:tblpY="1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6"/>
        <w:gridCol w:w="7962"/>
      </w:tblGrid>
      <w:tr w:rsidR="00D0616E" w:rsidRPr="004C22E5" w:rsidTr="002C182F">
        <w:tc>
          <w:tcPr>
            <w:tcW w:w="791" w:type="pct"/>
            <w:tcBorders>
              <w:left w:val="nil"/>
              <w:bottom w:val="single" w:sz="4" w:space="0" w:color="auto"/>
            </w:tcBorders>
            <w:shd w:val="clear" w:color="auto" w:fill="E6E6E6"/>
            <w:vAlign w:val="center"/>
          </w:tcPr>
          <w:p w:rsidR="00D0616E" w:rsidRPr="00DC577B" w:rsidRDefault="00D0616E" w:rsidP="002C182F">
            <w:pPr>
              <w:widowControl w:val="0"/>
              <w:jc w:val="center"/>
              <w:outlineLvl w:val="0"/>
              <w:rPr>
                <w:rFonts w:ascii="Arial" w:hAnsi="Arial" w:cs="Arial"/>
                <w:sz w:val="20"/>
                <w:szCs w:val="20"/>
              </w:rPr>
            </w:pPr>
            <w:r w:rsidRPr="00DC577B">
              <w:rPr>
                <w:rFonts w:ascii="Arial" w:hAnsi="Arial" w:cs="Arial"/>
                <w:sz w:val="20"/>
                <w:szCs w:val="20"/>
              </w:rPr>
              <w:t>Job Title</w:t>
            </w:r>
            <w:r>
              <w:rPr>
                <w:rFonts w:ascii="Arial" w:hAnsi="Arial" w:cs="Arial"/>
                <w:sz w:val="20"/>
                <w:szCs w:val="20"/>
              </w:rPr>
              <w:t xml:space="preserve"> /</w:t>
            </w:r>
            <w:ins w:id="18" w:author="STAN Ion (EEAS-KABUL-EXT)" w:date="2017-01-20T10:11:00Z">
              <w:r>
                <w:rPr>
                  <w:rFonts w:ascii="Arial" w:hAnsi="Arial" w:cs="Arial"/>
                  <w:sz w:val="20"/>
                  <w:szCs w:val="20"/>
                </w:rPr>
                <w:t xml:space="preserve"> </w:t>
              </w:r>
            </w:ins>
            <w:r>
              <w:rPr>
                <w:rFonts w:ascii="Arial" w:hAnsi="Arial" w:cs="Arial"/>
                <w:sz w:val="20"/>
                <w:szCs w:val="20"/>
              </w:rPr>
              <w:t>Code</w:t>
            </w:r>
          </w:p>
        </w:tc>
        <w:tc>
          <w:tcPr>
            <w:tcW w:w="4209" w:type="pct"/>
            <w:tcBorders>
              <w:bottom w:val="single" w:sz="4" w:space="0" w:color="auto"/>
              <w:right w:val="nil"/>
            </w:tcBorders>
            <w:shd w:val="clear" w:color="auto" w:fill="E6E6E6"/>
          </w:tcPr>
          <w:p w:rsidR="00D0616E" w:rsidRPr="004C22E5" w:rsidRDefault="00D0616E" w:rsidP="002C182F">
            <w:pPr>
              <w:widowControl w:val="0"/>
              <w:outlineLvl w:val="0"/>
              <w:rPr>
                <w:rFonts w:ascii="Arial" w:hAnsi="Arial" w:cs="Arial"/>
                <w:b/>
                <w:sz w:val="20"/>
                <w:szCs w:val="20"/>
              </w:rPr>
            </w:pPr>
            <w:r w:rsidRPr="004C22E5">
              <w:rPr>
                <w:rFonts w:ascii="Arial" w:hAnsi="Arial" w:cs="Arial"/>
                <w:b/>
                <w:sz w:val="20"/>
                <w:szCs w:val="20"/>
              </w:rPr>
              <w:t xml:space="preserve">Finance and Administrative Officer </w:t>
            </w:r>
            <w:r>
              <w:rPr>
                <w:rFonts w:ascii="Arial" w:hAnsi="Arial" w:cs="Arial"/>
                <w:b/>
                <w:sz w:val="20"/>
                <w:szCs w:val="20"/>
              </w:rPr>
              <w:t xml:space="preserve">– Deputy </w:t>
            </w:r>
            <w:r w:rsidRPr="004C22E5">
              <w:rPr>
                <w:rFonts w:ascii="Arial" w:hAnsi="Arial" w:cs="Arial"/>
                <w:b/>
                <w:sz w:val="20"/>
                <w:szCs w:val="20"/>
              </w:rPr>
              <w:t>(</w:t>
            </w:r>
            <w:r>
              <w:rPr>
                <w:rFonts w:ascii="Arial" w:hAnsi="Arial" w:cs="Arial"/>
                <w:b/>
                <w:sz w:val="20"/>
                <w:szCs w:val="20"/>
              </w:rPr>
              <w:t>FAO - Deputy</w:t>
            </w:r>
            <w:r w:rsidRPr="004C22E5">
              <w:rPr>
                <w:rFonts w:ascii="Arial" w:hAnsi="Arial" w:cs="Arial"/>
                <w:b/>
                <w:sz w:val="20"/>
                <w:szCs w:val="20"/>
              </w:rPr>
              <w:t>) - (1 post) – EUSR-C-</w:t>
            </w:r>
            <w:r>
              <w:rPr>
                <w:rFonts w:ascii="Arial" w:hAnsi="Arial" w:cs="Arial"/>
                <w:b/>
                <w:sz w:val="20"/>
                <w:szCs w:val="20"/>
              </w:rPr>
              <w:t>FAO</w:t>
            </w:r>
            <w:r w:rsidRPr="004C22E5">
              <w:rPr>
                <w:rFonts w:ascii="Arial" w:hAnsi="Arial" w:cs="Arial"/>
                <w:b/>
                <w:sz w:val="20"/>
                <w:szCs w:val="20"/>
              </w:rPr>
              <w:t>-02</w:t>
            </w:r>
          </w:p>
        </w:tc>
      </w:tr>
      <w:tr w:rsidR="00D0616E" w:rsidRPr="00DC577B" w:rsidTr="002C182F">
        <w:tc>
          <w:tcPr>
            <w:tcW w:w="791" w:type="pct"/>
            <w:tcBorders>
              <w:left w:val="nil"/>
              <w:bottom w:val="single" w:sz="4" w:space="0" w:color="auto"/>
            </w:tcBorders>
            <w:shd w:val="clear" w:color="auto" w:fill="E6E6E6"/>
            <w:vAlign w:val="center"/>
          </w:tcPr>
          <w:p w:rsidR="00D0616E" w:rsidRPr="00DC577B" w:rsidRDefault="00D0616E" w:rsidP="002C182F">
            <w:pPr>
              <w:widowControl w:val="0"/>
              <w:jc w:val="center"/>
              <w:outlineLvl w:val="0"/>
              <w:rPr>
                <w:rFonts w:ascii="Arial" w:hAnsi="Arial" w:cs="Arial"/>
                <w:sz w:val="20"/>
                <w:szCs w:val="20"/>
              </w:rPr>
            </w:pPr>
            <w:r w:rsidRPr="00DC577B">
              <w:rPr>
                <w:rFonts w:ascii="Arial" w:hAnsi="Arial" w:cs="Arial"/>
                <w:sz w:val="20"/>
                <w:szCs w:val="20"/>
              </w:rPr>
              <w:t>Employment regime</w:t>
            </w:r>
          </w:p>
        </w:tc>
        <w:tc>
          <w:tcPr>
            <w:tcW w:w="4209" w:type="pct"/>
            <w:tcBorders>
              <w:bottom w:val="single" w:sz="4" w:space="0" w:color="auto"/>
              <w:right w:val="nil"/>
            </w:tcBorders>
            <w:shd w:val="clear" w:color="auto" w:fill="E6E6E6"/>
          </w:tcPr>
          <w:p w:rsidR="00D0616E" w:rsidRPr="00DC577B" w:rsidRDefault="00D0616E" w:rsidP="002C182F">
            <w:pPr>
              <w:widowControl w:val="0"/>
              <w:outlineLvl w:val="0"/>
              <w:rPr>
                <w:rFonts w:ascii="Arial" w:hAnsi="Arial" w:cs="Arial"/>
                <w:b/>
                <w:sz w:val="20"/>
                <w:szCs w:val="20"/>
              </w:rPr>
            </w:pPr>
            <w:r w:rsidRPr="00DC577B">
              <w:rPr>
                <w:rFonts w:ascii="Arial" w:hAnsi="Arial" w:cs="Arial"/>
                <w:b/>
                <w:sz w:val="20"/>
                <w:szCs w:val="20"/>
              </w:rPr>
              <w:t>Seconded / Contracted</w:t>
            </w:r>
          </w:p>
        </w:tc>
      </w:tr>
      <w:tr w:rsidR="00D0616E" w:rsidRPr="00DC577B" w:rsidTr="002C182F">
        <w:tc>
          <w:tcPr>
            <w:tcW w:w="791" w:type="pct"/>
            <w:tcBorders>
              <w:left w:val="nil"/>
              <w:bottom w:val="single" w:sz="4" w:space="0" w:color="auto"/>
            </w:tcBorders>
            <w:shd w:val="clear" w:color="auto" w:fill="E6E6E6"/>
            <w:vAlign w:val="center"/>
          </w:tcPr>
          <w:p w:rsidR="00D0616E" w:rsidRPr="00DC577B" w:rsidRDefault="00D0616E" w:rsidP="002C182F">
            <w:pPr>
              <w:widowControl w:val="0"/>
              <w:jc w:val="center"/>
              <w:outlineLvl w:val="0"/>
              <w:rPr>
                <w:rFonts w:ascii="Arial" w:hAnsi="Arial" w:cs="Arial"/>
                <w:sz w:val="20"/>
                <w:szCs w:val="20"/>
              </w:rPr>
            </w:pPr>
            <w:r w:rsidRPr="00DC577B">
              <w:rPr>
                <w:rFonts w:ascii="Arial" w:hAnsi="Arial" w:cs="Arial"/>
                <w:sz w:val="20"/>
                <w:szCs w:val="20"/>
              </w:rPr>
              <w:t>Post category</w:t>
            </w:r>
          </w:p>
        </w:tc>
        <w:tc>
          <w:tcPr>
            <w:tcW w:w="4209" w:type="pct"/>
            <w:tcBorders>
              <w:bottom w:val="single" w:sz="4" w:space="0" w:color="auto"/>
              <w:right w:val="nil"/>
            </w:tcBorders>
            <w:shd w:val="clear" w:color="auto" w:fill="E6E6E6"/>
          </w:tcPr>
          <w:p w:rsidR="00D0616E" w:rsidRPr="00DC577B" w:rsidRDefault="00D0616E" w:rsidP="002C182F">
            <w:pPr>
              <w:widowControl w:val="0"/>
              <w:outlineLvl w:val="0"/>
              <w:rPr>
                <w:rFonts w:ascii="Arial" w:hAnsi="Arial" w:cs="Arial"/>
                <w:b/>
                <w:sz w:val="20"/>
                <w:szCs w:val="20"/>
              </w:rPr>
            </w:pPr>
            <w:r w:rsidRPr="00DC577B">
              <w:rPr>
                <w:rFonts w:ascii="Arial" w:hAnsi="Arial" w:cs="Arial"/>
                <w:b/>
                <w:sz w:val="20"/>
                <w:szCs w:val="20"/>
              </w:rPr>
              <w:t>MSML</w:t>
            </w:r>
            <w:r>
              <w:rPr>
                <w:rFonts w:ascii="Arial" w:hAnsi="Arial" w:cs="Arial"/>
                <w:b/>
                <w:sz w:val="20"/>
                <w:szCs w:val="20"/>
              </w:rPr>
              <w:t xml:space="preserve"> </w:t>
            </w:r>
            <w:r w:rsidRPr="00D0616E">
              <w:rPr>
                <w:rFonts w:ascii="Arial" w:hAnsi="Arial" w:cs="Arial"/>
                <w:b/>
                <w:sz w:val="20"/>
                <w:szCs w:val="20"/>
              </w:rPr>
              <w:t>(Mission Support Management Level)</w:t>
            </w:r>
          </w:p>
        </w:tc>
      </w:tr>
      <w:tr w:rsidR="00D0616E" w:rsidRPr="00DC577B" w:rsidTr="002C182F">
        <w:tc>
          <w:tcPr>
            <w:tcW w:w="791" w:type="pct"/>
            <w:tcBorders>
              <w:left w:val="nil"/>
              <w:bottom w:val="single" w:sz="4" w:space="0" w:color="auto"/>
            </w:tcBorders>
            <w:shd w:val="clear" w:color="auto" w:fill="E6E6E6"/>
            <w:vAlign w:val="center"/>
          </w:tcPr>
          <w:p w:rsidR="00D0616E" w:rsidRPr="00DC577B" w:rsidRDefault="00D0616E" w:rsidP="002C182F">
            <w:pPr>
              <w:widowControl w:val="0"/>
              <w:jc w:val="center"/>
              <w:outlineLvl w:val="0"/>
              <w:rPr>
                <w:rFonts w:ascii="Arial" w:hAnsi="Arial" w:cs="Arial"/>
                <w:sz w:val="20"/>
                <w:szCs w:val="20"/>
              </w:rPr>
            </w:pPr>
            <w:r w:rsidRPr="00DC577B">
              <w:rPr>
                <w:rFonts w:ascii="Arial" w:hAnsi="Arial" w:cs="Arial"/>
                <w:sz w:val="20"/>
                <w:szCs w:val="20"/>
              </w:rPr>
              <w:t>Location of the post</w:t>
            </w:r>
          </w:p>
        </w:tc>
        <w:tc>
          <w:tcPr>
            <w:tcW w:w="4209" w:type="pct"/>
            <w:tcBorders>
              <w:bottom w:val="single" w:sz="4" w:space="0" w:color="auto"/>
              <w:right w:val="nil"/>
            </w:tcBorders>
            <w:shd w:val="clear" w:color="auto" w:fill="E6E6E6"/>
          </w:tcPr>
          <w:p w:rsidR="00D0616E" w:rsidRPr="00DC577B" w:rsidRDefault="00D0616E" w:rsidP="002C182F">
            <w:pPr>
              <w:widowControl w:val="0"/>
              <w:outlineLvl w:val="0"/>
              <w:rPr>
                <w:rFonts w:ascii="Arial" w:hAnsi="Arial" w:cs="Arial"/>
                <w:b/>
                <w:sz w:val="20"/>
                <w:szCs w:val="20"/>
              </w:rPr>
            </w:pPr>
            <w:r w:rsidRPr="00DC577B">
              <w:rPr>
                <w:rFonts w:ascii="Arial" w:hAnsi="Arial" w:cs="Arial"/>
                <w:b/>
                <w:sz w:val="20"/>
                <w:szCs w:val="20"/>
                <w:lang w:val="en-US"/>
              </w:rPr>
              <w:t>Kabul/</w:t>
            </w:r>
            <w:r>
              <w:rPr>
                <w:rFonts w:ascii="Arial" w:hAnsi="Arial" w:cs="Arial"/>
                <w:b/>
                <w:sz w:val="20"/>
                <w:szCs w:val="20"/>
                <w:lang w:val="en-US"/>
              </w:rPr>
              <w:t>EU Delegation</w:t>
            </w:r>
          </w:p>
        </w:tc>
      </w:tr>
      <w:tr w:rsidR="00D0616E" w:rsidRPr="00DC577B" w:rsidTr="002C182F">
        <w:tc>
          <w:tcPr>
            <w:tcW w:w="791" w:type="pct"/>
            <w:tcBorders>
              <w:left w:val="nil"/>
              <w:bottom w:val="single" w:sz="4" w:space="0" w:color="auto"/>
            </w:tcBorders>
            <w:shd w:val="clear" w:color="auto" w:fill="E6E6E6"/>
            <w:vAlign w:val="center"/>
          </w:tcPr>
          <w:p w:rsidR="00D0616E" w:rsidRPr="00DC577B" w:rsidRDefault="00D0616E" w:rsidP="002C182F">
            <w:pPr>
              <w:widowControl w:val="0"/>
              <w:jc w:val="center"/>
              <w:outlineLvl w:val="0"/>
              <w:rPr>
                <w:rFonts w:ascii="Arial" w:hAnsi="Arial" w:cs="Arial"/>
                <w:sz w:val="20"/>
                <w:szCs w:val="20"/>
              </w:rPr>
            </w:pPr>
            <w:r w:rsidRPr="00DC577B">
              <w:rPr>
                <w:rFonts w:ascii="Arial" w:eastAsiaTheme="minorHAnsi" w:hAnsi="Arial" w:cs="Arial"/>
                <w:bCs/>
                <w:sz w:val="20"/>
                <w:szCs w:val="20"/>
                <w:lang w:eastAsia="en-US"/>
              </w:rPr>
              <w:t>Security Clearance Level:</w:t>
            </w:r>
          </w:p>
        </w:tc>
        <w:tc>
          <w:tcPr>
            <w:tcW w:w="4209" w:type="pct"/>
            <w:tcBorders>
              <w:bottom w:val="single" w:sz="4" w:space="0" w:color="auto"/>
              <w:right w:val="nil"/>
            </w:tcBorders>
            <w:shd w:val="clear" w:color="auto" w:fill="E6E6E6"/>
          </w:tcPr>
          <w:p w:rsidR="00D0616E" w:rsidRPr="00DC577B" w:rsidRDefault="00D0616E" w:rsidP="002C182F">
            <w:pPr>
              <w:widowControl w:val="0"/>
              <w:outlineLvl w:val="0"/>
              <w:rPr>
                <w:rFonts w:ascii="Arial" w:hAnsi="Arial" w:cs="Arial"/>
                <w:b/>
                <w:sz w:val="20"/>
                <w:szCs w:val="20"/>
              </w:rPr>
            </w:pPr>
            <w:r w:rsidRPr="00DC577B">
              <w:rPr>
                <w:rFonts w:ascii="Arial" w:hAnsi="Arial" w:cs="Arial"/>
                <w:b/>
                <w:sz w:val="20"/>
                <w:szCs w:val="20"/>
              </w:rPr>
              <w:t>EU SECRET</w:t>
            </w:r>
          </w:p>
        </w:tc>
      </w:tr>
      <w:tr w:rsidR="00D0616E" w:rsidRPr="006727D4" w:rsidTr="002C182F">
        <w:tc>
          <w:tcPr>
            <w:tcW w:w="791" w:type="pct"/>
            <w:tcBorders>
              <w:left w:val="nil"/>
            </w:tcBorders>
            <w:shd w:val="clear" w:color="auto" w:fill="auto"/>
            <w:vAlign w:val="center"/>
          </w:tcPr>
          <w:p w:rsidR="00D0616E" w:rsidRPr="006727D4" w:rsidRDefault="00D0616E" w:rsidP="002C182F">
            <w:pPr>
              <w:widowControl w:val="0"/>
              <w:jc w:val="center"/>
              <w:outlineLvl w:val="0"/>
              <w:rPr>
                <w:rFonts w:ascii="Arial" w:hAnsi="Arial" w:cs="Arial"/>
                <w:sz w:val="20"/>
                <w:szCs w:val="20"/>
              </w:rPr>
            </w:pPr>
            <w:r w:rsidRPr="006727D4">
              <w:rPr>
                <w:rFonts w:ascii="Arial" w:hAnsi="Arial" w:cs="Arial"/>
                <w:sz w:val="20"/>
                <w:szCs w:val="20"/>
              </w:rPr>
              <w:t>Job Description</w:t>
            </w:r>
          </w:p>
        </w:tc>
        <w:tc>
          <w:tcPr>
            <w:tcW w:w="4209" w:type="pct"/>
            <w:tcBorders>
              <w:right w:val="nil"/>
            </w:tcBorders>
            <w:shd w:val="clear" w:color="auto" w:fill="auto"/>
            <w:vAlign w:val="center"/>
          </w:tcPr>
          <w:p w:rsidR="00D0616E" w:rsidRDefault="00D0616E" w:rsidP="002C182F">
            <w:pPr>
              <w:widowControl w:val="0"/>
              <w:jc w:val="both"/>
              <w:rPr>
                <w:ins w:id="19" w:author="STAN Ion (EEAS-KABUL-EXT)" w:date="2017-01-20T11:14:00Z"/>
                <w:rFonts w:ascii="Arial" w:hAnsi="Arial" w:cs="Arial"/>
                <w:sz w:val="20"/>
                <w:szCs w:val="20"/>
              </w:rPr>
            </w:pPr>
            <w:r w:rsidRPr="004B4336">
              <w:rPr>
                <w:rFonts w:ascii="Arial" w:hAnsi="Arial" w:cs="Arial"/>
                <w:sz w:val="20"/>
                <w:szCs w:val="20"/>
              </w:rPr>
              <w:t xml:space="preserve">Under the </w:t>
            </w:r>
            <w:r>
              <w:rPr>
                <w:rFonts w:ascii="Arial" w:hAnsi="Arial" w:cs="Arial"/>
                <w:sz w:val="20"/>
                <w:szCs w:val="20"/>
              </w:rPr>
              <w:t>supervision</w:t>
            </w:r>
            <w:r w:rsidRPr="004B4336">
              <w:rPr>
                <w:rFonts w:ascii="Arial" w:hAnsi="Arial" w:cs="Arial"/>
                <w:sz w:val="20"/>
                <w:szCs w:val="20"/>
              </w:rPr>
              <w:t xml:space="preserve"> of the Finance and Administrative Officer</w:t>
            </w:r>
            <w:r>
              <w:rPr>
                <w:rFonts w:ascii="Arial" w:hAnsi="Arial" w:cs="Arial"/>
                <w:sz w:val="20"/>
                <w:szCs w:val="20"/>
              </w:rPr>
              <w:t xml:space="preserve"> (FAO), will </w:t>
            </w:r>
            <w:r w:rsidRPr="004B4336">
              <w:rPr>
                <w:rFonts w:ascii="Arial" w:hAnsi="Arial" w:cs="Arial"/>
                <w:sz w:val="20"/>
                <w:szCs w:val="20"/>
              </w:rPr>
              <w:t>ensure the administrative and financial, incl. accounting, function</w:t>
            </w:r>
            <w:r>
              <w:rPr>
                <w:rFonts w:ascii="Arial" w:hAnsi="Arial" w:cs="Arial"/>
                <w:sz w:val="20"/>
                <w:szCs w:val="20"/>
              </w:rPr>
              <w:t>ing of the EUSR office in Kabul. Reporting to the Finance and Administrative Officer.</w:t>
            </w:r>
          </w:p>
          <w:p w:rsidR="00D0616E" w:rsidRPr="004B4336" w:rsidRDefault="00D0616E" w:rsidP="002C182F">
            <w:pPr>
              <w:widowControl w:val="0"/>
              <w:jc w:val="both"/>
              <w:rPr>
                <w:rFonts w:ascii="Arial" w:hAnsi="Arial" w:cs="Arial"/>
                <w:sz w:val="20"/>
                <w:szCs w:val="20"/>
              </w:rPr>
            </w:pPr>
          </w:p>
          <w:p w:rsidR="00D0616E" w:rsidRPr="004B4336" w:rsidRDefault="005D0E24" w:rsidP="002C182F">
            <w:pPr>
              <w:rPr>
                <w:rFonts w:ascii="Arial" w:hAnsi="Arial" w:cs="Arial"/>
                <w:b/>
                <w:sz w:val="20"/>
                <w:szCs w:val="20"/>
              </w:rPr>
            </w:pPr>
            <w:r w:rsidRPr="006C644A">
              <w:rPr>
                <w:rFonts w:ascii="Arial" w:hAnsi="Arial" w:cs="Arial"/>
                <w:b/>
                <w:bCs/>
                <w:sz w:val="20"/>
                <w:szCs w:val="20"/>
                <w:u w:val="single"/>
              </w:rPr>
              <w:t>Main Tasks and Responsibilities</w:t>
            </w:r>
            <w:r w:rsidR="00D0616E" w:rsidRPr="004B4336">
              <w:rPr>
                <w:rFonts w:ascii="Arial" w:hAnsi="Arial" w:cs="Arial"/>
                <w:b/>
                <w:sz w:val="20"/>
                <w:szCs w:val="20"/>
              </w:rPr>
              <w:t>:</w:t>
            </w:r>
          </w:p>
          <w:p w:rsidR="00D0616E" w:rsidRDefault="00D0616E" w:rsidP="002C182F">
            <w:pPr>
              <w:numPr>
                <w:ilvl w:val="0"/>
                <w:numId w:val="17"/>
              </w:numPr>
              <w:jc w:val="both"/>
              <w:rPr>
                <w:rFonts w:ascii="Arial" w:hAnsi="Arial" w:cs="Arial"/>
                <w:sz w:val="20"/>
                <w:szCs w:val="20"/>
              </w:rPr>
            </w:pPr>
            <w:r w:rsidRPr="004B4336">
              <w:rPr>
                <w:rFonts w:ascii="Arial" w:hAnsi="Arial" w:cs="Arial"/>
                <w:sz w:val="20"/>
                <w:szCs w:val="20"/>
              </w:rPr>
              <w:t xml:space="preserve">Ensure day-to-day administration of EUSR administrative affairs in close collaboration with the European External Action Service and the Commission, as well as other relevant actors on office related </w:t>
            </w:r>
            <w:r>
              <w:rPr>
                <w:rFonts w:ascii="Arial" w:hAnsi="Arial" w:cs="Arial"/>
                <w:sz w:val="20"/>
                <w:szCs w:val="20"/>
              </w:rPr>
              <w:t xml:space="preserve">finance and </w:t>
            </w:r>
            <w:r w:rsidRPr="004B4336">
              <w:rPr>
                <w:rFonts w:ascii="Arial" w:hAnsi="Arial" w:cs="Arial"/>
                <w:sz w:val="20"/>
                <w:szCs w:val="20"/>
              </w:rPr>
              <w:t xml:space="preserve">administrative issues (i.a. </w:t>
            </w:r>
            <w:r w:rsidRPr="00C104AC">
              <w:rPr>
                <w:rFonts w:ascii="Arial" w:hAnsi="Arial" w:cs="Arial"/>
                <w:color w:val="000000"/>
                <w:sz w:val="20"/>
                <w:szCs w:val="20"/>
                <w:lang w:val="en-US"/>
              </w:rPr>
              <w:t>identify needs of goods and/or services specifically required for its area of responsibility and to technically define the appropriate requirements of the means required to cover these needs and to participate, as appropriate, in the correspondent processes to procure these goods and services</w:t>
            </w:r>
            <w:r>
              <w:rPr>
                <w:rFonts w:ascii="Arial" w:hAnsi="Arial" w:cs="Arial"/>
                <w:color w:val="000000"/>
                <w:sz w:val="20"/>
                <w:szCs w:val="20"/>
                <w:lang w:val="en-US"/>
              </w:rPr>
              <w:t xml:space="preserve">, </w:t>
            </w:r>
            <w:r w:rsidRPr="004B4336">
              <w:rPr>
                <w:rFonts w:ascii="Arial" w:hAnsi="Arial" w:cs="Arial"/>
                <w:sz w:val="20"/>
                <w:szCs w:val="20"/>
              </w:rPr>
              <w:t>maintain updated inventory lists</w:t>
            </w:r>
            <w:r>
              <w:rPr>
                <w:rFonts w:ascii="Arial" w:hAnsi="Arial" w:cs="Arial"/>
                <w:sz w:val="20"/>
                <w:szCs w:val="20"/>
              </w:rPr>
              <w:t>);</w:t>
            </w:r>
            <w:r w:rsidRPr="004B4336">
              <w:rPr>
                <w:rFonts w:ascii="Arial" w:hAnsi="Arial" w:cs="Arial"/>
                <w:sz w:val="20"/>
                <w:szCs w:val="20"/>
              </w:rPr>
              <w:t xml:space="preserve"> </w:t>
            </w:r>
          </w:p>
          <w:p w:rsidR="00D0616E" w:rsidRPr="00A0773A" w:rsidRDefault="00D0616E" w:rsidP="002C182F">
            <w:pPr>
              <w:widowControl w:val="0"/>
              <w:numPr>
                <w:ilvl w:val="0"/>
                <w:numId w:val="17"/>
              </w:numPr>
              <w:tabs>
                <w:tab w:val="left" w:pos="360"/>
                <w:tab w:val="left" w:pos="9720"/>
              </w:tabs>
              <w:adjustRightInd w:val="0"/>
              <w:textAlignment w:val="baseline"/>
              <w:rPr>
                <w:rFonts w:ascii="Arial" w:hAnsi="Arial" w:cs="Arial"/>
                <w:color w:val="000000"/>
                <w:sz w:val="20"/>
                <w:szCs w:val="20"/>
                <w:lang w:val="en-US"/>
              </w:rPr>
            </w:pPr>
            <w:r>
              <w:rPr>
                <w:rFonts w:ascii="Arial" w:hAnsi="Arial" w:cs="Arial"/>
                <w:color w:val="000000"/>
                <w:sz w:val="20"/>
                <w:szCs w:val="20"/>
                <w:lang w:val="en-US"/>
              </w:rPr>
              <w:t>A</w:t>
            </w:r>
            <w:r w:rsidRPr="00A0773A">
              <w:rPr>
                <w:rFonts w:ascii="Arial" w:hAnsi="Arial" w:cs="Arial"/>
                <w:color w:val="000000"/>
                <w:sz w:val="20"/>
                <w:szCs w:val="20"/>
                <w:lang w:val="en-US"/>
              </w:rPr>
              <w:t xml:space="preserve">pprove obligations, payments and disbursements; </w:t>
            </w:r>
          </w:p>
          <w:p w:rsidR="00D0616E" w:rsidRPr="00A0773A" w:rsidRDefault="00D0616E" w:rsidP="002C182F">
            <w:pPr>
              <w:numPr>
                <w:ilvl w:val="0"/>
                <w:numId w:val="17"/>
              </w:numPr>
              <w:jc w:val="both"/>
              <w:rPr>
                <w:rFonts w:ascii="Arial" w:hAnsi="Arial" w:cs="Arial"/>
                <w:sz w:val="20"/>
                <w:szCs w:val="20"/>
              </w:rPr>
            </w:pPr>
            <w:r>
              <w:rPr>
                <w:rFonts w:ascii="Arial" w:hAnsi="Arial" w:cs="Arial"/>
                <w:color w:val="000000"/>
                <w:sz w:val="20"/>
                <w:szCs w:val="20"/>
                <w:lang w:val="en-US"/>
              </w:rPr>
              <w:t>M</w:t>
            </w:r>
            <w:r w:rsidRPr="00A0773A">
              <w:rPr>
                <w:rFonts w:ascii="Arial" w:hAnsi="Arial" w:cs="Arial"/>
                <w:color w:val="000000"/>
                <w:sz w:val="20"/>
                <w:szCs w:val="20"/>
                <w:lang w:val="en-US"/>
              </w:rPr>
              <w:t>anage salaries, per diems, and reimbursements</w:t>
            </w:r>
            <w:r>
              <w:rPr>
                <w:rFonts w:ascii="Arial" w:hAnsi="Arial" w:cs="Arial"/>
                <w:color w:val="000000"/>
                <w:sz w:val="20"/>
                <w:szCs w:val="20"/>
                <w:lang w:val="en-US"/>
              </w:rPr>
              <w:t>;</w:t>
            </w:r>
          </w:p>
          <w:p w:rsidR="00D0616E" w:rsidRPr="004B4336" w:rsidRDefault="00D0616E" w:rsidP="002C182F">
            <w:pPr>
              <w:numPr>
                <w:ilvl w:val="0"/>
                <w:numId w:val="17"/>
              </w:numPr>
              <w:jc w:val="both"/>
              <w:rPr>
                <w:rFonts w:ascii="Arial" w:hAnsi="Arial" w:cs="Arial"/>
                <w:sz w:val="20"/>
                <w:szCs w:val="20"/>
              </w:rPr>
            </w:pPr>
            <w:r w:rsidRPr="004B4336">
              <w:rPr>
                <w:rFonts w:ascii="Arial" w:hAnsi="Arial" w:cs="Arial"/>
                <w:sz w:val="20"/>
                <w:szCs w:val="20"/>
              </w:rPr>
              <w:t>Manage effective and cost efficient administrative and internal financial procedures and control spanning the EUSR team; provide periodic evaluation of trends a</w:t>
            </w:r>
            <w:r>
              <w:rPr>
                <w:rFonts w:ascii="Arial" w:hAnsi="Arial" w:cs="Arial"/>
                <w:sz w:val="20"/>
                <w:szCs w:val="20"/>
              </w:rPr>
              <w:t>nd suggestions for improvement;</w:t>
            </w:r>
          </w:p>
          <w:p w:rsidR="00D0616E" w:rsidRPr="004B4336" w:rsidRDefault="00D0616E" w:rsidP="002C182F">
            <w:pPr>
              <w:numPr>
                <w:ilvl w:val="0"/>
                <w:numId w:val="17"/>
              </w:numPr>
              <w:jc w:val="both"/>
              <w:rPr>
                <w:rFonts w:ascii="Arial" w:hAnsi="Arial" w:cs="Arial"/>
                <w:sz w:val="20"/>
                <w:szCs w:val="20"/>
                <w:lang w:val="en-US"/>
              </w:rPr>
            </w:pPr>
            <w:r w:rsidRPr="004B4336">
              <w:rPr>
                <w:rFonts w:ascii="Arial" w:hAnsi="Arial" w:cs="Arial"/>
                <w:sz w:val="20"/>
                <w:szCs w:val="20"/>
              </w:rPr>
              <w:t xml:space="preserve">Act as the EUSR Accountant, including mission bookkeeping on a daily basis, bank accounts, credit cards, payments etc. and financial issues at EUSR mission offices, </w:t>
            </w:r>
            <w:r>
              <w:rPr>
                <w:rFonts w:ascii="Arial" w:hAnsi="Arial" w:cs="Arial"/>
                <w:sz w:val="20"/>
                <w:szCs w:val="20"/>
                <w:lang w:val="en-US"/>
              </w:rPr>
              <w:t>r</w:t>
            </w:r>
            <w:r w:rsidRPr="004B4336">
              <w:rPr>
                <w:rFonts w:ascii="Arial" w:hAnsi="Arial" w:cs="Arial"/>
                <w:sz w:val="20"/>
                <w:szCs w:val="20"/>
                <w:lang w:val="en-US"/>
              </w:rPr>
              <w:t xml:space="preserve">egistration </w:t>
            </w:r>
            <w:r>
              <w:rPr>
                <w:rFonts w:ascii="Arial" w:hAnsi="Arial" w:cs="Arial"/>
                <w:sz w:val="20"/>
                <w:szCs w:val="20"/>
                <w:lang w:val="en-US"/>
              </w:rPr>
              <w:t xml:space="preserve">of </w:t>
            </w:r>
            <w:r w:rsidRPr="004B4336">
              <w:rPr>
                <w:rFonts w:ascii="Arial" w:hAnsi="Arial" w:cs="Arial"/>
                <w:sz w:val="20"/>
                <w:szCs w:val="20"/>
                <w:lang w:val="en-US"/>
              </w:rPr>
              <w:t>all the financial activities in the Sage Accounting Program</w:t>
            </w:r>
            <w:r>
              <w:rPr>
                <w:rFonts w:ascii="Arial" w:hAnsi="Arial" w:cs="Arial"/>
                <w:sz w:val="20"/>
                <w:szCs w:val="20"/>
                <w:lang w:val="en-US"/>
              </w:rPr>
              <w:t>;</w:t>
            </w:r>
          </w:p>
          <w:p w:rsidR="00D0616E" w:rsidRPr="00C104AC" w:rsidRDefault="00D0616E" w:rsidP="002C182F">
            <w:pPr>
              <w:numPr>
                <w:ilvl w:val="0"/>
                <w:numId w:val="17"/>
              </w:numPr>
              <w:jc w:val="both"/>
              <w:rPr>
                <w:rFonts w:ascii="Arial" w:hAnsi="Arial" w:cs="Arial"/>
                <w:sz w:val="20"/>
                <w:szCs w:val="20"/>
              </w:rPr>
            </w:pPr>
            <w:r>
              <w:rPr>
                <w:rFonts w:ascii="Arial" w:hAnsi="Arial" w:cs="Arial"/>
                <w:sz w:val="20"/>
                <w:szCs w:val="20"/>
              </w:rPr>
              <w:t xml:space="preserve">Manage budgetary, </w:t>
            </w:r>
            <w:r w:rsidRPr="00C104AC">
              <w:rPr>
                <w:rFonts w:ascii="Arial" w:hAnsi="Arial" w:cs="Arial"/>
                <w:sz w:val="20"/>
                <w:szCs w:val="20"/>
              </w:rPr>
              <w:t xml:space="preserve">financial </w:t>
            </w:r>
            <w:r>
              <w:rPr>
                <w:rFonts w:ascii="Arial" w:hAnsi="Arial" w:cs="Arial"/>
                <w:sz w:val="20"/>
                <w:szCs w:val="20"/>
              </w:rPr>
              <w:t xml:space="preserve"> and HR </w:t>
            </w:r>
            <w:r w:rsidRPr="00C104AC">
              <w:rPr>
                <w:rFonts w:ascii="Arial" w:hAnsi="Arial" w:cs="Arial"/>
                <w:sz w:val="20"/>
                <w:szCs w:val="20"/>
              </w:rPr>
              <w:t>resource management policies for all EUSR offices, liaise with the financial authorities of the European External Action Service and the Commission, assure quality standards and timeliness, establish monthly, interim and final financial reports concerning the financial and budgetary situation in all offices;</w:t>
            </w:r>
          </w:p>
          <w:p w:rsidR="00D0616E" w:rsidRPr="00C104AC" w:rsidRDefault="00D0616E" w:rsidP="002C182F">
            <w:pPr>
              <w:widowControl w:val="0"/>
              <w:numPr>
                <w:ilvl w:val="0"/>
                <w:numId w:val="17"/>
              </w:numPr>
              <w:tabs>
                <w:tab w:val="left" w:pos="360"/>
                <w:tab w:val="left" w:pos="9720"/>
              </w:tabs>
              <w:adjustRightInd w:val="0"/>
              <w:textAlignment w:val="baseline"/>
              <w:rPr>
                <w:rFonts w:ascii="Arial" w:hAnsi="Arial" w:cs="Arial"/>
                <w:color w:val="000000"/>
                <w:sz w:val="20"/>
                <w:szCs w:val="20"/>
                <w:lang w:val="en-US"/>
              </w:rPr>
            </w:pPr>
            <w:r w:rsidRPr="00C104AC">
              <w:rPr>
                <w:rFonts w:ascii="Arial" w:hAnsi="Arial" w:cs="Arial"/>
                <w:sz w:val="20"/>
                <w:szCs w:val="20"/>
                <w:lang w:val="en-US"/>
              </w:rPr>
              <w:t>To supervise the monthly end balance sheet reconciliations</w:t>
            </w:r>
            <w:r>
              <w:rPr>
                <w:rFonts w:ascii="Arial" w:hAnsi="Arial" w:cs="Arial"/>
                <w:sz w:val="20"/>
                <w:szCs w:val="20"/>
                <w:lang w:val="en-US"/>
              </w:rPr>
              <w:t>;</w:t>
            </w:r>
          </w:p>
          <w:p w:rsidR="00D0616E" w:rsidRPr="004B4336" w:rsidRDefault="00D0616E" w:rsidP="002C182F">
            <w:pPr>
              <w:numPr>
                <w:ilvl w:val="0"/>
                <w:numId w:val="17"/>
              </w:numPr>
              <w:rPr>
                <w:rFonts w:ascii="Arial" w:hAnsi="Arial" w:cs="Arial"/>
                <w:sz w:val="20"/>
                <w:szCs w:val="20"/>
                <w:lang w:val="en-US"/>
              </w:rPr>
            </w:pPr>
            <w:r w:rsidRPr="00C104AC">
              <w:rPr>
                <w:rFonts w:ascii="Arial" w:hAnsi="Arial" w:cs="Arial"/>
                <w:sz w:val="20"/>
                <w:szCs w:val="20"/>
                <w:lang w:val="en-US"/>
              </w:rPr>
              <w:t>Preparation of annual/mandates budgets</w:t>
            </w:r>
            <w:r w:rsidRPr="004B4336">
              <w:rPr>
                <w:rFonts w:ascii="Arial" w:hAnsi="Arial" w:cs="Arial"/>
                <w:sz w:val="20"/>
                <w:szCs w:val="20"/>
                <w:lang w:val="en-US"/>
              </w:rPr>
              <w:t xml:space="preserve"> and any modifications that could be requested during the mandate</w:t>
            </w:r>
            <w:r>
              <w:rPr>
                <w:rFonts w:ascii="Arial" w:hAnsi="Arial" w:cs="Arial"/>
                <w:sz w:val="20"/>
                <w:szCs w:val="20"/>
                <w:lang w:val="en-US"/>
              </w:rPr>
              <w:t>;</w:t>
            </w:r>
          </w:p>
          <w:p w:rsidR="00D0616E" w:rsidRPr="004B4336" w:rsidRDefault="00D0616E" w:rsidP="002C182F">
            <w:pPr>
              <w:numPr>
                <w:ilvl w:val="0"/>
                <w:numId w:val="17"/>
              </w:numPr>
              <w:rPr>
                <w:rFonts w:ascii="Arial" w:hAnsi="Arial" w:cs="Arial"/>
                <w:sz w:val="20"/>
                <w:szCs w:val="20"/>
                <w:lang w:val="en-US"/>
              </w:rPr>
            </w:pPr>
            <w:r w:rsidRPr="004B4336">
              <w:rPr>
                <w:rFonts w:ascii="Arial" w:hAnsi="Arial" w:cs="Arial"/>
                <w:sz w:val="20"/>
                <w:szCs w:val="20"/>
                <w:lang w:val="en-US"/>
              </w:rPr>
              <w:t>Preparing the files for the mandate's external audit and assisting the auditors</w:t>
            </w:r>
            <w:r>
              <w:rPr>
                <w:rFonts w:ascii="Arial" w:hAnsi="Arial" w:cs="Arial"/>
                <w:sz w:val="20"/>
                <w:szCs w:val="20"/>
                <w:lang w:val="en-US"/>
              </w:rPr>
              <w:t>;</w:t>
            </w:r>
          </w:p>
          <w:p w:rsidR="00D0616E" w:rsidRPr="006727D4" w:rsidRDefault="00D0616E" w:rsidP="002C182F">
            <w:pPr>
              <w:numPr>
                <w:ilvl w:val="0"/>
                <w:numId w:val="17"/>
              </w:numPr>
              <w:rPr>
                <w:sz w:val="20"/>
                <w:szCs w:val="20"/>
              </w:rPr>
            </w:pPr>
            <w:r w:rsidRPr="004B4336">
              <w:rPr>
                <w:rFonts w:ascii="Arial" w:hAnsi="Arial" w:cs="Arial"/>
                <w:sz w:val="20"/>
                <w:szCs w:val="20"/>
              </w:rPr>
              <w:t xml:space="preserve">Any other tasks to fulfil the mandate of the EUSR as requested by the </w:t>
            </w:r>
            <w:r>
              <w:rPr>
                <w:rFonts w:ascii="Arial" w:hAnsi="Arial" w:cs="Arial"/>
                <w:sz w:val="20"/>
                <w:szCs w:val="20"/>
              </w:rPr>
              <w:t>FAO and/or EUSR.</w:t>
            </w:r>
          </w:p>
        </w:tc>
      </w:tr>
      <w:tr w:rsidR="00D0616E" w:rsidRPr="006727D4" w:rsidTr="002C182F">
        <w:tc>
          <w:tcPr>
            <w:tcW w:w="791" w:type="pct"/>
            <w:tcBorders>
              <w:left w:val="nil"/>
            </w:tcBorders>
            <w:shd w:val="clear" w:color="auto" w:fill="auto"/>
            <w:vAlign w:val="center"/>
          </w:tcPr>
          <w:p w:rsidR="00D0616E" w:rsidRPr="006727D4" w:rsidRDefault="00D0616E" w:rsidP="002C182F">
            <w:pPr>
              <w:widowControl w:val="0"/>
              <w:jc w:val="center"/>
              <w:outlineLvl w:val="0"/>
              <w:rPr>
                <w:rFonts w:ascii="Arial" w:hAnsi="Arial" w:cs="Arial"/>
                <w:sz w:val="20"/>
                <w:szCs w:val="20"/>
              </w:rPr>
            </w:pPr>
            <w:r w:rsidRPr="006727D4">
              <w:rPr>
                <w:rFonts w:ascii="Arial" w:hAnsi="Arial" w:cs="Arial"/>
                <w:sz w:val="20"/>
                <w:szCs w:val="20"/>
              </w:rPr>
              <w:t>Education and Experience</w:t>
            </w:r>
          </w:p>
        </w:tc>
        <w:tc>
          <w:tcPr>
            <w:tcW w:w="4209" w:type="pct"/>
            <w:tcBorders>
              <w:right w:val="nil"/>
            </w:tcBorders>
            <w:shd w:val="clear" w:color="auto" w:fill="auto"/>
            <w:vAlign w:val="center"/>
          </w:tcPr>
          <w:p w:rsidR="00D0616E" w:rsidRDefault="00D0616E" w:rsidP="002C182F">
            <w:pPr>
              <w:pStyle w:val="default"/>
              <w:ind w:firstLine="347"/>
              <w:rPr>
                <w:ins w:id="20" w:author="STAN Ion (EEAS-KABUL-EXT)" w:date="2017-01-20T11:14:00Z"/>
                <w:b/>
                <w:color w:val="auto"/>
                <w:sz w:val="20"/>
                <w:szCs w:val="20"/>
              </w:rPr>
            </w:pPr>
            <w:r w:rsidRPr="006727D4">
              <w:rPr>
                <w:b/>
                <w:color w:val="auto"/>
                <w:sz w:val="20"/>
                <w:szCs w:val="20"/>
              </w:rPr>
              <w:t>Essential</w:t>
            </w:r>
            <w:r>
              <w:rPr>
                <w:b/>
                <w:color w:val="auto"/>
                <w:sz w:val="20"/>
                <w:szCs w:val="20"/>
              </w:rPr>
              <w:t>:</w:t>
            </w:r>
          </w:p>
          <w:p w:rsidR="00D0616E" w:rsidRPr="006B7E5C" w:rsidRDefault="00D0616E" w:rsidP="002C182F">
            <w:pPr>
              <w:pStyle w:val="default"/>
              <w:numPr>
                <w:ilvl w:val="0"/>
                <w:numId w:val="14"/>
              </w:numPr>
              <w:spacing w:after="120"/>
              <w:rPr>
                <w:b/>
                <w:color w:val="auto"/>
                <w:sz w:val="20"/>
                <w:szCs w:val="20"/>
              </w:rPr>
            </w:pPr>
            <w:r w:rsidRPr="006B7E5C">
              <w:rPr>
                <w:color w:val="auto"/>
                <w:sz w:val="20"/>
                <w:szCs w:val="20"/>
              </w:rPr>
              <w:t xml:space="preserve">Successful completion of university studies of at least </w:t>
            </w:r>
            <w:r>
              <w:rPr>
                <w:color w:val="auto"/>
                <w:sz w:val="20"/>
                <w:szCs w:val="20"/>
              </w:rPr>
              <w:t>3</w:t>
            </w:r>
            <w:r w:rsidRPr="006B7E5C">
              <w:rPr>
                <w:color w:val="auto"/>
                <w:sz w:val="20"/>
                <w:szCs w:val="20"/>
              </w:rPr>
              <w:t xml:space="preserve"> years attested by a diploma</w:t>
            </w:r>
          </w:p>
          <w:p w:rsidR="00D0616E" w:rsidRPr="006B7E5C" w:rsidRDefault="00D0616E" w:rsidP="002C182F">
            <w:pPr>
              <w:pStyle w:val="yiv0720675254msonormal"/>
              <w:shd w:val="clear" w:color="auto" w:fill="FFFFFF"/>
              <w:spacing w:before="0" w:beforeAutospacing="0" w:after="120" w:afterAutospacing="0"/>
              <w:jc w:val="both"/>
              <w:rPr>
                <w:rFonts w:ascii="Arial" w:hAnsi="Arial" w:cs="Arial"/>
                <w:sz w:val="20"/>
                <w:szCs w:val="20"/>
              </w:rPr>
            </w:pPr>
            <w:r w:rsidRPr="006B7E5C">
              <w:rPr>
                <w:rFonts w:ascii="Arial" w:hAnsi="Arial" w:cs="Arial"/>
                <w:sz w:val="20"/>
                <w:szCs w:val="20"/>
              </w:rPr>
              <w:t>OR</w:t>
            </w:r>
          </w:p>
          <w:p w:rsidR="00D0616E" w:rsidRPr="004C22E5" w:rsidRDefault="00D0616E" w:rsidP="002C182F">
            <w:pPr>
              <w:pStyle w:val="yiv0720675254msonormal"/>
              <w:numPr>
                <w:ilvl w:val="0"/>
                <w:numId w:val="14"/>
              </w:numPr>
              <w:shd w:val="clear" w:color="auto" w:fill="FFFFFF"/>
              <w:spacing w:before="0" w:beforeAutospacing="0" w:after="120" w:afterAutospacing="0"/>
              <w:jc w:val="both"/>
              <w:rPr>
                <w:rFonts w:ascii="Arial" w:hAnsi="Arial" w:cs="Arial"/>
                <w:sz w:val="20"/>
                <w:szCs w:val="20"/>
              </w:rPr>
            </w:pPr>
            <w:r w:rsidRPr="004C22E5">
              <w:rPr>
                <w:rFonts w:ascii="Arial" w:hAnsi="Arial" w:cs="Arial"/>
                <w:sz w:val="20"/>
                <w:szCs w:val="20"/>
              </w:rPr>
              <w:t>A qualification at the level in the National Qualification Framework which is equivalent / referenced to level 6 in the European Qualification Framework</w:t>
            </w:r>
            <w:r>
              <w:rPr>
                <w:rFonts w:ascii="Arial" w:hAnsi="Arial" w:cs="Arial"/>
                <w:sz w:val="20"/>
                <w:szCs w:val="20"/>
              </w:rPr>
              <w:t xml:space="preserve"> </w:t>
            </w:r>
            <w:ins w:id="21" w:author="STAN Ion (EEAS-KABUL-EXT)" w:date="2017-01-19T17:12:00Z">
              <w:r>
                <w:rPr>
                  <w:rFonts w:ascii="Arial" w:hAnsi="Arial" w:cs="Arial"/>
                  <w:sz w:val="20"/>
                  <w:szCs w:val="20"/>
                </w:rPr>
                <w:t xml:space="preserve">        </w:t>
              </w:r>
            </w:ins>
            <w:r>
              <w:rPr>
                <w:rFonts w:ascii="Arial" w:hAnsi="Arial" w:cs="Arial"/>
                <w:sz w:val="20"/>
                <w:szCs w:val="20"/>
              </w:rPr>
              <w:t>(</w:t>
            </w:r>
            <w:r w:rsidRPr="00DC577B">
              <w:rPr>
                <w:rFonts w:ascii="Arial" w:hAnsi="Arial" w:cs="Arial"/>
                <w:sz w:val="20"/>
                <w:szCs w:val="20"/>
              </w:rPr>
              <w:t>Equivalent Police and or Military education</w:t>
            </w:r>
            <w:r>
              <w:rPr>
                <w:rFonts w:ascii="Arial" w:hAnsi="Arial" w:cs="Arial"/>
                <w:sz w:val="20"/>
                <w:szCs w:val="20"/>
              </w:rPr>
              <w:t>)</w:t>
            </w:r>
          </w:p>
          <w:p w:rsidR="00D0616E" w:rsidRPr="004C22E5" w:rsidRDefault="00D0616E" w:rsidP="002C182F">
            <w:pPr>
              <w:pStyle w:val="yiv0720675254msonormal"/>
              <w:shd w:val="clear" w:color="auto" w:fill="FFFFFF"/>
              <w:spacing w:before="0" w:beforeAutospacing="0" w:after="120" w:afterAutospacing="0"/>
              <w:jc w:val="both"/>
              <w:rPr>
                <w:rFonts w:ascii="Arial" w:hAnsi="Arial" w:cs="Arial"/>
                <w:sz w:val="20"/>
                <w:szCs w:val="20"/>
              </w:rPr>
            </w:pPr>
            <w:r w:rsidRPr="004C22E5">
              <w:rPr>
                <w:rFonts w:ascii="Arial" w:hAnsi="Arial" w:cs="Arial"/>
                <w:sz w:val="20"/>
                <w:szCs w:val="20"/>
              </w:rPr>
              <w:t xml:space="preserve">OR </w:t>
            </w:r>
          </w:p>
          <w:p w:rsidR="00D0616E" w:rsidRPr="006B7E5C" w:rsidRDefault="00D0616E" w:rsidP="002C182F">
            <w:pPr>
              <w:pStyle w:val="yiv0720675254msonormal"/>
              <w:numPr>
                <w:ilvl w:val="0"/>
                <w:numId w:val="14"/>
              </w:numPr>
              <w:shd w:val="clear" w:color="auto" w:fill="FFFFFF"/>
              <w:spacing w:before="0" w:beforeAutospacing="0" w:after="120" w:afterAutospacing="0"/>
              <w:jc w:val="both"/>
              <w:rPr>
                <w:rFonts w:ascii="Arial" w:hAnsi="Arial" w:cs="Arial"/>
                <w:sz w:val="20"/>
                <w:szCs w:val="20"/>
              </w:rPr>
            </w:pPr>
            <w:r w:rsidRPr="006B7E5C">
              <w:rPr>
                <w:rFonts w:ascii="Arial" w:hAnsi="Arial" w:cs="Arial"/>
                <w:sz w:val="20"/>
                <w:szCs w:val="20"/>
              </w:rPr>
              <w:t xml:space="preserve">A qualification of the </w:t>
            </w:r>
            <w:r>
              <w:rPr>
                <w:rFonts w:ascii="Arial" w:hAnsi="Arial" w:cs="Arial"/>
                <w:sz w:val="20"/>
                <w:szCs w:val="20"/>
              </w:rPr>
              <w:t>first</w:t>
            </w:r>
            <w:r w:rsidRPr="006B7E5C">
              <w:rPr>
                <w:rFonts w:ascii="Arial" w:hAnsi="Arial" w:cs="Arial"/>
                <w:sz w:val="20"/>
                <w:szCs w:val="20"/>
              </w:rPr>
              <w:t xml:space="preserve"> cycle under the framework of qualifications of the European Higher Education Area, e.g. a </w:t>
            </w:r>
            <w:r>
              <w:rPr>
                <w:rFonts w:ascii="Arial" w:hAnsi="Arial" w:cs="Arial"/>
                <w:sz w:val="20"/>
                <w:szCs w:val="20"/>
              </w:rPr>
              <w:t>Bachelor</w:t>
            </w:r>
            <w:r w:rsidRPr="006B7E5C">
              <w:rPr>
                <w:rFonts w:ascii="Arial" w:hAnsi="Arial" w:cs="Arial"/>
                <w:sz w:val="20"/>
                <w:szCs w:val="20"/>
              </w:rPr>
              <w:t>'s degree.</w:t>
            </w:r>
          </w:p>
          <w:p w:rsidR="00D0616E" w:rsidRDefault="00D0616E" w:rsidP="002C182F">
            <w:pPr>
              <w:pStyle w:val="yiv0720675254msonormal"/>
              <w:shd w:val="clear" w:color="auto" w:fill="FFFFFF"/>
              <w:spacing w:before="0" w:beforeAutospacing="0" w:after="120" w:afterAutospacing="0"/>
              <w:jc w:val="both"/>
              <w:rPr>
                <w:ins w:id="22" w:author="STAN Ion (EEAS-KABUL-EXT)" w:date="2017-01-19T17:14:00Z"/>
                <w:rFonts w:ascii="Arial" w:hAnsi="Arial" w:cs="Arial"/>
                <w:sz w:val="20"/>
                <w:szCs w:val="20"/>
              </w:rPr>
            </w:pPr>
            <w:r w:rsidRPr="006B7E5C">
              <w:rPr>
                <w:rFonts w:ascii="Arial" w:hAnsi="Arial" w:cs="Arial"/>
                <w:sz w:val="20"/>
                <w:szCs w:val="20"/>
              </w:rPr>
              <w:t>AND</w:t>
            </w:r>
          </w:p>
          <w:p w:rsidR="00D0616E" w:rsidRPr="006727D4" w:rsidRDefault="00D0616E" w:rsidP="002C182F">
            <w:pPr>
              <w:pStyle w:val="yiv0720675254msonormal"/>
              <w:numPr>
                <w:ilvl w:val="0"/>
                <w:numId w:val="14"/>
              </w:numPr>
              <w:shd w:val="clear" w:color="auto" w:fill="FFFFFF"/>
              <w:spacing w:before="0" w:beforeAutospacing="0" w:after="120" w:afterAutospacing="0"/>
              <w:jc w:val="both"/>
              <w:rPr>
                <w:rFonts w:ascii="Arial" w:hAnsi="Arial" w:cs="Arial"/>
                <w:b/>
                <w:color w:val="000000"/>
                <w:sz w:val="20"/>
                <w:szCs w:val="20"/>
                <w:lang w:val="en-GB" w:eastAsia="en-GB"/>
              </w:rPr>
            </w:pPr>
            <w:r>
              <w:rPr>
                <w:rFonts w:ascii="Arial" w:hAnsi="Arial" w:cs="Arial"/>
                <w:sz w:val="20"/>
                <w:szCs w:val="20"/>
              </w:rPr>
              <w:t xml:space="preserve">After having fulfilled the above requirements, a minimum of </w:t>
            </w:r>
            <w:r w:rsidRPr="004B4336">
              <w:rPr>
                <w:rFonts w:ascii="Arial" w:hAnsi="Arial" w:cs="Arial"/>
                <w:color w:val="000000"/>
                <w:sz w:val="20"/>
                <w:szCs w:val="20"/>
              </w:rPr>
              <w:t xml:space="preserve">5 years </w:t>
            </w:r>
            <w:r>
              <w:rPr>
                <w:rFonts w:ascii="Arial" w:hAnsi="Arial" w:cs="Arial"/>
                <w:color w:val="000000"/>
                <w:sz w:val="20"/>
                <w:szCs w:val="20"/>
              </w:rPr>
              <w:t xml:space="preserve">of full time relevant and proven </w:t>
            </w:r>
            <w:r w:rsidRPr="004B4336">
              <w:rPr>
                <w:rFonts w:ascii="Arial" w:hAnsi="Arial" w:cs="Arial"/>
                <w:color w:val="000000"/>
                <w:sz w:val="20"/>
                <w:szCs w:val="20"/>
              </w:rPr>
              <w:t xml:space="preserve">experience </w:t>
            </w:r>
            <w:r>
              <w:rPr>
                <w:rFonts w:ascii="Arial" w:hAnsi="Arial" w:cs="Arial"/>
                <w:color w:val="000000"/>
                <w:sz w:val="20"/>
                <w:szCs w:val="20"/>
              </w:rPr>
              <w:t xml:space="preserve">in </w:t>
            </w:r>
            <w:r w:rsidRPr="004B4336">
              <w:rPr>
                <w:rFonts w:ascii="Arial" w:hAnsi="Arial" w:cs="Arial"/>
                <w:color w:val="000000"/>
                <w:sz w:val="20"/>
                <w:szCs w:val="20"/>
              </w:rPr>
              <w:t>financial</w:t>
            </w:r>
            <w:r>
              <w:rPr>
                <w:rFonts w:ascii="Arial" w:hAnsi="Arial" w:cs="Arial"/>
                <w:color w:val="000000"/>
                <w:sz w:val="20"/>
                <w:szCs w:val="20"/>
              </w:rPr>
              <w:t xml:space="preserve"> and administrative </w:t>
            </w:r>
            <w:r w:rsidRPr="004B4336">
              <w:rPr>
                <w:rFonts w:ascii="Arial" w:hAnsi="Arial" w:cs="Arial"/>
                <w:color w:val="000000"/>
                <w:sz w:val="20"/>
                <w:szCs w:val="20"/>
              </w:rPr>
              <w:t xml:space="preserve">matters, </w:t>
            </w:r>
            <w:r>
              <w:rPr>
                <w:rFonts w:ascii="Arial" w:hAnsi="Arial" w:cs="Arial"/>
                <w:color w:val="000000"/>
                <w:sz w:val="20"/>
                <w:szCs w:val="20"/>
              </w:rPr>
              <w:t>including budget, accounting /</w:t>
            </w:r>
            <w:r w:rsidRPr="004B4336">
              <w:rPr>
                <w:rFonts w:ascii="Arial" w:hAnsi="Arial" w:cs="Arial"/>
                <w:color w:val="000000"/>
                <w:sz w:val="20"/>
                <w:szCs w:val="20"/>
              </w:rPr>
              <w:t xml:space="preserve"> book-keeping</w:t>
            </w:r>
            <w:r>
              <w:rPr>
                <w:rFonts w:ascii="Arial" w:hAnsi="Arial" w:cs="Arial"/>
                <w:color w:val="000000"/>
                <w:sz w:val="20"/>
                <w:szCs w:val="20"/>
              </w:rPr>
              <w:t>, HR, administration</w:t>
            </w:r>
            <w:r>
              <w:rPr>
                <w:rFonts w:ascii="Arial" w:hAnsi="Arial" w:cs="Arial"/>
                <w:sz w:val="20"/>
                <w:szCs w:val="20"/>
              </w:rPr>
              <w:t>. Very good knowledge of financial management principles and accounting techniques.</w:t>
            </w:r>
          </w:p>
        </w:tc>
      </w:tr>
      <w:tr w:rsidR="00D0616E" w:rsidRPr="006727D4" w:rsidTr="002C182F">
        <w:tc>
          <w:tcPr>
            <w:tcW w:w="791" w:type="pct"/>
            <w:tcBorders>
              <w:left w:val="nil"/>
            </w:tcBorders>
            <w:shd w:val="clear" w:color="auto" w:fill="auto"/>
            <w:vAlign w:val="center"/>
          </w:tcPr>
          <w:p w:rsidR="00D0616E" w:rsidRPr="006727D4" w:rsidRDefault="00D0616E" w:rsidP="002C182F">
            <w:pPr>
              <w:widowControl w:val="0"/>
              <w:jc w:val="center"/>
              <w:outlineLvl w:val="0"/>
              <w:rPr>
                <w:rFonts w:ascii="Arial" w:hAnsi="Arial" w:cs="Arial"/>
                <w:sz w:val="20"/>
                <w:szCs w:val="20"/>
              </w:rPr>
            </w:pPr>
            <w:r w:rsidRPr="006727D4">
              <w:rPr>
                <w:rFonts w:ascii="Arial" w:hAnsi="Arial" w:cs="Arial"/>
                <w:sz w:val="20"/>
                <w:szCs w:val="20"/>
              </w:rPr>
              <w:t>Specification of experience</w:t>
            </w:r>
          </w:p>
          <w:p w:rsidR="00D0616E" w:rsidRPr="006727D4" w:rsidRDefault="00D0616E" w:rsidP="002C182F">
            <w:pPr>
              <w:widowControl w:val="0"/>
              <w:jc w:val="center"/>
              <w:outlineLvl w:val="0"/>
              <w:rPr>
                <w:rFonts w:ascii="Arial" w:hAnsi="Arial" w:cs="Arial"/>
                <w:sz w:val="20"/>
                <w:szCs w:val="20"/>
              </w:rPr>
            </w:pPr>
          </w:p>
        </w:tc>
        <w:tc>
          <w:tcPr>
            <w:tcW w:w="4209" w:type="pct"/>
            <w:tcBorders>
              <w:right w:val="nil"/>
            </w:tcBorders>
            <w:shd w:val="clear" w:color="auto" w:fill="auto"/>
          </w:tcPr>
          <w:p w:rsidR="00D0616E" w:rsidRDefault="00D0616E" w:rsidP="002C182F">
            <w:pPr>
              <w:pStyle w:val="yiv0720675254default"/>
              <w:shd w:val="clear" w:color="auto" w:fill="FFFFFF"/>
              <w:spacing w:before="0" w:beforeAutospacing="0" w:after="0" w:afterAutospacing="0"/>
              <w:ind w:left="631" w:hanging="271"/>
              <w:jc w:val="both"/>
              <w:rPr>
                <w:rFonts w:ascii="Arial" w:hAnsi="Arial" w:cs="Arial"/>
                <w:b/>
                <w:sz w:val="20"/>
                <w:szCs w:val="20"/>
                <w:lang w:val="en-GB"/>
              </w:rPr>
            </w:pPr>
            <w:r w:rsidRPr="006727D4">
              <w:rPr>
                <w:rFonts w:ascii="Arial" w:hAnsi="Arial" w:cs="Arial"/>
                <w:b/>
                <w:sz w:val="20"/>
                <w:szCs w:val="20"/>
                <w:lang w:val="en-GB"/>
              </w:rPr>
              <w:t>Desirable:</w:t>
            </w:r>
          </w:p>
          <w:p w:rsidR="00D0616E" w:rsidRDefault="00D0616E" w:rsidP="002C182F">
            <w:pPr>
              <w:pStyle w:val="yiv0720675254default"/>
              <w:shd w:val="clear" w:color="auto" w:fill="FFFFFF"/>
              <w:spacing w:before="0" w:beforeAutospacing="0" w:after="0" w:afterAutospacing="0"/>
              <w:ind w:left="631" w:hanging="271"/>
              <w:jc w:val="both"/>
              <w:rPr>
                <w:rFonts w:ascii="Arial" w:hAnsi="Arial" w:cs="Arial"/>
                <w:b/>
                <w:sz w:val="20"/>
                <w:szCs w:val="20"/>
                <w:lang w:val="en-GB"/>
              </w:rPr>
            </w:pPr>
          </w:p>
          <w:p w:rsidR="00D0616E" w:rsidRPr="00F6484A" w:rsidRDefault="00D0616E" w:rsidP="002C182F">
            <w:pPr>
              <w:pStyle w:val="yiv0720675254default"/>
              <w:numPr>
                <w:ilvl w:val="0"/>
                <w:numId w:val="8"/>
              </w:numPr>
              <w:shd w:val="clear" w:color="auto" w:fill="FFFFFF"/>
              <w:spacing w:before="0" w:beforeAutospacing="0" w:after="0" w:afterAutospacing="0"/>
              <w:ind w:left="631" w:hanging="271"/>
              <w:jc w:val="both"/>
              <w:rPr>
                <w:rFonts w:ascii="Arial" w:hAnsi="Arial" w:cs="Arial"/>
                <w:sz w:val="20"/>
                <w:szCs w:val="20"/>
                <w:lang w:val="en-GB"/>
              </w:rPr>
            </w:pPr>
            <w:r w:rsidRPr="00F6484A">
              <w:rPr>
                <w:rFonts w:ascii="Arial" w:hAnsi="Arial" w:cs="Arial"/>
                <w:sz w:val="20"/>
                <w:szCs w:val="20"/>
                <w:lang w:val="en-GB"/>
              </w:rPr>
              <w:t>Master degree in Finance / Accountancy / Economics / Business Administration;</w:t>
            </w:r>
          </w:p>
          <w:p w:rsidR="00D0616E" w:rsidRPr="004B4336" w:rsidRDefault="00D0616E" w:rsidP="002C182F">
            <w:pPr>
              <w:numPr>
                <w:ilvl w:val="0"/>
                <w:numId w:val="19"/>
              </w:numPr>
              <w:tabs>
                <w:tab w:val="left" w:pos="631"/>
              </w:tabs>
              <w:ind w:left="631" w:hanging="271"/>
              <w:jc w:val="both"/>
              <w:rPr>
                <w:rFonts w:ascii="Arial" w:hAnsi="Arial" w:cs="Arial"/>
                <w:color w:val="000000"/>
                <w:sz w:val="20"/>
                <w:szCs w:val="20"/>
              </w:rPr>
            </w:pPr>
            <w:r>
              <w:rPr>
                <w:rFonts w:ascii="Arial" w:hAnsi="Arial" w:cs="Arial"/>
                <w:sz w:val="20"/>
                <w:szCs w:val="20"/>
              </w:rPr>
              <w:t>A</w:t>
            </w:r>
            <w:r w:rsidRPr="001263C9">
              <w:rPr>
                <w:rFonts w:ascii="Arial" w:hAnsi="Arial" w:cs="Arial"/>
                <w:sz w:val="20"/>
                <w:szCs w:val="20"/>
              </w:rPr>
              <w:t>t least two years of professional experience in a simil</w:t>
            </w:r>
            <w:r>
              <w:rPr>
                <w:rFonts w:ascii="Arial" w:hAnsi="Arial" w:cs="Arial"/>
                <w:sz w:val="20"/>
                <w:szCs w:val="20"/>
              </w:rPr>
              <w:t>ar position in an international environment;</w:t>
            </w:r>
          </w:p>
          <w:p w:rsidR="00D0616E" w:rsidRPr="004B4336" w:rsidRDefault="00D0616E" w:rsidP="002C182F">
            <w:pPr>
              <w:widowControl w:val="0"/>
              <w:numPr>
                <w:ilvl w:val="0"/>
                <w:numId w:val="18"/>
              </w:numPr>
              <w:tabs>
                <w:tab w:val="left" w:pos="567"/>
                <w:tab w:val="left" w:pos="9720"/>
              </w:tabs>
              <w:adjustRightInd w:val="0"/>
              <w:ind w:left="631" w:hanging="271"/>
              <w:jc w:val="both"/>
              <w:textAlignment w:val="baseline"/>
              <w:rPr>
                <w:rFonts w:ascii="Arial" w:hAnsi="Arial" w:cs="Arial"/>
                <w:color w:val="000000"/>
                <w:sz w:val="20"/>
                <w:szCs w:val="20"/>
                <w:lang w:val="en-US"/>
              </w:rPr>
            </w:pPr>
            <w:r>
              <w:rPr>
                <w:rFonts w:ascii="Arial" w:hAnsi="Arial" w:cs="Arial"/>
                <w:color w:val="000000"/>
                <w:sz w:val="20"/>
                <w:szCs w:val="20"/>
                <w:lang w:val="en-US"/>
              </w:rPr>
              <w:t xml:space="preserve"> </w:t>
            </w:r>
            <w:r w:rsidRPr="004B4336">
              <w:rPr>
                <w:rFonts w:ascii="Arial" w:hAnsi="Arial" w:cs="Arial"/>
                <w:color w:val="000000"/>
                <w:sz w:val="20"/>
                <w:szCs w:val="20"/>
                <w:lang w:val="en-US"/>
              </w:rPr>
              <w:t>Computer literate with practical experienc</w:t>
            </w:r>
            <w:r>
              <w:rPr>
                <w:rFonts w:ascii="Arial" w:hAnsi="Arial" w:cs="Arial"/>
                <w:color w:val="000000"/>
                <w:sz w:val="20"/>
                <w:szCs w:val="20"/>
                <w:lang w:val="en-US"/>
              </w:rPr>
              <w:t xml:space="preserve">e with Windows applications and </w:t>
            </w:r>
            <w:r w:rsidRPr="004B4336">
              <w:rPr>
                <w:rFonts w:ascii="Arial" w:hAnsi="Arial" w:cs="Arial"/>
                <w:color w:val="000000"/>
                <w:sz w:val="20"/>
                <w:szCs w:val="20"/>
                <w:lang w:val="en-US"/>
              </w:rPr>
              <w:t>Finance software;</w:t>
            </w:r>
          </w:p>
          <w:p w:rsidR="00D0616E" w:rsidRPr="00FC04C0" w:rsidRDefault="00D0616E" w:rsidP="002C182F">
            <w:pPr>
              <w:pStyle w:val="ListParagraph"/>
              <w:widowControl w:val="0"/>
              <w:numPr>
                <w:ilvl w:val="0"/>
                <w:numId w:val="18"/>
              </w:numPr>
              <w:adjustRightInd w:val="0"/>
              <w:ind w:left="631" w:hanging="271"/>
              <w:contextualSpacing/>
              <w:jc w:val="both"/>
              <w:rPr>
                <w:rFonts w:ascii="Arial" w:hAnsi="Arial" w:cs="Arial"/>
                <w:sz w:val="20"/>
                <w:szCs w:val="20"/>
              </w:rPr>
            </w:pPr>
            <w:r w:rsidRPr="00FC04C0">
              <w:rPr>
                <w:rFonts w:ascii="Arial" w:hAnsi="Arial" w:cs="Arial"/>
                <w:sz w:val="20"/>
                <w:szCs w:val="20"/>
              </w:rPr>
              <w:t>Extensive experience in the</w:t>
            </w:r>
            <w:r>
              <w:rPr>
                <w:rFonts w:ascii="Arial" w:hAnsi="Arial" w:cs="Arial"/>
                <w:sz w:val="20"/>
                <w:szCs w:val="20"/>
              </w:rPr>
              <w:t xml:space="preserve"> use of MS office and databases;</w:t>
            </w:r>
          </w:p>
          <w:p w:rsidR="00D0616E" w:rsidRPr="004B4336" w:rsidRDefault="00D0616E" w:rsidP="002C182F">
            <w:pPr>
              <w:widowControl w:val="0"/>
              <w:numPr>
                <w:ilvl w:val="0"/>
                <w:numId w:val="18"/>
              </w:numPr>
              <w:tabs>
                <w:tab w:val="left" w:pos="567"/>
                <w:tab w:val="left" w:pos="9720"/>
              </w:tabs>
              <w:adjustRightInd w:val="0"/>
              <w:ind w:left="631" w:hanging="271"/>
              <w:jc w:val="both"/>
              <w:textAlignment w:val="baseline"/>
              <w:rPr>
                <w:rFonts w:ascii="Arial" w:hAnsi="Arial" w:cs="Arial"/>
                <w:color w:val="000000"/>
                <w:sz w:val="20"/>
                <w:szCs w:val="20"/>
                <w:lang w:val="en-US"/>
              </w:rPr>
            </w:pPr>
            <w:r>
              <w:rPr>
                <w:rFonts w:ascii="Arial" w:hAnsi="Arial" w:cs="Arial"/>
                <w:color w:val="000000"/>
                <w:sz w:val="20"/>
                <w:szCs w:val="20"/>
                <w:lang w:val="en-US"/>
              </w:rPr>
              <w:t xml:space="preserve"> </w:t>
            </w:r>
            <w:r w:rsidRPr="004B4336">
              <w:rPr>
                <w:rFonts w:ascii="Arial" w:hAnsi="Arial" w:cs="Arial"/>
                <w:color w:val="000000"/>
                <w:sz w:val="20"/>
                <w:szCs w:val="20"/>
                <w:lang w:val="en-US"/>
              </w:rPr>
              <w:t>Knowledge of EC procurement and financial regulations;</w:t>
            </w:r>
          </w:p>
          <w:p w:rsidR="00D0616E" w:rsidRPr="00C104AC" w:rsidRDefault="00D0616E" w:rsidP="002C182F">
            <w:pPr>
              <w:widowControl w:val="0"/>
              <w:numPr>
                <w:ilvl w:val="0"/>
                <w:numId w:val="18"/>
              </w:numPr>
              <w:tabs>
                <w:tab w:val="left" w:pos="567"/>
                <w:tab w:val="left" w:pos="9720"/>
              </w:tabs>
              <w:adjustRightInd w:val="0"/>
              <w:ind w:left="631" w:hanging="271"/>
              <w:jc w:val="both"/>
              <w:textAlignment w:val="baseline"/>
              <w:rPr>
                <w:rFonts w:ascii="Arial" w:hAnsi="Arial" w:cs="Arial"/>
                <w:color w:val="000000"/>
                <w:sz w:val="20"/>
                <w:szCs w:val="20"/>
                <w:lang w:val="en-US"/>
              </w:rPr>
            </w:pPr>
            <w:r>
              <w:rPr>
                <w:rFonts w:ascii="Arial" w:hAnsi="Arial" w:cs="Arial"/>
                <w:color w:val="000000"/>
                <w:sz w:val="20"/>
                <w:szCs w:val="20"/>
                <w:lang w:val="en-US"/>
              </w:rPr>
              <w:t xml:space="preserve"> </w:t>
            </w:r>
            <w:r w:rsidRPr="004B4336">
              <w:rPr>
                <w:rFonts w:ascii="Arial" w:hAnsi="Arial" w:cs="Arial"/>
                <w:color w:val="000000"/>
                <w:sz w:val="20"/>
                <w:szCs w:val="20"/>
                <w:lang w:val="en-US"/>
              </w:rPr>
              <w:t>Experience in pla</w:t>
            </w:r>
            <w:r>
              <w:rPr>
                <w:rFonts w:ascii="Arial" w:hAnsi="Arial" w:cs="Arial"/>
                <w:color w:val="000000"/>
                <w:sz w:val="20"/>
                <w:szCs w:val="20"/>
                <w:lang w:val="en-US"/>
              </w:rPr>
              <w:t>nning and implementing projects.</w:t>
            </w:r>
          </w:p>
          <w:p w:rsidR="00D0616E" w:rsidRPr="006727D4" w:rsidRDefault="00D0616E" w:rsidP="002C182F">
            <w:pPr>
              <w:pStyle w:val="default"/>
              <w:ind w:left="720"/>
              <w:rPr>
                <w:b/>
                <w:sz w:val="20"/>
                <w:szCs w:val="20"/>
              </w:rPr>
            </w:pPr>
          </w:p>
        </w:tc>
      </w:tr>
    </w:tbl>
    <w:p w:rsidR="00D0616E" w:rsidRDefault="00D0616E" w:rsidP="003E2C18"/>
    <w:p w:rsidR="00E31514" w:rsidRDefault="00E31514" w:rsidP="003E2C18"/>
    <w:p w:rsidR="000B5E7A" w:rsidRDefault="000B5E7A" w:rsidP="003E2C18"/>
    <w:p w:rsidR="00E31514" w:rsidRDefault="00E31514" w:rsidP="003E2C18"/>
    <w:p w:rsidR="004A5526" w:rsidRDefault="004A5526" w:rsidP="003E2C18"/>
    <w:p w:rsidR="004A5526" w:rsidRDefault="004A5526" w:rsidP="003E2C18"/>
    <w:p w:rsidR="004A5526" w:rsidRDefault="004A5526" w:rsidP="003E2C18"/>
    <w:p w:rsidR="004A5526" w:rsidRDefault="004A5526" w:rsidP="003E2C18"/>
    <w:p w:rsidR="004A5526" w:rsidRDefault="004A5526" w:rsidP="003E2C18"/>
    <w:p w:rsidR="004A5526" w:rsidRDefault="004A5526" w:rsidP="003E2C18"/>
    <w:p w:rsidR="004A5526" w:rsidRDefault="004A5526" w:rsidP="003E2C18"/>
    <w:p w:rsidR="004A5526" w:rsidRDefault="004A5526" w:rsidP="003E2C18"/>
    <w:p w:rsidR="004A5526" w:rsidRDefault="004A5526" w:rsidP="003E2C18"/>
    <w:p w:rsidR="004A5526" w:rsidRDefault="004A5526" w:rsidP="003E2C18"/>
    <w:p w:rsidR="004A5526" w:rsidRDefault="004A5526" w:rsidP="003E2C18"/>
    <w:p w:rsidR="004A5526" w:rsidRDefault="004A5526" w:rsidP="003E2C18"/>
    <w:p w:rsidR="004A5526" w:rsidRDefault="004A5526" w:rsidP="003E2C18"/>
    <w:p w:rsidR="004A5526" w:rsidRDefault="004A5526" w:rsidP="003E2C18"/>
    <w:p w:rsidR="004A5526" w:rsidRDefault="004A5526" w:rsidP="003E2C18"/>
    <w:p w:rsidR="004A5526" w:rsidRDefault="004A5526" w:rsidP="003E2C18"/>
    <w:p w:rsidR="004A5526" w:rsidRDefault="004A5526" w:rsidP="003E2C18"/>
    <w:p w:rsidR="004A5526" w:rsidRDefault="004A5526" w:rsidP="003E2C18"/>
    <w:p w:rsidR="004A5526" w:rsidRDefault="004A5526" w:rsidP="003E2C18"/>
    <w:p w:rsidR="004A5526" w:rsidRDefault="004A5526" w:rsidP="003E2C18"/>
    <w:p w:rsidR="004A5526" w:rsidRDefault="004A5526" w:rsidP="003E2C18"/>
    <w:p w:rsidR="004A5526" w:rsidRDefault="004A5526" w:rsidP="003E2C18"/>
    <w:p w:rsidR="004A5526" w:rsidRDefault="004A5526" w:rsidP="003E2C18"/>
    <w:p w:rsidR="004A5526" w:rsidRDefault="004A5526" w:rsidP="003E2C18"/>
    <w:p w:rsidR="004A5526" w:rsidRDefault="004A5526" w:rsidP="003E2C18"/>
    <w:p w:rsidR="004A5526" w:rsidRDefault="004A5526" w:rsidP="003E2C18"/>
    <w:p w:rsidR="004A5526" w:rsidRDefault="004A5526" w:rsidP="003E2C18"/>
    <w:p w:rsidR="004A5526" w:rsidRDefault="004A5526" w:rsidP="003E2C18"/>
    <w:p w:rsidR="004A5526" w:rsidRDefault="004A5526" w:rsidP="003E2C18"/>
    <w:p w:rsidR="00E31514" w:rsidRDefault="00E31514" w:rsidP="003E2C18"/>
    <w:p w:rsidR="00E31514" w:rsidRDefault="00E31514" w:rsidP="003E2C18"/>
    <w:p w:rsidR="00E31514" w:rsidRDefault="00E31514" w:rsidP="003E2C18"/>
    <w:p w:rsidR="00E31514" w:rsidRDefault="00E31514" w:rsidP="003E2C18"/>
    <w:p w:rsidR="00E31514" w:rsidRDefault="00E31514" w:rsidP="003E2C18"/>
    <w:p w:rsidR="00E31514" w:rsidRDefault="00E31514" w:rsidP="003E2C18"/>
    <w:p w:rsidR="00E31514" w:rsidRDefault="00E31514" w:rsidP="003E2C18"/>
    <w:p w:rsidR="00D91754" w:rsidRDefault="00D91754" w:rsidP="003E2C18"/>
    <w:p w:rsidR="00867FD9" w:rsidRDefault="00867FD9" w:rsidP="003E2C18"/>
    <w:p w:rsidR="00D91754" w:rsidRDefault="00D91754" w:rsidP="003E2C18"/>
    <w:p w:rsidR="004C215C" w:rsidRDefault="004C215C" w:rsidP="003E2C18"/>
    <w:tbl>
      <w:tblPr>
        <w:tblpPr w:leftFromText="141" w:rightFromText="141" w:vertAnchor="text" w:horzAnchor="page" w:tblpX="1242" w:tblpY="1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6"/>
        <w:gridCol w:w="7962"/>
      </w:tblGrid>
      <w:tr w:rsidR="00354A3E" w:rsidRPr="006727D4" w:rsidTr="002C182F">
        <w:tc>
          <w:tcPr>
            <w:tcW w:w="791" w:type="pct"/>
            <w:tcBorders>
              <w:left w:val="nil"/>
              <w:bottom w:val="single" w:sz="4" w:space="0" w:color="auto"/>
            </w:tcBorders>
            <w:shd w:val="clear" w:color="auto" w:fill="E6E6E6"/>
            <w:vAlign w:val="center"/>
          </w:tcPr>
          <w:p w:rsidR="00354A3E" w:rsidRPr="00DC577B" w:rsidRDefault="00354A3E" w:rsidP="002C182F">
            <w:pPr>
              <w:widowControl w:val="0"/>
              <w:jc w:val="center"/>
              <w:outlineLvl w:val="0"/>
              <w:rPr>
                <w:rFonts w:ascii="Arial" w:hAnsi="Arial" w:cs="Arial"/>
                <w:sz w:val="20"/>
                <w:szCs w:val="20"/>
              </w:rPr>
            </w:pPr>
            <w:r w:rsidRPr="00DC577B">
              <w:rPr>
                <w:rFonts w:ascii="Arial" w:hAnsi="Arial" w:cs="Arial"/>
                <w:sz w:val="20"/>
                <w:szCs w:val="20"/>
              </w:rPr>
              <w:t>Job Title</w:t>
            </w:r>
            <w:r>
              <w:rPr>
                <w:rFonts w:ascii="Arial" w:hAnsi="Arial" w:cs="Arial"/>
                <w:sz w:val="20"/>
                <w:szCs w:val="20"/>
              </w:rPr>
              <w:t xml:space="preserve"> /</w:t>
            </w:r>
            <w:ins w:id="23" w:author="STAN Ion (EEAS-KABUL-EXT)" w:date="2017-01-20T11:11:00Z">
              <w:r>
                <w:rPr>
                  <w:rFonts w:ascii="Arial" w:hAnsi="Arial" w:cs="Arial"/>
                  <w:sz w:val="20"/>
                  <w:szCs w:val="20"/>
                </w:rPr>
                <w:t xml:space="preserve"> </w:t>
              </w:r>
            </w:ins>
            <w:r>
              <w:rPr>
                <w:rFonts w:ascii="Arial" w:hAnsi="Arial" w:cs="Arial"/>
                <w:sz w:val="20"/>
                <w:szCs w:val="20"/>
              </w:rPr>
              <w:t>Code</w:t>
            </w:r>
          </w:p>
        </w:tc>
        <w:tc>
          <w:tcPr>
            <w:tcW w:w="4209" w:type="pct"/>
            <w:tcBorders>
              <w:bottom w:val="single" w:sz="4" w:space="0" w:color="auto"/>
              <w:right w:val="nil"/>
            </w:tcBorders>
            <w:shd w:val="clear" w:color="auto" w:fill="E6E6E6"/>
          </w:tcPr>
          <w:p w:rsidR="00354A3E" w:rsidRPr="00DC577B" w:rsidRDefault="00354A3E" w:rsidP="002C182F">
            <w:pPr>
              <w:widowControl w:val="0"/>
              <w:outlineLvl w:val="0"/>
              <w:rPr>
                <w:rFonts w:ascii="Arial" w:hAnsi="Arial" w:cs="Arial"/>
                <w:b/>
                <w:sz w:val="20"/>
                <w:szCs w:val="20"/>
              </w:rPr>
            </w:pPr>
            <w:r w:rsidRPr="00DC577B">
              <w:rPr>
                <w:rFonts w:ascii="Arial" w:hAnsi="Arial" w:cs="Arial"/>
                <w:b/>
                <w:sz w:val="20"/>
                <w:szCs w:val="20"/>
                <w:lang w:val="en-US"/>
              </w:rPr>
              <w:t xml:space="preserve">Mission Security Officer </w:t>
            </w:r>
            <w:r>
              <w:rPr>
                <w:rFonts w:ascii="Arial" w:hAnsi="Arial" w:cs="Arial"/>
                <w:b/>
                <w:sz w:val="20"/>
                <w:szCs w:val="20"/>
                <w:lang w:val="en-US"/>
              </w:rPr>
              <w:t xml:space="preserve">– Deputy </w:t>
            </w:r>
            <w:r w:rsidRPr="00DC577B">
              <w:rPr>
                <w:rFonts w:ascii="Arial" w:hAnsi="Arial" w:cs="Arial"/>
                <w:b/>
                <w:sz w:val="20"/>
                <w:szCs w:val="20"/>
                <w:lang w:val="en-US"/>
              </w:rPr>
              <w:t>(MSO</w:t>
            </w:r>
            <w:r>
              <w:rPr>
                <w:rFonts w:ascii="Arial" w:hAnsi="Arial" w:cs="Arial"/>
                <w:b/>
                <w:sz w:val="20"/>
                <w:szCs w:val="20"/>
                <w:lang w:val="en-US"/>
              </w:rPr>
              <w:t xml:space="preserve"> - Deputy</w:t>
            </w:r>
            <w:r w:rsidRPr="00DC577B">
              <w:rPr>
                <w:rFonts w:ascii="Arial" w:hAnsi="Arial" w:cs="Arial"/>
                <w:b/>
                <w:sz w:val="20"/>
                <w:szCs w:val="20"/>
                <w:lang w:val="en-US"/>
              </w:rPr>
              <w:t>)</w:t>
            </w:r>
            <w:r w:rsidRPr="00DC577B">
              <w:rPr>
                <w:rFonts w:ascii="Arial" w:hAnsi="Arial" w:cs="Arial"/>
                <w:b/>
                <w:sz w:val="20"/>
                <w:szCs w:val="20"/>
              </w:rPr>
              <w:t xml:space="preserve"> - (1 post)</w:t>
            </w:r>
            <w:r>
              <w:rPr>
                <w:rFonts w:ascii="Arial" w:hAnsi="Arial" w:cs="Arial"/>
                <w:b/>
                <w:sz w:val="20"/>
                <w:szCs w:val="20"/>
              </w:rPr>
              <w:t xml:space="preserve"> – EUSR-C-MSO-02</w:t>
            </w:r>
          </w:p>
        </w:tc>
      </w:tr>
      <w:tr w:rsidR="00354A3E" w:rsidRPr="006727D4" w:rsidTr="002C182F">
        <w:tc>
          <w:tcPr>
            <w:tcW w:w="791" w:type="pct"/>
            <w:tcBorders>
              <w:left w:val="nil"/>
              <w:bottom w:val="single" w:sz="4" w:space="0" w:color="auto"/>
            </w:tcBorders>
            <w:shd w:val="clear" w:color="auto" w:fill="E6E6E6"/>
            <w:vAlign w:val="center"/>
          </w:tcPr>
          <w:p w:rsidR="00354A3E" w:rsidRPr="00DC577B" w:rsidRDefault="00354A3E" w:rsidP="002C182F">
            <w:pPr>
              <w:widowControl w:val="0"/>
              <w:jc w:val="center"/>
              <w:outlineLvl w:val="0"/>
              <w:rPr>
                <w:rFonts w:ascii="Arial" w:hAnsi="Arial" w:cs="Arial"/>
                <w:sz w:val="20"/>
                <w:szCs w:val="20"/>
              </w:rPr>
            </w:pPr>
            <w:r w:rsidRPr="00DC577B">
              <w:rPr>
                <w:rFonts w:ascii="Arial" w:hAnsi="Arial" w:cs="Arial"/>
                <w:sz w:val="20"/>
                <w:szCs w:val="20"/>
              </w:rPr>
              <w:t>Employment regime</w:t>
            </w:r>
          </w:p>
        </w:tc>
        <w:tc>
          <w:tcPr>
            <w:tcW w:w="4209" w:type="pct"/>
            <w:tcBorders>
              <w:bottom w:val="single" w:sz="4" w:space="0" w:color="auto"/>
              <w:right w:val="nil"/>
            </w:tcBorders>
            <w:shd w:val="clear" w:color="auto" w:fill="E6E6E6"/>
          </w:tcPr>
          <w:p w:rsidR="00354A3E" w:rsidRPr="00DC577B" w:rsidRDefault="00354A3E" w:rsidP="002C182F">
            <w:pPr>
              <w:widowControl w:val="0"/>
              <w:outlineLvl w:val="0"/>
              <w:rPr>
                <w:rFonts w:ascii="Arial" w:hAnsi="Arial" w:cs="Arial"/>
                <w:b/>
                <w:sz w:val="20"/>
                <w:szCs w:val="20"/>
              </w:rPr>
            </w:pPr>
            <w:r w:rsidRPr="00DC577B">
              <w:rPr>
                <w:rFonts w:ascii="Arial" w:hAnsi="Arial" w:cs="Arial"/>
                <w:b/>
                <w:sz w:val="20"/>
                <w:szCs w:val="20"/>
              </w:rPr>
              <w:t>Seconded / Contracted</w:t>
            </w:r>
          </w:p>
        </w:tc>
      </w:tr>
      <w:tr w:rsidR="00354A3E" w:rsidRPr="006727D4" w:rsidTr="002C182F">
        <w:tc>
          <w:tcPr>
            <w:tcW w:w="791" w:type="pct"/>
            <w:tcBorders>
              <w:left w:val="nil"/>
              <w:bottom w:val="single" w:sz="4" w:space="0" w:color="auto"/>
            </w:tcBorders>
            <w:shd w:val="clear" w:color="auto" w:fill="E6E6E6"/>
            <w:vAlign w:val="center"/>
          </w:tcPr>
          <w:p w:rsidR="00354A3E" w:rsidRPr="00DC577B" w:rsidRDefault="00354A3E" w:rsidP="002C182F">
            <w:pPr>
              <w:widowControl w:val="0"/>
              <w:jc w:val="center"/>
              <w:outlineLvl w:val="0"/>
              <w:rPr>
                <w:rFonts w:ascii="Arial" w:hAnsi="Arial" w:cs="Arial"/>
                <w:sz w:val="20"/>
                <w:szCs w:val="20"/>
              </w:rPr>
            </w:pPr>
            <w:r w:rsidRPr="00DC577B">
              <w:rPr>
                <w:rFonts w:ascii="Arial" w:hAnsi="Arial" w:cs="Arial"/>
                <w:sz w:val="20"/>
                <w:szCs w:val="20"/>
              </w:rPr>
              <w:t>Post category</w:t>
            </w:r>
          </w:p>
        </w:tc>
        <w:tc>
          <w:tcPr>
            <w:tcW w:w="4209" w:type="pct"/>
            <w:tcBorders>
              <w:bottom w:val="single" w:sz="4" w:space="0" w:color="auto"/>
              <w:right w:val="nil"/>
            </w:tcBorders>
            <w:shd w:val="clear" w:color="auto" w:fill="E6E6E6"/>
          </w:tcPr>
          <w:p w:rsidR="00354A3E" w:rsidRPr="00DC577B" w:rsidRDefault="00354A3E" w:rsidP="002C182F">
            <w:pPr>
              <w:widowControl w:val="0"/>
              <w:outlineLvl w:val="0"/>
              <w:rPr>
                <w:rFonts w:ascii="Arial" w:hAnsi="Arial" w:cs="Arial"/>
                <w:b/>
                <w:sz w:val="20"/>
                <w:szCs w:val="20"/>
              </w:rPr>
            </w:pPr>
            <w:r w:rsidRPr="00DC577B">
              <w:rPr>
                <w:rFonts w:ascii="Arial" w:hAnsi="Arial" w:cs="Arial"/>
                <w:b/>
                <w:sz w:val="20"/>
                <w:szCs w:val="20"/>
              </w:rPr>
              <w:t>MSML</w:t>
            </w:r>
            <w:r w:rsidR="00D91754">
              <w:rPr>
                <w:rFonts w:ascii="Arial" w:hAnsi="Arial" w:cs="Arial"/>
                <w:b/>
                <w:sz w:val="20"/>
                <w:szCs w:val="20"/>
              </w:rPr>
              <w:t xml:space="preserve"> </w:t>
            </w:r>
            <w:r w:rsidR="00D91754" w:rsidRPr="00D0616E">
              <w:rPr>
                <w:rFonts w:ascii="Arial" w:hAnsi="Arial" w:cs="Arial"/>
                <w:b/>
                <w:sz w:val="20"/>
                <w:szCs w:val="20"/>
              </w:rPr>
              <w:t>(Mission Support Management Level)</w:t>
            </w:r>
          </w:p>
        </w:tc>
      </w:tr>
      <w:tr w:rsidR="00354A3E" w:rsidRPr="006727D4" w:rsidTr="002C182F">
        <w:tc>
          <w:tcPr>
            <w:tcW w:w="791" w:type="pct"/>
            <w:tcBorders>
              <w:left w:val="nil"/>
              <w:bottom w:val="single" w:sz="4" w:space="0" w:color="auto"/>
            </w:tcBorders>
            <w:shd w:val="clear" w:color="auto" w:fill="E6E6E6"/>
            <w:vAlign w:val="center"/>
          </w:tcPr>
          <w:p w:rsidR="00354A3E" w:rsidRPr="00DC577B" w:rsidRDefault="00354A3E" w:rsidP="002C182F">
            <w:pPr>
              <w:widowControl w:val="0"/>
              <w:jc w:val="center"/>
              <w:outlineLvl w:val="0"/>
              <w:rPr>
                <w:rFonts w:ascii="Arial" w:hAnsi="Arial" w:cs="Arial"/>
                <w:sz w:val="20"/>
                <w:szCs w:val="20"/>
              </w:rPr>
            </w:pPr>
            <w:r w:rsidRPr="00DC577B">
              <w:rPr>
                <w:rFonts w:ascii="Arial" w:hAnsi="Arial" w:cs="Arial"/>
                <w:sz w:val="20"/>
                <w:szCs w:val="20"/>
              </w:rPr>
              <w:t>Location of the post</w:t>
            </w:r>
          </w:p>
        </w:tc>
        <w:tc>
          <w:tcPr>
            <w:tcW w:w="4209" w:type="pct"/>
            <w:tcBorders>
              <w:bottom w:val="single" w:sz="4" w:space="0" w:color="auto"/>
              <w:right w:val="nil"/>
            </w:tcBorders>
            <w:shd w:val="clear" w:color="auto" w:fill="E6E6E6"/>
          </w:tcPr>
          <w:p w:rsidR="00354A3E" w:rsidRPr="00DC577B" w:rsidRDefault="00354A3E" w:rsidP="002C182F">
            <w:pPr>
              <w:widowControl w:val="0"/>
              <w:outlineLvl w:val="0"/>
              <w:rPr>
                <w:rFonts w:ascii="Arial" w:hAnsi="Arial" w:cs="Arial"/>
                <w:b/>
                <w:sz w:val="20"/>
                <w:szCs w:val="20"/>
              </w:rPr>
            </w:pPr>
            <w:r w:rsidRPr="00DC577B">
              <w:rPr>
                <w:rFonts w:ascii="Arial" w:hAnsi="Arial" w:cs="Arial"/>
                <w:b/>
                <w:sz w:val="20"/>
                <w:szCs w:val="20"/>
                <w:lang w:val="en-US"/>
              </w:rPr>
              <w:t>Kabul/Mission wide</w:t>
            </w:r>
          </w:p>
        </w:tc>
      </w:tr>
      <w:tr w:rsidR="00354A3E" w:rsidRPr="006727D4" w:rsidTr="002C182F">
        <w:tc>
          <w:tcPr>
            <w:tcW w:w="791" w:type="pct"/>
            <w:tcBorders>
              <w:left w:val="nil"/>
              <w:bottom w:val="single" w:sz="4" w:space="0" w:color="auto"/>
            </w:tcBorders>
            <w:shd w:val="clear" w:color="auto" w:fill="E6E6E6"/>
            <w:vAlign w:val="center"/>
          </w:tcPr>
          <w:p w:rsidR="00354A3E" w:rsidRPr="00DC577B" w:rsidRDefault="00354A3E" w:rsidP="002C182F">
            <w:pPr>
              <w:widowControl w:val="0"/>
              <w:jc w:val="center"/>
              <w:outlineLvl w:val="0"/>
              <w:rPr>
                <w:rFonts w:ascii="Arial" w:hAnsi="Arial" w:cs="Arial"/>
                <w:sz w:val="20"/>
                <w:szCs w:val="20"/>
              </w:rPr>
            </w:pPr>
            <w:r w:rsidRPr="00DC577B">
              <w:rPr>
                <w:rFonts w:ascii="Arial" w:eastAsiaTheme="minorHAnsi" w:hAnsi="Arial" w:cs="Arial"/>
                <w:bCs/>
                <w:sz w:val="20"/>
                <w:szCs w:val="20"/>
                <w:lang w:eastAsia="en-US"/>
              </w:rPr>
              <w:t>Security Clearance Level:</w:t>
            </w:r>
          </w:p>
        </w:tc>
        <w:tc>
          <w:tcPr>
            <w:tcW w:w="4209" w:type="pct"/>
            <w:tcBorders>
              <w:bottom w:val="single" w:sz="4" w:space="0" w:color="auto"/>
              <w:right w:val="nil"/>
            </w:tcBorders>
            <w:shd w:val="clear" w:color="auto" w:fill="E6E6E6"/>
          </w:tcPr>
          <w:p w:rsidR="00354A3E" w:rsidRPr="00DC577B" w:rsidRDefault="00354A3E" w:rsidP="002C182F">
            <w:pPr>
              <w:widowControl w:val="0"/>
              <w:outlineLvl w:val="0"/>
              <w:rPr>
                <w:rFonts w:ascii="Arial" w:hAnsi="Arial" w:cs="Arial"/>
                <w:b/>
                <w:sz w:val="20"/>
                <w:szCs w:val="20"/>
              </w:rPr>
            </w:pPr>
            <w:r w:rsidRPr="00DC577B">
              <w:rPr>
                <w:rFonts w:ascii="Arial" w:hAnsi="Arial" w:cs="Arial"/>
                <w:b/>
                <w:sz w:val="20"/>
                <w:szCs w:val="20"/>
              </w:rPr>
              <w:t>EU SECRET</w:t>
            </w:r>
          </w:p>
        </w:tc>
      </w:tr>
      <w:tr w:rsidR="00354A3E" w:rsidRPr="006727D4" w:rsidTr="002C182F">
        <w:tc>
          <w:tcPr>
            <w:tcW w:w="791" w:type="pct"/>
            <w:tcBorders>
              <w:left w:val="nil"/>
            </w:tcBorders>
            <w:shd w:val="clear" w:color="auto" w:fill="auto"/>
            <w:vAlign w:val="center"/>
          </w:tcPr>
          <w:p w:rsidR="00354A3E" w:rsidRPr="006727D4" w:rsidRDefault="00354A3E" w:rsidP="002C182F">
            <w:pPr>
              <w:widowControl w:val="0"/>
              <w:jc w:val="center"/>
              <w:outlineLvl w:val="0"/>
              <w:rPr>
                <w:rFonts w:ascii="Arial" w:hAnsi="Arial" w:cs="Arial"/>
                <w:sz w:val="20"/>
                <w:szCs w:val="20"/>
              </w:rPr>
            </w:pPr>
            <w:r w:rsidRPr="006727D4">
              <w:rPr>
                <w:rFonts w:ascii="Arial" w:hAnsi="Arial" w:cs="Arial"/>
                <w:sz w:val="20"/>
                <w:szCs w:val="20"/>
              </w:rPr>
              <w:t>Job Description</w:t>
            </w:r>
          </w:p>
        </w:tc>
        <w:tc>
          <w:tcPr>
            <w:tcW w:w="4209" w:type="pct"/>
            <w:tcBorders>
              <w:right w:val="nil"/>
            </w:tcBorders>
            <w:shd w:val="clear" w:color="auto" w:fill="auto"/>
            <w:vAlign w:val="center"/>
          </w:tcPr>
          <w:p w:rsidR="00354A3E" w:rsidRDefault="00354A3E" w:rsidP="002C182F">
            <w:pPr>
              <w:tabs>
                <w:tab w:val="left" w:pos="630"/>
                <w:tab w:val="left" w:pos="9720"/>
              </w:tabs>
              <w:autoSpaceDE w:val="0"/>
              <w:autoSpaceDN w:val="0"/>
              <w:adjustRightInd w:val="0"/>
              <w:jc w:val="both"/>
              <w:rPr>
                <w:rFonts w:ascii="Arial" w:hAnsi="Arial" w:cs="Arial"/>
                <w:bCs/>
                <w:sz w:val="20"/>
                <w:szCs w:val="20"/>
                <w:lang w:val="en-US"/>
              </w:rPr>
            </w:pPr>
            <w:r w:rsidRPr="00DC577B">
              <w:rPr>
                <w:rFonts w:ascii="Arial" w:hAnsi="Arial" w:cs="Arial"/>
                <w:bCs/>
                <w:sz w:val="20"/>
                <w:szCs w:val="20"/>
                <w:lang w:val="en-US"/>
              </w:rPr>
              <w:t xml:space="preserve">In line with the EU's Policy on the security of EU staff deployed outside the EU in an operations capacity under Title V of the TEU (Field Security Policy), the </w:t>
            </w:r>
            <w:r>
              <w:rPr>
                <w:rFonts w:ascii="Arial" w:hAnsi="Arial" w:cs="Arial"/>
                <w:bCs/>
                <w:sz w:val="20"/>
                <w:szCs w:val="20"/>
                <w:lang w:val="en-US"/>
              </w:rPr>
              <w:t>Deputy</w:t>
            </w:r>
            <w:r w:rsidRPr="00DC577B">
              <w:rPr>
                <w:rFonts w:ascii="Arial" w:hAnsi="Arial" w:cs="Arial"/>
                <w:bCs/>
                <w:sz w:val="20"/>
                <w:szCs w:val="20"/>
                <w:lang w:val="en-US"/>
              </w:rPr>
              <w:t xml:space="preserve"> Mission Security Officer reports to the Mission Security Officer (MSO).</w:t>
            </w:r>
            <w:r>
              <w:rPr>
                <w:rFonts w:ascii="Arial" w:hAnsi="Arial" w:cs="Arial"/>
                <w:bCs/>
                <w:sz w:val="20"/>
                <w:szCs w:val="20"/>
                <w:lang w:val="en-US"/>
              </w:rPr>
              <w:t xml:space="preserve"> </w:t>
            </w:r>
          </w:p>
          <w:p w:rsidR="005D0E24" w:rsidRDefault="005D0E24" w:rsidP="002C182F">
            <w:pPr>
              <w:tabs>
                <w:tab w:val="left" w:pos="630"/>
                <w:tab w:val="left" w:pos="9720"/>
              </w:tabs>
              <w:autoSpaceDE w:val="0"/>
              <w:autoSpaceDN w:val="0"/>
              <w:adjustRightInd w:val="0"/>
              <w:jc w:val="both"/>
              <w:rPr>
                <w:rFonts w:ascii="Arial" w:hAnsi="Arial" w:cs="Arial"/>
                <w:bCs/>
                <w:sz w:val="20"/>
                <w:szCs w:val="20"/>
                <w:lang w:val="en-US"/>
              </w:rPr>
            </w:pPr>
          </w:p>
          <w:p w:rsidR="005D0E24" w:rsidRPr="00DC577B" w:rsidRDefault="005D0E24" w:rsidP="002C182F">
            <w:pPr>
              <w:tabs>
                <w:tab w:val="left" w:pos="630"/>
                <w:tab w:val="left" w:pos="9720"/>
              </w:tabs>
              <w:autoSpaceDE w:val="0"/>
              <w:autoSpaceDN w:val="0"/>
              <w:adjustRightInd w:val="0"/>
              <w:jc w:val="both"/>
              <w:rPr>
                <w:rFonts w:ascii="Arial" w:hAnsi="Arial" w:cs="Arial"/>
                <w:sz w:val="20"/>
                <w:szCs w:val="20"/>
              </w:rPr>
            </w:pPr>
            <w:r w:rsidRPr="006C644A">
              <w:rPr>
                <w:rFonts w:ascii="Arial" w:hAnsi="Arial" w:cs="Arial"/>
                <w:b/>
                <w:bCs/>
                <w:sz w:val="20"/>
                <w:szCs w:val="20"/>
                <w:u w:val="single"/>
              </w:rPr>
              <w:t>Main Tasks and Responsibilities</w:t>
            </w:r>
            <w:r>
              <w:rPr>
                <w:rFonts w:ascii="Arial" w:hAnsi="Arial" w:cs="Arial"/>
                <w:b/>
                <w:bCs/>
                <w:sz w:val="20"/>
                <w:szCs w:val="20"/>
                <w:u w:val="single"/>
              </w:rPr>
              <w:t>:</w:t>
            </w:r>
          </w:p>
          <w:p w:rsidR="00354A3E" w:rsidRPr="0026729E" w:rsidRDefault="00354A3E" w:rsidP="00354A3E">
            <w:pPr>
              <w:numPr>
                <w:ilvl w:val="0"/>
                <w:numId w:val="20"/>
              </w:numPr>
              <w:tabs>
                <w:tab w:val="left" w:pos="426"/>
              </w:tabs>
              <w:suppressAutoHyphens/>
              <w:ind w:left="426" w:hanging="426"/>
              <w:contextualSpacing/>
              <w:jc w:val="both"/>
              <w:rPr>
                <w:rFonts w:ascii="Arial" w:hAnsi="Arial" w:cs="Arial"/>
                <w:sz w:val="20"/>
                <w:szCs w:val="20"/>
                <w:lang w:eastAsia="fr-BE"/>
              </w:rPr>
            </w:pPr>
            <w:r w:rsidRPr="0026729E">
              <w:rPr>
                <w:rFonts w:ascii="Arial" w:hAnsi="Arial" w:cs="Arial"/>
                <w:sz w:val="20"/>
                <w:szCs w:val="20"/>
                <w:lang w:eastAsia="fr-BE"/>
              </w:rPr>
              <w:t>To assist the MSO in the development, implementation and updating of the Mission Security Plan (MSP) and all supporting security and safety instructions and procedures;</w:t>
            </w:r>
          </w:p>
          <w:p w:rsidR="00354A3E" w:rsidRPr="0026729E" w:rsidRDefault="00354A3E" w:rsidP="00354A3E">
            <w:pPr>
              <w:numPr>
                <w:ilvl w:val="0"/>
                <w:numId w:val="20"/>
              </w:numPr>
              <w:tabs>
                <w:tab w:val="left" w:pos="426"/>
              </w:tabs>
              <w:suppressAutoHyphens/>
              <w:ind w:left="426" w:hanging="426"/>
              <w:contextualSpacing/>
              <w:jc w:val="both"/>
              <w:rPr>
                <w:rFonts w:ascii="Arial" w:hAnsi="Arial" w:cs="Arial"/>
                <w:sz w:val="20"/>
                <w:szCs w:val="20"/>
                <w:lang w:eastAsia="fr-BE"/>
              </w:rPr>
            </w:pPr>
            <w:r w:rsidRPr="0026729E">
              <w:rPr>
                <w:rFonts w:ascii="Arial" w:hAnsi="Arial" w:cs="Arial"/>
                <w:sz w:val="20"/>
                <w:szCs w:val="20"/>
                <w:lang w:eastAsia="fr-BE"/>
              </w:rPr>
              <w:t>To provide security advice/support/guidance/assistance to EUSR and Security Management Team as appropriate</w:t>
            </w:r>
          </w:p>
          <w:p w:rsidR="00354A3E" w:rsidRPr="0026729E" w:rsidRDefault="00354A3E" w:rsidP="00354A3E">
            <w:pPr>
              <w:numPr>
                <w:ilvl w:val="0"/>
                <w:numId w:val="20"/>
              </w:numPr>
              <w:tabs>
                <w:tab w:val="left" w:pos="426"/>
              </w:tabs>
              <w:suppressAutoHyphens/>
              <w:ind w:left="489" w:hanging="489"/>
              <w:contextualSpacing/>
              <w:jc w:val="both"/>
              <w:rPr>
                <w:rFonts w:ascii="Arial" w:hAnsi="Arial" w:cs="Arial"/>
                <w:sz w:val="20"/>
                <w:szCs w:val="20"/>
                <w:lang w:eastAsia="fr-BE"/>
              </w:rPr>
            </w:pPr>
            <w:r w:rsidRPr="0026729E">
              <w:rPr>
                <w:rFonts w:ascii="Arial" w:hAnsi="Arial" w:cs="Arial"/>
                <w:sz w:val="20"/>
                <w:szCs w:val="20"/>
                <w:lang w:eastAsia="fr-BE"/>
              </w:rPr>
              <w:t>To assess the security situation and mainta</w:t>
            </w:r>
            <w:r>
              <w:rPr>
                <w:rFonts w:ascii="Arial" w:hAnsi="Arial" w:cs="Arial"/>
                <w:sz w:val="20"/>
                <w:szCs w:val="20"/>
                <w:lang w:eastAsia="fr-BE"/>
              </w:rPr>
              <w:t xml:space="preserve">in updated all security related </w:t>
            </w:r>
            <w:r w:rsidRPr="0026729E">
              <w:rPr>
                <w:rFonts w:ascii="Arial" w:hAnsi="Arial" w:cs="Arial"/>
                <w:sz w:val="20"/>
                <w:szCs w:val="20"/>
                <w:lang w:eastAsia="fr-BE"/>
              </w:rPr>
              <w:t>documents;</w:t>
            </w:r>
          </w:p>
          <w:p w:rsidR="00354A3E" w:rsidRPr="0026729E" w:rsidRDefault="00354A3E" w:rsidP="00354A3E">
            <w:pPr>
              <w:numPr>
                <w:ilvl w:val="0"/>
                <w:numId w:val="20"/>
              </w:numPr>
              <w:tabs>
                <w:tab w:val="left" w:pos="426"/>
              </w:tabs>
              <w:suppressAutoHyphens/>
              <w:ind w:left="426" w:hanging="426"/>
              <w:contextualSpacing/>
              <w:jc w:val="both"/>
              <w:rPr>
                <w:rFonts w:ascii="Arial" w:hAnsi="Arial" w:cs="Arial"/>
                <w:sz w:val="20"/>
                <w:szCs w:val="20"/>
                <w:lang w:eastAsia="fr-BE"/>
              </w:rPr>
            </w:pPr>
            <w:r w:rsidRPr="0026729E">
              <w:rPr>
                <w:rFonts w:ascii="Arial" w:hAnsi="Arial" w:cs="Arial"/>
                <w:sz w:val="20"/>
                <w:szCs w:val="20"/>
                <w:lang w:eastAsia="fr-BE"/>
              </w:rPr>
              <w:t>To conduct or initiate security surveys of  Mission members' personal protective security requirements, transport security, residential and office security;</w:t>
            </w:r>
          </w:p>
          <w:p w:rsidR="00354A3E" w:rsidRPr="0026729E" w:rsidRDefault="00354A3E" w:rsidP="00354A3E">
            <w:pPr>
              <w:numPr>
                <w:ilvl w:val="0"/>
                <w:numId w:val="20"/>
              </w:numPr>
              <w:tabs>
                <w:tab w:val="left" w:pos="426"/>
              </w:tabs>
              <w:suppressAutoHyphens/>
              <w:ind w:left="426" w:hanging="426"/>
              <w:contextualSpacing/>
              <w:jc w:val="both"/>
              <w:rPr>
                <w:rFonts w:ascii="Arial" w:hAnsi="Arial" w:cs="Arial"/>
                <w:sz w:val="20"/>
                <w:szCs w:val="20"/>
                <w:lang w:eastAsia="fr-BE"/>
              </w:rPr>
            </w:pPr>
            <w:r w:rsidRPr="0026729E">
              <w:rPr>
                <w:rFonts w:ascii="Arial" w:hAnsi="Arial" w:cs="Arial"/>
                <w:sz w:val="20"/>
                <w:szCs w:val="20"/>
                <w:lang w:eastAsia="fr-BE"/>
              </w:rPr>
              <w:t>To ensure that all security and communications equipment is kept up-to-date and in a state of operational readiness;</w:t>
            </w:r>
          </w:p>
          <w:p w:rsidR="00354A3E" w:rsidRPr="0026729E" w:rsidRDefault="00354A3E" w:rsidP="00354A3E">
            <w:pPr>
              <w:numPr>
                <w:ilvl w:val="0"/>
                <w:numId w:val="20"/>
              </w:numPr>
              <w:tabs>
                <w:tab w:val="left" w:pos="426"/>
              </w:tabs>
              <w:suppressAutoHyphens/>
              <w:ind w:left="426" w:hanging="426"/>
              <w:contextualSpacing/>
              <w:jc w:val="both"/>
              <w:rPr>
                <w:rFonts w:ascii="Arial" w:hAnsi="Arial" w:cs="Arial"/>
                <w:sz w:val="20"/>
                <w:szCs w:val="20"/>
                <w:lang w:eastAsia="fr-BE"/>
              </w:rPr>
            </w:pPr>
            <w:r w:rsidRPr="0026729E">
              <w:rPr>
                <w:rFonts w:ascii="Arial" w:hAnsi="Arial" w:cs="Arial"/>
                <w:sz w:val="20"/>
                <w:szCs w:val="20"/>
                <w:lang w:eastAsia="fr-BE"/>
              </w:rPr>
              <w:t>To conduct regular security drills, communication tests and evacuation exercises;</w:t>
            </w:r>
          </w:p>
          <w:p w:rsidR="00354A3E" w:rsidRPr="0026729E" w:rsidRDefault="00354A3E" w:rsidP="00354A3E">
            <w:pPr>
              <w:numPr>
                <w:ilvl w:val="0"/>
                <w:numId w:val="20"/>
              </w:numPr>
              <w:tabs>
                <w:tab w:val="left" w:pos="426"/>
              </w:tabs>
              <w:suppressAutoHyphens/>
              <w:ind w:left="426" w:hanging="426"/>
              <w:contextualSpacing/>
              <w:jc w:val="both"/>
              <w:rPr>
                <w:rFonts w:ascii="Arial" w:hAnsi="Arial" w:cs="Arial"/>
                <w:sz w:val="20"/>
                <w:szCs w:val="20"/>
                <w:lang w:eastAsia="fr-BE"/>
              </w:rPr>
            </w:pPr>
            <w:r w:rsidRPr="0026729E">
              <w:rPr>
                <w:rFonts w:ascii="Arial" w:hAnsi="Arial" w:cs="Arial"/>
                <w:sz w:val="20"/>
                <w:szCs w:val="20"/>
                <w:lang w:eastAsia="fr-BE"/>
              </w:rPr>
              <w:t>To provide briefings on matters affecting the security and safety of Mission members and ensure all staff are properly prepared for emergencies;</w:t>
            </w:r>
          </w:p>
          <w:p w:rsidR="00354A3E" w:rsidRPr="0026729E" w:rsidRDefault="00354A3E" w:rsidP="00354A3E">
            <w:pPr>
              <w:numPr>
                <w:ilvl w:val="0"/>
                <w:numId w:val="20"/>
              </w:numPr>
              <w:tabs>
                <w:tab w:val="left" w:pos="426"/>
              </w:tabs>
              <w:suppressAutoHyphens/>
              <w:ind w:left="426" w:hanging="426"/>
              <w:contextualSpacing/>
              <w:jc w:val="both"/>
              <w:rPr>
                <w:rFonts w:ascii="Arial" w:hAnsi="Arial" w:cs="Arial"/>
                <w:sz w:val="20"/>
                <w:szCs w:val="20"/>
                <w:lang w:eastAsia="fr-BE"/>
              </w:rPr>
            </w:pPr>
            <w:r w:rsidRPr="0026729E">
              <w:rPr>
                <w:rFonts w:ascii="Arial" w:hAnsi="Arial" w:cs="Arial"/>
                <w:sz w:val="20"/>
                <w:szCs w:val="20"/>
                <w:lang w:eastAsia="fr-BE"/>
              </w:rPr>
              <w:t>To liaise as directed and co-operate closely with national law enforcement agencies, international organisations, NGOs, other EU bodies and diplomatic representatives, in the field of security;</w:t>
            </w:r>
          </w:p>
          <w:p w:rsidR="00354A3E" w:rsidRPr="0026729E" w:rsidRDefault="00354A3E" w:rsidP="00354A3E">
            <w:pPr>
              <w:numPr>
                <w:ilvl w:val="0"/>
                <w:numId w:val="20"/>
              </w:numPr>
              <w:tabs>
                <w:tab w:val="left" w:pos="426"/>
              </w:tabs>
              <w:suppressAutoHyphens/>
              <w:ind w:left="426" w:hanging="426"/>
              <w:contextualSpacing/>
              <w:jc w:val="both"/>
              <w:rPr>
                <w:rFonts w:ascii="Arial" w:hAnsi="Arial" w:cs="Arial"/>
                <w:sz w:val="20"/>
                <w:szCs w:val="20"/>
                <w:lang w:eastAsia="fr-BE"/>
              </w:rPr>
            </w:pPr>
            <w:r w:rsidRPr="0026729E">
              <w:rPr>
                <w:rFonts w:ascii="Arial" w:hAnsi="Arial" w:cs="Arial"/>
                <w:sz w:val="20"/>
                <w:szCs w:val="20"/>
                <w:lang w:eastAsia="fr-BE"/>
              </w:rPr>
              <w:t>To provide timely and comprehensive reports to the MSO/SMT/IBS2 on all incidents affecting Mission members and initiate necessary follow up action with the appropriate authorities;</w:t>
            </w:r>
          </w:p>
          <w:p w:rsidR="00354A3E" w:rsidRPr="0026729E" w:rsidRDefault="00354A3E" w:rsidP="00354A3E">
            <w:pPr>
              <w:numPr>
                <w:ilvl w:val="0"/>
                <w:numId w:val="20"/>
              </w:numPr>
              <w:tabs>
                <w:tab w:val="left" w:pos="426"/>
              </w:tabs>
              <w:suppressAutoHyphens/>
              <w:ind w:left="426" w:hanging="426"/>
              <w:contextualSpacing/>
              <w:jc w:val="both"/>
              <w:rPr>
                <w:rFonts w:ascii="Arial" w:hAnsi="Arial" w:cs="Arial"/>
                <w:sz w:val="20"/>
                <w:szCs w:val="20"/>
                <w:lang w:eastAsia="fr-BE"/>
              </w:rPr>
            </w:pPr>
            <w:r w:rsidRPr="0026729E">
              <w:rPr>
                <w:rFonts w:ascii="Arial" w:hAnsi="Arial" w:cs="Arial"/>
                <w:sz w:val="20"/>
                <w:szCs w:val="20"/>
                <w:lang w:eastAsia="fr-BE"/>
              </w:rPr>
              <w:t>To produce briefings and presentations relating to his/her sphere of work for the benefit of the Mission;</w:t>
            </w:r>
          </w:p>
          <w:p w:rsidR="00354A3E" w:rsidRPr="0026729E" w:rsidRDefault="00354A3E" w:rsidP="00354A3E">
            <w:pPr>
              <w:numPr>
                <w:ilvl w:val="0"/>
                <w:numId w:val="20"/>
              </w:numPr>
              <w:tabs>
                <w:tab w:val="left" w:pos="426"/>
              </w:tabs>
              <w:suppressAutoHyphens/>
              <w:ind w:left="426" w:hanging="426"/>
              <w:contextualSpacing/>
              <w:jc w:val="both"/>
              <w:rPr>
                <w:rFonts w:ascii="Arial" w:hAnsi="Arial" w:cs="Arial"/>
                <w:sz w:val="20"/>
                <w:szCs w:val="20"/>
                <w:lang w:eastAsia="fr-BE"/>
              </w:rPr>
            </w:pPr>
            <w:r w:rsidRPr="0026729E">
              <w:rPr>
                <w:rFonts w:ascii="Arial" w:hAnsi="Arial" w:cs="Arial"/>
                <w:sz w:val="20"/>
                <w:szCs w:val="20"/>
                <w:lang w:eastAsia="fr-BE"/>
              </w:rPr>
              <w:t>To assist the MSO in reviewing the security level and state of alert:</w:t>
            </w:r>
          </w:p>
          <w:p w:rsidR="00354A3E" w:rsidRPr="0026729E" w:rsidRDefault="00354A3E" w:rsidP="00354A3E">
            <w:pPr>
              <w:numPr>
                <w:ilvl w:val="0"/>
                <w:numId w:val="20"/>
              </w:numPr>
              <w:tabs>
                <w:tab w:val="left" w:pos="426"/>
              </w:tabs>
              <w:suppressAutoHyphens/>
              <w:ind w:left="426" w:hanging="426"/>
              <w:contextualSpacing/>
              <w:jc w:val="both"/>
              <w:rPr>
                <w:rFonts w:ascii="Arial" w:hAnsi="Arial" w:cs="Arial"/>
                <w:sz w:val="20"/>
                <w:szCs w:val="20"/>
                <w:lang w:eastAsia="fr-BE"/>
              </w:rPr>
            </w:pPr>
            <w:r w:rsidRPr="0026729E">
              <w:rPr>
                <w:rFonts w:ascii="Arial" w:hAnsi="Arial" w:cs="Arial"/>
                <w:sz w:val="20"/>
                <w:szCs w:val="20"/>
                <w:lang w:eastAsia="fr-BE"/>
              </w:rPr>
              <w:t>To assist the MSO in the drafting of security related Terms of Reference for the procurement of security equipment, contracts and services;</w:t>
            </w:r>
          </w:p>
          <w:p w:rsidR="00354A3E" w:rsidRPr="0026729E" w:rsidRDefault="00354A3E" w:rsidP="00354A3E">
            <w:pPr>
              <w:numPr>
                <w:ilvl w:val="0"/>
                <w:numId w:val="20"/>
              </w:numPr>
              <w:tabs>
                <w:tab w:val="left" w:pos="426"/>
              </w:tabs>
              <w:suppressAutoHyphens/>
              <w:ind w:left="426" w:hanging="426"/>
              <w:contextualSpacing/>
              <w:jc w:val="both"/>
              <w:rPr>
                <w:rFonts w:ascii="Arial" w:hAnsi="Arial" w:cs="Arial"/>
                <w:sz w:val="20"/>
                <w:szCs w:val="20"/>
                <w:lang w:eastAsia="fr-BE"/>
              </w:rPr>
            </w:pPr>
            <w:r w:rsidRPr="0026729E">
              <w:rPr>
                <w:rFonts w:ascii="Arial" w:hAnsi="Arial" w:cs="Arial"/>
                <w:sz w:val="20"/>
                <w:szCs w:val="20"/>
                <w:lang w:eastAsia="fr-BE"/>
              </w:rPr>
              <w:t>To provide personal security advice , support and assistance, and an appropriate response to Mission members and ensure that all necessary actions are taken, particularly in emergency cases;</w:t>
            </w:r>
          </w:p>
          <w:p w:rsidR="00354A3E" w:rsidRPr="0026729E" w:rsidRDefault="00354A3E" w:rsidP="00354A3E">
            <w:pPr>
              <w:numPr>
                <w:ilvl w:val="0"/>
                <w:numId w:val="20"/>
              </w:numPr>
              <w:tabs>
                <w:tab w:val="left" w:pos="426"/>
              </w:tabs>
              <w:suppressAutoHyphens/>
              <w:ind w:left="426" w:hanging="426"/>
              <w:contextualSpacing/>
              <w:jc w:val="both"/>
              <w:rPr>
                <w:rFonts w:ascii="Arial" w:hAnsi="Arial" w:cs="Arial"/>
                <w:sz w:val="20"/>
                <w:szCs w:val="20"/>
                <w:lang w:eastAsia="fr-BE"/>
              </w:rPr>
            </w:pPr>
            <w:r w:rsidRPr="0026729E">
              <w:rPr>
                <w:rFonts w:ascii="Arial" w:hAnsi="Arial" w:cs="Arial"/>
                <w:sz w:val="20"/>
                <w:szCs w:val="20"/>
                <w:lang w:eastAsia="fr-BE"/>
              </w:rPr>
              <w:t>To deputise for the MSO and coordinate all absences, to ensure that continuity of cover is afforded and either is present in Country at any time.</w:t>
            </w:r>
          </w:p>
          <w:p w:rsidR="00354A3E" w:rsidRPr="0026729E" w:rsidRDefault="00354A3E" w:rsidP="00354A3E">
            <w:pPr>
              <w:numPr>
                <w:ilvl w:val="0"/>
                <w:numId w:val="20"/>
              </w:numPr>
              <w:tabs>
                <w:tab w:val="left" w:pos="426"/>
              </w:tabs>
              <w:suppressAutoHyphens/>
              <w:ind w:left="426" w:hanging="426"/>
              <w:contextualSpacing/>
              <w:jc w:val="both"/>
              <w:rPr>
                <w:rFonts w:ascii="Arial" w:hAnsi="Arial" w:cs="Arial"/>
                <w:sz w:val="20"/>
                <w:szCs w:val="20"/>
                <w:lang w:eastAsia="fr-BE"/>
              </w:rPr>
            </w:pPr>
            <w:r w:rsidRPr="0026729E">
              <w:rPr>
                <w:rFonts w:ascii="Arial" w:hAnsi="Arial" w:cs="Arial"/>
                <w:sz w:val="20"/>
                <w:szCs w:val="20"/>
                <w:lang w:eastAsia="fr-BE"/>
              </w:rPr>
              <w:t>To work in synergy and closely, with the resident EEAS RSO, in the common interests of protecting EU Personnel and assets.</w:t>
            </w:r>
          </w:p>
          <w:p w:rsidR="00354A3E" w:rsidRPr="0026729E" w:rsidRDefault="00354A3E" w:rsidP="00354A3E">
            <w:pPr>
              <w:numPr>
                <w:ilvl w:val="0"/>
                <w:numId w:val="20"/>
              </w:numPr>
              <w:tabs>
                <w:tab w:val="left" w:pos="426"/>
              </w:tabs>
              <w:suppressAutoHyphens/>
              <w:ind w:left="426" w:hanging="426"/>
              <w:contextualSpacing/>
              <w:jc w:val="both"/>
              <w:rPr>
                <w:rFonts w:ascii="Arial" w:hAnsi="Arial" w:cs="Arial"/>
                <w:sz w:val="20"/>
                <w:szCs w:val="20"/>
                <w:lang w:eastAsia="fr-BE"/>
              </w:rPr>
            </w:pPr>
            <w:r w:rsidRPr="0026729E">
              <w:rPr>
                <w:rFonts w:ascii="Arial" w:hAnsi="Arial" w:cs="Arial"/>
                <w:sz w:val="20"/>
                <w:szCs w:val="20"/>
                <w:lang w:eastAsia="fr-BE"/>
              </w:rPr>
              <w:t>To manage the Kabul Security Cell and its functioning sub-sections, as appropriate, in accordance with the Mission Security Plan and relevant EEAS Field Security Policies.</w:t>
            </w:r>
          </w:p>
          <w:p w:rsidR="00354A3E" w:rsidRPr="0026729E" w:rsidRDefault="00354A3E" w:rsidP="00354A3E">
            <w:pPr>
              <w:numPr>
                <w:ilvl w:val="0"/>
                <w:numId w:val="20"/>
              </w:numPr>
              <w:tabs>
                <w:tab w:val="left" w:pos="426"/>
              </w:tabs>
              <w:suppressAutoHyphens/>
              <w:ind w:left="426" w:hanging="426"/>
              <w:contextualSpacing/>
              <w:jc w:val="both"/>
              <w:rPr>
                <w:rFonts w:ascii="Arial" w:hAnsi="Arial" w:cs="Arial"/>
                <w:sz w:val="20"/>
                <w:szCs w:val="20"/>
                <w:lang w:eastAsia="fr-BE"/>
              </w:rPr>
            </w:pPr>
            <w:r w:rsidRPr="0026729E">
              <w:rPr>
                <w:rFonts w:ascii="Arial" w:hAnsi="Arial" w:cs="Arial"/>
                <w:sz w:val="20"/>
                <w:szCs w:val="20"/>
                <w:lang w:eastAsia="fr-BE"/>
              </w:rPr>
              <w:t>To produce security based travel advisories and to travel to travel to high risk areas and conduct security duties;</w:t>
            </w:r>
          </w:p>
          <w:p w:rsidR="00354A3E" w:rsidRPr="0026729E" w:rsidRDefault="00354A3E" w:rsidP="00354A3E">
            <w:pPr>
              <w:numPr>
                <w:ilvl w:val="0"/>
                <w:numId w:val="20"/>
              </w:numPr>
              <w:tabs>
                <w:tab w:val="left" w:pos="426"/>
              </w:tabs>
              <w:suppressAutoHyphens/>
              <w:ind w:left="426" w:hanging="426"/>
              <w:contextualSpacing/>
              <w:jc w:val="both"/>
              <w:rPr>
                <w:rFonts w:ascii="Arial" w:hAnsi="Arial" w:cs="Arial"/>
                <w:sz w:val="20"/>
                <w:szCs w:val="20"/>
                <w:lang w:eastAsia="fr-BE"/>
              </w:rPr>
            </w:pPr>
            <w:r w:rsidRPr="0026729E">
              <w:rPr>
                <w:rFonts w:ascii="Arial" w:hAnsi="Arial" w:cs="Arial"/>
                <w:sz w:val="20"/>
                <w:szCs w:val="20"/>
                <w:lang w:eastAsia="fr-BE"/>
              </w:rPr>
              <w:t>To undertake any other tasks as assigned by the EUSR/MSO in the domain of his/her competency as deemed necessary.</w:t>
            </w:r>
          </w:p>
          <w:p w:rsidR="00354A3E" w:rsidRPr="00491AD1" w:rsidRDefault="00354A3E" w:rsidP="00491AD1">
            <w:pPr>
              <w:tabs>
                <w:tab w:val="left" w:pos="630"/>
                <w:tab w:val="left" w:pos="9720"/>
              </w:tabs>
              <w:autoSpaceDE w:val="0"/>
              <w:autoSpaceDN w:val="0"/>
              <w:adjustRightInd w:val="0"/>
              <w:jc w:val="both"/>
              <w:rPr>
                <w:rFonts w:ascii="Arial" w:hAnsi="Arial" w:cs="Arial"/>
                <w:sz w:val="20"/>
                <w:szCs w:val="20"/>
              </w:rPr>
            </w:pPr>
            <w:r w:rsidRPr="00DC577B">
              <w:rPr>
                <w:rFonts w:ascii="Arial" w:hAnsi="Arial" w:cs="Arial"/>
                <w:sz w:val="20"/>
                <w:szCs w:val="20"/>
              </w:rPr>
              <w:t xml:space="preserve"> </w:t>
            </w:r>
            <w:r w:rsidRPr="00491AD1">
              <w:rPr>
                <w:rFonts w:ascii="Arial" w:hAnsi="Arial" w:cs="Arial"/>
                <w:sz w:val="20"/>
                <w:szCs w:val="20"/>
              </w:rPr>
              <w:t xml:space="preserve">The content and scope of the position will be evaluated for possible changes after 6 months. In view of the current political, economic and security situation in Afghanistan, the contents and scope of the position may therefore change during the posting accordingly. </w:t>
            </w:r>
          </w:p>
        </w:tc>
      </w:tr>
      <w:tr w:rsidR="00354A3E" w:rsidRPr="006727D4" w:rsidTr="002C182F">
        <w:tc>
          <w:tcPr>
            <w:tcW w:w="791" w:type="pct"/>
            <w:tcBorders>
              <w:left w:val="nil"/>
            </w:tcBorders>
            <w:shd w:val="clear" w:color="auto" w:fill="auto"/>
            <w:vAlign w:val="center"/>
          </w:tcPr>
          <w:p w:rsidR="00354A3E" w:rsidRPr="006727D4" w:rsidRDefault="00354A3E" w:rsidP="002C182F">
            <w:pPr>
              <w:widowControl w:val="0"/>
              <w:jc w:val="center"/>
              <w:outlineLvl w:val="0"/>
              <w:rPr>
                <w:rFonts w:ascii="Arial" w:hAnsi="Arial" w:cs="Arial"/>
                <w:sz w:val="20"/>
                <w:szCs w:val="20"/>
              </w:rPr>
            </w:pPr>
            <w:r w:rsidRPr="006727D4">
              <w:rPr>
                <w:rFonts w:ascii="Arial" w:hAnsi="Arial" w:cs="Arial"/>
                <w:sz w:val="20"/>
                <w:szCs w:val="20"/>
              </w:rPr>
              <w:t>Education and Experience</w:t>
            </w:r>
          </w:p>
        </w:tc>
        <w:tc>
          <w:tcPr>
            <w:tcW w:w="4209" w:type="pct"/>
            <w:tcBorders>
              <w:right w:val="nil"/>
            </w:tcBorders>
            <w:shd w:val="clear" w:color="auto" w:fill="auto"/>
            <w:vAlign w:val="center"/>
          </w:tcPr>
          <w:p w:rsidR="00354A3E" w:rsidRPr="006727D4" w:rsidRDefault="00354A3E" w:rsidP="002C182F">
            <w:pPr>
              <w:pStyle w:val="default"/>
              <w:rPr>
                <w:b/>
                <w:color w:val="auto"/>
                <w:sz w:val="20"/>
                <w:szCs w:val="20"/>
              </w:rPr>
            </w:pPr>
            <w:r w:rsidRPr="006727D4">
              <w:rPr>
                <w:b/>
                <w:color w:val="auto"/>
                <w:sz w:val="20"/>
                <w:szCs w:val="20"/>
              </w:rPr>
              <w:t>Essential</w:t>
            </w:r>
            <w:r w:rsidR="005D0E24">
              <w:rPr>
                <w:b/>
                <w:color w:val="auto"/>
                <w:sz w:val="20"/>
                <w:szCs w:val="20"/>
              </w:rPr>
              <w:t>:</w:t>
            </w:r>
          </w:p>
          <w:p w:rsidR="00354A3E" w:rsidRPr="006B7E5C" w:rsidRDefault="00354A3E" w:rsidP="00354A3E">
            <w:pPr>
              <w:pStyle w:val="default"/>
              <w:numPr>
                <w:ilvl w:val="0"/>
                <w:numId w:val="14"/>
              </w:numPr>
              <w:spacing w:after="120"/>
              <w:rPr>
                <w:b/>
                <w:color w:val="auto"/>
                <w:sz w:val="20"/>
                <w:szCs w:val="20"/>
              </w:rPr>
            </w:pPr>
            <w:r w:rsidRPr="006B7E5C">
              <w:rPr>
                <w:color w:val="auto"/>
                <w:sz w:val="20"/>
                <w:szCs w:val="20"/>
              </w:rPr>
              <w:t xml:space="preserve">Successful completion of university studies of at least </w:t>
            </w:r>
            <w:r>
              <w:rPr>
                <w:color w:val="auto"/>
                <w:sz w:val="20"/>
                <w:szCs w:val="20"/>
              </w:rPr>
              <w:t>3</w:t>
            </w:r>
            <w:r w:rsidRPr="006B7E5C">
              <w:rPr>
                <w:color w:val="auto"/>
                <w:sz w:val="20"/>
                <w:szCs w:val="20"/>
              </w:rPr>
              <w:t xml:space="preserve"> years attested by a diploma</w:t>
            </w:r>
          </w:p>
          <w:p w:rsidR="00354A3E" w:rsidRPr="006B7E5C" w:rsidRDefault="00354A3E" w:rsidP="002C182F">
            <w:pPr>
              <w:pStyle w:val="yiv0720675254msonormal"/>
              <w:shd w:val="clear" w:color="auto" w:fill="FFFFFF"/>
              <w:spacing w:before="0" w:beforeAutospacing="0" w:after="120" w:afterAutospacing="0"/>
              <w:ind w:left="720" w:hanging="360"/>
              <w:jc w:val="both"/>
              <w:rPr>
                <w:rFonts w:ascii="Arial" w:hAnsi="Arial" w:cs="Arial"/>
                <w:sz w:val="20"/>
                <w:szCs w:val="20"/>
              </w:rPr>
            </w:pPr>
            <w:r w:rsidRPr="006B7E5C">
              <w:rPr>
                <w:rFonts w:ascii="Arial" w:hAnsi="Arial" w:cs="Arial"/>
                <w:sz w:val="20"/>
                <w:szCs w:val="20"/>
              </w:rPr>
              <w:t>OR</w:t>
            </w:r>
          </w:p>
          <w:p w:rsidR="00354A3E" w:rsidRPr="004C22E5" w:rsidRDefault="00354A3E" w:rsidP="00354A3E">
            <w:pPr>
              <w:pStyle w:val="yiv0720675254msonormal"/>
              <w:numPr>
                <w:ilvl w:val="0"/>
                <w:numId w:val="14"/>
              </w:numPr>
              <w:shd w:val="clear" w:color="auto" w:fill="FFFFFF"/>
              <w:spacing w:before="0" w:beforeAutospacing="0" w:after="120" w:afterAutospacing="0"/>
              <w:jc w:val="both"/>
              <w:rPr>
                <w:rFonts w:ascii="Arial" w:hAnsi="Arial" w:cs="Arial"/>
                <w:sz w:val="20"/>
                <w:szCs w:val="20"/>
              </w:rPr>
            </w:pPr>
            <w:r w:rsidRPr="004C22E5">
              <w:rPr>
                <w:rFonts w:ascii="Arial" w:hAnsi="Arial" w:cs="Arial"/>
                <w:sz w:val="20"/>
                <w:szCs w:val="20"/>
              </w:rPr>
              <w:t>A qualification at the level in the National Qualification Framework which is equivalent / referenced to level 6 in the European Qualification Framework</w:t>
            </w:r>
            <w:r>
              <w:rPr>
                <w:rFonts w:ascii="Arial" w:hAnsi="Arial" w:cs="Arial"/>
                <w:sz w:val="20"/>
                <w:szCs w:val="20"/>
              </w:rPr>
              <w:t xml:space="preserve"> </w:t>
            </w:r>
            <w:ins w:id="24" w:author="STAN Ion (EEAS-KABUL-EXT)" w:date="2017-01-19T17:12:00Z">
              <w:r>
                <w:rPr>
                  <w:rFonts w:ascii="Arial" w:hAnsi="Arial" w:cs="Arial"/>
                  <w:sz w:val="20"/>
                  <w:szCs w:val="20"/>
                </w:rPr>
                <w:t xml:space="preserve">        </w:t>
              </w:r>
            </w:ins>
            <w:r>
              <w:rPr>
                <w:rFonts w:ascii="Arial" w:hAnsi="Arial" w:cs="Arial"/>
                <w:sz w:val="20"/>
                <w:szCs w:val="20"/>
              </w:rPr>
              <w:t>(</w:t>
            </w:r>
            <w:r w:rsidRPr="00DC577B">
              <w:rPr>
                <w:rFonts w:ascii="Arial" w:hAnsi="Arial" w:cs="Arial"/>
                <w:sz w:val="20"/>
                <w:szCs w:val="20"/>
              </w:rPr>
              <w:t>Equivalent Police and or Military education</w:t>
            </w:r>
            <w:r>
              <w:rPr>
                <w:rFonts w:ascii="Arial" w:hAnsi="Arial" w:cs="Arial"/>
                <w:sz w:val="20"/>
                <w:szCs w:val="20"/>
              </w:rPr>
              <w:t>)</w:t>
            </w:r>
          </w:p>
          <w:p w:rsidR="00354A3E" w:rsidRPr="004C22E5" w:rsidRDefault="00354A3E" w:rsidP="002C182F">
            <w:pPr>
              <w:pStyle w:val="yiv0720675254msonormal"/>
              <w:shd w:val="clear" w:color="auto" w:fill="FFFFFF"/>
              <w:spacing w:before="0" w:beforeAutospacing="0" w:after="120" w:afterAutospacing="0"/>
              <w:ind w:left="720" w:hanging="360"/>
              <w:jc w:val="both"/>
              <w:rPr>
                <w:rFonts w:ascii="Arial" w:hAnsi="Arial" w:cs="Arial"/>
                <w:sz w:val="20"/>
                <w:szCs w:val="20"/>
              </w:rPr>
            </w:pPr>
            <w:r w:rsidRPr="004C22E5">
              <w:rPr>
                <w:rFonts w:ascii="Arial" w:hAnsi="Arial" w:cs="Arial"/>
                <w:sz w:val="20"/>
                <w:szCs w:val="20"/>
              </w:rPr>
              <w:t xml:space="preserve">OR </w:t>
            </w:r>
          </w:p>
          <w:p w:rsidR="00354A3E" w:rsidRDefault="00354A3E" w:rsidP="00354A3E">
            <w:pPr>
              <w:pStyle w:val="yiv0720675254msonormal"/>
              <w:numPr>
                <w:ilvl w:val="0"/>
                <w:numId w:val="14"/>
              </w:numPr>
              <w:shd w:val="clear" w:color="auto" w:fill="FFFFFF"/>
              <w:spacing w:before="0" w:beforeAutospacing="0" w:after="120" w:afterAutospacing="0"/>
              <w:jc w:val="both"/>
              <w:rPr>
                <w:rFonts w:ascii="Arial" w:hAnsi="Arial" w:cs="Arial"/>
                <w:sz w:val="20"/>
                <w:szCs w:val="20"/>
              </w:rPr>
            </w:pPr>
            <w:r w:rsidRPr="006B7E5C">
              <w:rPr>
                <w:rFonts w:ascii="Arial" w:hAnsi="Arial" w:cs="Arial"/>
                <w:sz w:val="20"/>
                <w:szCs w:val="20"/>
              </w:rPr>
              <w:t xml:space="preserve">A qualification of the </w:t>
            </w:r>
            <w:r>
              <w:rPr>
                <w:rFonts w:ascii="Arial" w:hAnsi="Arial" w:cs="Arial"/>
                <w:sz w:val="20"/>
                <w:szCs w:val="20"/>
              </w:rPr>
              <w:t>first</w:t>
            </w:r>
            <w:r w:rsidRPr="006B7E5C">
              <w:rPr>
                <w:rFonts w:ascii="Arial" w:hAnsi="Arial" w:cs="Arial"/>
                <w:sz w:val="20"/>
                <w:szCs w:val="20"/>
              </w:rPr>
              <w:t xml:space="preserve"> cycle under the framework of qualifications of the European Higher Education Area, e.g. a </w:t>
            </w:r>
            <w:r>
              <w:rPr>
                <w:rFonts w:ascii="Arial" w:hAnsi="Arial" w:cs="Arial"/>
                <w:sz w:val="20"/>
                <w:szCs w:val="20"/>
              </w:rPr>
              <w:t>Bachelor's degree</w:t>
            </w:r>
          </w:p>
          <w:p w:rsidR="00354A3E" w:rsidRDefault="00354A3E" w:rsidP="002C182F">
            <w:pPr>
              <w:pStyle w:val="yiv0720675254msonormal"/>
              <w:shd w:val="clear" w:color="auto" w:fill="FFFFFF"/>
              <w:spacing w:before="0" w:beforeAutospacing="0" w:after="120" w:afterAutospacing="0"/>
              <w:ind w:left="720" w:hanging="360"/>
              <w:jc w:val="both"/>
              <w:rPr>
                <w:rFonts w:ascii="Arial" w:hAnsi="Arial" w:cs="Arial"/>
                <w:sz w:val="20"/>
                <w:szCs w:val="20"/>
              </w:rPr>
            </w:pPr>
            <w:r>
              <w:rPr>
                <w:rFonts w:ascii="Arial" w:hAnsi="Arial" w:cs="Arial"/>
                <w:sz w:val="20"/>
                <w:szCs w:val="20"/>
              </w:rPr>
              <w:t>OR</w:t>
            </w:r>
          </w:p>
          <w:p w:rsidR="00354A3E" w:rsidRPr="0026729E" w:rsidRDefault="00354A3E" w:rsidP="00354A3E">
            <w:pPr>
              <w:pStyle w:val="yiv0720675254msonormal"/>
              <w:numPr>
                <w:ilvl w:val="0"/>
                <w:numId w:val="14"/>
              </w:numPr>
              <w:shd w:val="clear" w:color="auto" w:fill="FFFFFF"/>
              <w:spacing w:before="0" w:beforeAutospacing="0" w:after="120" w:afterAutospacing="0"/>
              <w:jc w:val="both"/>
              <w:rPr>
                <w:rFonts w:ascii="Arial" w:hAnsi="Arial" w:cs="Arial"/>
                <w:sz w:val="20"/>
                <w:szCs w:val="20"/>
              </w:rPr>
            </w:pPr>
            <w:r>
              <w:rPr>
                <w:rFonts w:ascii="Arial" w:eastAsiaTheme="minorHAnsi" w:hAnsi="Arial" w:cs="Arial"/>
                <w:sz w:val="20"/>
                <w:szCs w:val="20"/>
              </w:rPr>
              <w:t>E</w:t>
            </w:r>
            <w:r w:rsidRPr="0026729E">
              <w:rPr>
                <w:rFonts w:ascii="Arial" w:eastAsiaTheme="minorHAnsi" w:hAnsi="Arial" w:cs="Arial"/>
                <w:sz w:val="20"/>
                <w:szCs w:val="20"/>
              </w:rPr>
              <w:t>quivalent and attested police or/and military education or training or</w:t>
            </w:r>
            <w:r>
              <w:rPr>
                <w:rFonts w:ascii="Arial" w:eastAsiaTheme="minorHAnsi" w:hAnsi="Arial" w:cs="Arial"/>
                <w:sz w:val="20"/>
                <w:szCs w:val="20"/>
              </w:rPr>
              <w:t xml:space="preserve"> an award of an equivalent rank </w:t>
            </w:r>
            <w:r w:rsidRPr="0026729E">
              <w:rPr>
                <w:rFonts w:ascii="Arial" w:hAnsi="Arial" w:cs="Arial"/>
                <w:sz w:val="20"/>
                <w:szCs w:val="20"/>
              </w:rPr>
              <w:t>and at least 6 years of relevant and proven full-time experience of which one year experience of Field Security</w:t>
            </w:r>
          </w:p>
          <w:p w:rsidR="00354A3E" w:rsidRPr="006B7E5C" w:rsidRDefault="00354A3E" w:rsidP="002C182F">
            <w:pPr>
              <w:pStyle w:val="yiv0720675254msonormal"/>
              <w:shd w:val="clear" w:color="auto" w:fill="FFFFFF"/>
              <w:spacing w:before="0" w:beforeAutospacing="0" w:after="120" w:afterAutospacing="0"/>
              <w:ind w:left="720" w:hanging="360"/>
              <w:jc w:val="both"/>
              <w:rPr>
                <w:rFonts w:ascii="Arial" w:hAnsi="Arial" w:cs="Arial"/>
                <w:sz w:val="20"/>
                <w:szCs w:val="20"/>
              </w:rPr>
            </w:pPr>
            <w:r w:rsidRPr="006B7E5C">
              <w:rPr>
                <w:rFonts w:ascii="Arial" w:hAnsi="Arial" w:cs="Arial"/>
                <w:sz w:val="20"/>
                <w:szCs w:val="20"/>
              </w:rPr>
              <w:t>AND</w:t>
            </w:r>
          </w:p>
          <w:p w:rsidR="00354A3E" w:rsidRDefault="00354A3E" w:rsidP="00354A3E">
            <w:pPr>
              <w:numPr>
                <w:ilvl w:val="0"/>
                <w:numId w:val="25"/>
              </w:numPr>
              <w:tabs>
                <w:tab w:val="left" w:pos="851"/>
              </w:tabs>
              <w:suppressAutoHyphens/>
              <w:ind w:left="720"/>
              <w:jc w:val="both"/>
              <w:rPr>
                <w:rFonts w:ascii="Arial" w:hAnsi="Arial" w:cs="Arial"/>
                <w:sz w:val="20"/>
                <w:szCs w:val="20"/>
              </w:rPr>
            </w:pPr>
            <w:r w:rsidRPr="0026729E">
              <w:rPr>
                <w:rFonts w:ascii="Arial" w:hAnsi="Arial" w:cs="Arial"/>
                <w:sz w:val="20"/>
                <w:szCs w:val="20"/>
              </w:rPr>
              <w:t>Previous and recent experience in carrying and the use of firearms, for personal protection purposes whilst conducting duties within a Military, Police or Diplomatic Security role. Authorized to carry and issued a personal weapon if seconded or be prepared to be trained in their use if contracted;</w:t>
            </w:r>
          </w:p>
          <w:p w:rsidR="00354A3E" w:rsidRPr="0026729E" w:rsidRDefault="00354A3E" w:rsidP="002C182F">
            <w:pPr>
              <w:tabs>
                <w:tab w:val="left" w:pos="851"/>
              </w:tabs>
              <w:suppressAutoHyphens/>
              <w:ind w:left="720"/>
              <w:jc w:val="both"/>
              <w:rPr>
                <w:rFonts w:ascii="Arial" w:hAnsi="Arial" w:cs="Arial"/>
                <w:sz w:val="20"/>
                <w:szCs w:val="20"/>
              </w:rPr>
            </w:pPr>
          </w:p>
          <w:p w:rsidR="00354A3E" w:rsidRPr="0026729E" w:rsidRDefault="00354A3E" w:rsidP="00354A3E">
            <w:pPr>
              <w:widowControl w:val="0"/>
              <w:numPr>
                <w:ilvl w:val="0"/>
                <w:numId w:val="25"/>
              </w:numPr>
              <w:tabs>
                <w:tab w:val="left" w:pos="851"/>
              </w:tabs>
              <w:suppressAutoHyphens/>
              <w:adjustRightInd w:val="0"/>
              <w:ind w:left="720"/>
              <w:jc w:val="both"/>
              <w:textAlignment w:val="baseline"/>
              <w:rPr>
                <w:rFonts w:ascii="Arial" w:hAnsi="Arial" w:cs="Arial"/>
                <w:bCs/>
                <w:sz w:val="20"/>
                <w:szCs w:val="20"/>
              </w:rPr>
            </w:pPr>
            <w:r w:rsidRPr="0026729E">
              <w:rPr>
                <w:rFonts w:ascii="Arial" w:hAnsi="Arial" w:cs="Arial"/>
                <w:sz w:val="20"/>
                <w:szCs w:val="20"/>
              </w:rPr>
              <w:t>To be in a possession of Personnel Security Clearance at the level of SECRET UE/EU SECRET or willing to be positively vetted to this level upon employment</w:t>
            </w:r>
            <w:r>
              <w:rPr>
                <w:rFonts w:ascii="Arial" w:hAnsi="Arial" w:cs="Arial"/>
                <w:sz w:val="20"/>
                <w:szCs w:val="20"/>
              </w:rPr>
              <w:t>;</w:t>
            </w:r>
          </w:p>
          <w:p w:rsidR="00354A3E" w:rsidRPr="0026729E" w:rsidRDefault="00354A3E" w:rsidP="002C182F">
            <w:pPr>
              <w:widowControl w:val="0"/>
              <w:tabs>
                <w:tab w:val="left" w:pos="851"/>
              </w:tabs>
              <w:suppressAutoHyphens/>
              <w:adjustRightInd w:val="0"/>
              <w:ind w:left="720"/>
              <w:jc w:val="both"/>
              <w:textAlignment w:val="baseline"/>
              <w:rPr>
                <w:rFonts w:ascii="Arial" w:hAnsi="Arial" w:cs="Arial"/>
                <w:bCs/>
                <w:sz w:val="20"/>
                <w:szCs w:val="20"/>
              </w:rPr>
            </w:pPr>
          </w:p>
          <w:p w:rsidR="00354A3E" w:rsidRPr="0026729E" w:rsidRDefault="00354A3E" w:rsidP="00354A3E">
            <w:pPr>
              <w:widowControl w:val="0"/>
              <w:numPr>
                <w:ilvl w:val="0"/>
                <w:numId w:val="25"/>
              </w:numPr>
              <w:tabs>
                <w:tab w:val="left" w:pos="851"/>
              </w:tabs>
              <w:suppressAutoHyphens/>
              <w:adjustRightInd w:val="0"/>
              <w:ind w:left="720"/>
              <w:jc w:val="both"/>
              <w:textAlignment w:val="baseline"/>
              <w:rPr>
                <w:rFonts w:ascii="Arial" w:hAnsi="Arial" w:cs="Arial"/>
                <w:bCs/>
                <w:sz w:val="20"/>
                <w:szCs w:val="20"/>
              </w:rPr>
            </w:pPr>
            <w:r w:rsidRPr="0026729E">
              <w:rPr>
                <w:rFonts w:ascii="Arial" w:hAnsi="Arial" w:cs="Arial"/>
                <w:sz w:val="20"/>
                <w:szCs w:val="20"/>
                <w:lang w:eastAsia="ar-SA"/>
              </w:rPr>
              <w:t>Possession of a valid and current Civilian driving license class at C/C1 for manual transmissions</w:t>
            </w:r>
            <w:r>
              <w:rPr>
                <w:rFonts w:ascii="Arial" w:hAnsi="Arial" w:cs="Arial"/>
                <w:sz w:val="20"/>
                <w:szCs w:val="20"/>
                <w:lang w:eastAsia="ar-SA"/>
              </w:rPr>
              <w:t>.</w:t>
            </w:r>
          </w:p>
          <w:p w:rsidR="00491AD1" w:rsidRDefault="00491AD1" w:rsidP="002C182F">
            <w:pPr>
              <w:pStyle w:val="yiv0720675254msonormal"/>
              <w:shd w:val="clear" w:color="auto" w:fill="FFFFFF"/>
              <w:spacing w:before="0" w:beforeAutospacing="0" w:after="120" w:afterAutospacing="0"/>
              <w:jc w:val="both"/>
              <w:rPr>
                <w:rFonts w:ascii="Arial" w:hAnsi="Arial" w:cs="Arial"/>
                <w:b/>
                <w:sz w:val="20"/>
                <w:szCs w:val="20"/>
              </w:rPr>
            </w:pPr>
          </w:p>
          <w:p w:rsidR="00354A3E" w:rsidRPr="006727D4" w:rsidRDefault="00354A3E" w:rsidP="002C182F">
            <w:pPr>
              <w:pStyle w:val="yiv0720675254msonormal"/>
              <w:shd w:val="clear" w:color="auto" w:fill="FFFFFF"/>
              <w:spacing w:before="0" w:beforeAutospacing="0" w:after="120" w:afterAutospacing="0"/>
              <w:jc w:val="both"/>
              <w:rPr>
                <w:rFonts w:ascii="Arial" w:hAnsi="Arial" w:cs="Arial"/>
                <w:b/>
                <w:sz w:val="20"/>
                <w:szCs w:val="20"/>
              </w:rPr>
            </w:pPr>
            <w:r w:rsidRPr="006727D4">
              <w:rPr>
                <w:rFonts w:ascii="Arial" w:hAnsi="Arial" w:cs="Arial"/>
                <w:b/>
                <w:sz w:val="20"/>
                <w:szCs w:val="20"/>
              </w:rPr>
              <w:t>Advantageous:</w:t>
            </w:r>
          </w:p>
          <w:p w:rsidR="00354A3E" w:rsidRPr="006727D4" w:rsidRDefault="00354A3E" w:rsidP="00491AD1">
            <w:pPr>
              <w:widowControl w:val="0"/>
              <w:numPr>
                <w:ilvl w:val="0"/>
                <w:numId w:val="14"/>
              </w:numPr>
              <w:tabs>
                <w:tab w:val="left" w:pos="426"/>
              </w:tabs>
              <w:suppressAutoHyphens/>
              <w:autoSpaceDE w:val="0"/>
              <w:autoSpaceDN w:val="0"/>
              <w:adjustRightInd w:val="0"/>
              <w:jc w:val="both"/>
              <w:rPr>
                <w:rFonts w:ascii="Arial" w:hAnsi="Arial" w:cs="Arial"/>
                <w:b/>
                <w:color w:val="000000"/>
                <w:sz w:val="20"/>
                <w:szCs w:val="20"/>
              </w:rPr>
            </w:pPr>
            <w:r w:rsidRPr="00DC577B">
              <w:rPr>
                <w:rFonts w:ascii="Arial" w:hAnsi="Arial" w:cs="Arial"/>
                <w:sz w:val="20"/>
                <w:szCs w:val="20"/>
                <w:lang w:eastAsia="ar-SA"/>
              </w:rPr>
              <w:t>Successful completion of EU Mission Security Officer Certification Course is a considerable asset.</w:t>
            </w:r>
          </w:p>
        </w:tc>
      </w:tr>
      <w:tr w:rsidR="00354A3E" w:rsidRPr="006727D4" w:rsidTr="002C182F">
        <w:tc>
          <w:tcPr>
            <w:tcW w:w="791" w:type="pct"/>
            <w:tcBorders>
              <w:left w:val="nil"/>
            </w:tcBorders>
            <w:shd w:val="clear" w:color="auto" w:fill="auto"/>
            <w:vAlign w:val="center"/>
          </w:tcPr>
          <w:p w:rsidR="00354A3E" w:rsidRPr="006727D4" w:rsidRDefault="00354A3E" w:rsidP="002C182F">
            <w:pPr>
              <w:widowControl w:val="0"/>
              <w:jc w:val="center"/>
              <w:outlineLvl w:val="0"/>
              <w:rPr>
                <w:rFonts w:ascii="Arial" w:hAnsi="Arial" w:cs="Arial"/>
                <w:sz w:val="20"/>
                <w:szCs w:val="20"/>
              </w:rPr>
            </w:pPr>
            <w:r w:rsidRPr="006727D4">
              <w:rPr>
                <w:rFonts w:ascii="Arial" w:hAnsi="Arial" w:cs="Arial"/>
                <w:sz w:val="20"/>
                <w:szCs w:val="20"/>
              </w:rPr>
              <w:t>Specification of experience</w:t>
            </w:r>
          </w:p>
          <w:p w:rsidR="00354A3E" w:rsidRPr="006727D4" w:rsidRDefault="00354A3E" w:rsidP="002C182F">
            <w:pPr>
              <w:widowControl w:val="0"/>
              <w:jc w:val="center"/>
              <w:outlineLvl w:val="0"/>
              <w:rPr>
                <w:rFonts w:ascii="Arial" w:hAnsi="Arial" w:cs="Arial"/>
                <w:sz w:val="20"/>
                <w:szCs w:val="20"/>
              </w:rPr>
            </w:pPr>
          </w:p>
        </w:tc>
        <w:tc>
          <w:tcPr>
            <w:tcW w:w="4209" w:type="pct"/>
            <w:tcBorders>
              <w:right w:val="nil"/>
            </w:tcBorders>
            <w:shd w:val="clear" w:color="auto" w:fill="auto"/>
          </w:tcPr>
          <w:p w:rsidR="00354A3E" w:rsidRPr="003F34D5" w:rsidRDefault="00354A3E" w:rsidP="002C182F">
            <w:pPr>
              <w:pStyle w:val="yiv0720675254default"/>
              <w:shd w:val="clear" w:color="auto" w:fill="FFFFFF"/>
              <w:spacing w:before="0" w:beforeAutospacing="0" w:after="0" w:afterAutospacing="0"/>
              <w:jc w:val="both"/>
              <w:rPr>
                <w:rFonts w:ascii="Arial" w:hAnsi="Arial" w:cs="Arial"/>
                <w:sz w:val="20"/>
                <w:szCs w:val="20"/>
                <w:lang w:val="en-GB" w:eastAsia="en-GB"/>
              </w:rPr>
            </w:pPr>
            <w:r w:rsidRPr="003F34D5">
              <w:rPr>
                <w:rFonts w:ascii="Arial" w:hAnsi="Arial" w:cs="Arial"/>
                <w:b/>
                <w:sz w:val="20"/>
                <w:szCs w:val="20"/>
              </w:rPr>
              <w:t>General professional experience:</w:t>
            </w:r>
            <w:r w:rsidRPr="003F34D5">
              <w:rPr>
                <w:rFonts w:ascii="Arial" w:hAnsi="Arial" w:cs="Arial"/>
                <w:sz w:val="20"/>
                <w:szCs w:val="20"/>
              </w:rPr>
              <w:t xml:space="preserve">  International experience, particularly in crisis areas or post-conflict setting, with multi-national and/or international organizations. </w:t>
            </w:r>
          </w:p>
          <w:p w:rsidR="00354A3E" w:rsidRPr="003F34D5" w:rsidRDefault="00354A3E" w:rsidP="002C182F">
            <w:pPr>
              <w:pStyle w:val="yiv0720675254default"/>
              <w:shd w:val="clear" w:color="auto" w:fill="FFFFFF"/>
              <w:spacing w:before="0" w:beforeAutospacing="0" w:after="0" w:afterAutospacing="0"/>
              <w:jc w:val="both"/>
              <w:rPr>
                <w:rFonts w:ascii="Arial" w:hAnsi="Arial" w:cs="Arial"/>
                <w:sz w:val="20"/>
                <w:szCs w:val="20"/>
                <w:lang w:val="en-GB" w:eastAsia="en-GB"/>
              </w:rPr>
            </w:pPr>
          </w:p>
          <w:p w:rsidR="00354A3E" w:rsidRPr="003F34D5" w:rsidRDefault="00354A3E" w:rsidP="002C182F">
            <w:pPr>
              <w:pStyle w:val="yiv0720675254default"/>
              <w:shd w:val="clear" w:color="auto" w:fill="FFFFFF"/>
              <w:spacing w:before="0" w:beforeAutospacing="0" w:after="0" w:afterAutospacing="0"/>
              <w:jc w:val="both"/>
              <w:rPr>
                <w:rFonts w:ascii="Arial" w:hAnsi="Arial" w:cs="Arial"/>
                <w:b/>
                <w:sz w:val="20"/>
                <w:szCs w:val="20"/>
                <w:lang w:val="en-GB" w:eastAsia="en-GB"/>
              </w:rPr>
            </w:pPr>
            <w:r w:rsidRPr="003F34D5">
              <w:rPr>
                <w:rFonts w:ascii="Arial" w:hAnsi="Arial" w:cs="Arial"/>
                <w:b/>
                <w:sz w:val="20"/>
                <w:szCs w:val="20"/>
                <w:lang w:val="en-GB" w:eastAsia="en-GB"/>
              </w:rPr>
              <w:t>Essential</w:t>
            </w:r>
            <w:r w:rsidR="005D0E24">
              <w:rPr>
                <w:rFonts w:ascii="Arial" w:hAnsi="Arial" w:cs="Arial"/>
                <w:b/>
                <w:sz w:val="20"/>
                <w:szCs w:val="20"/>
                <w:lang w:val="en-GB" w:eastAsia="en-GB"/>
              </w:rPr>
              <w:t>:</w:t>
            </w:r>
            <w:r w:rsidRPr="003F34D5">
              <w:rPr>
                <w:rFonts w:ascii="Arial" w:hAnsi="Arial" w:cs="Arial"/>
                <w:b/>
                <w:sz w:val="20"/>
                <w:szCs w:val="20"/>
                <w:lang w:val="en-GB" w:eastAsia="en-GB"/>
              </w:rPr>
              <w:t xml:space="preserve"> </w:t>
            </w:r>
          </w:p>
          <w:p w:rsidR="00354A3E" w:rsidRPr="003F34D5" w:rsidRDefault="00354A3E" w:rsidP="002C182F">
            <w:pPr>
              <w:pStyle w:val="yiv0720675254default"/>
              <w:numPr>
                <w:ilvl w:val="0"/>
                <w:numId w:val="8"/>
              </w:numPr>
              <w:shd w:val="clear" w:color="auto" w:fill="FFFFFF"/>
              <w:spacing w:before="0" w:beforeAutospacing="0" w:after="0" w:afterAutospacing="0"/>
              <w:ind w:hanging="357"/>
              <w:jc w:val="both"/>
              <w:rPr>
                <w:rFonts w:ascii="Arial" w:hAnsi="Arial" w:cs="Arial"/>
                <w:b/>
                <w:sz w:val="20"/>
                <w:szCs w:val="20"/>
                <w:lang w:val="en-GB" w:eastAsia="en-GB"/>
              </w:rPr>
            </w:pPr>
            <w:r w:rsidRPr="003F34D5">
              <w:rPr>
                <w:rFonts w:ascii="Arial" w:hAnsi="Arial" w:cs="Arial"/>
                <w:sz w:val="20"/>
                <w:szCs w:val="20"/>
                <w:lang w:val="en-GB" w:eastAsia="en-GB"/>
              </w:rPr>
              <w:t>Experience at least 5 years of relev</w:t>
            </w:r>
            <w:r>
              <w:rPr>
                <w:rFonts w:ascii="Arial" w:hAnsi="Arial" w:cs="Arial"/>
                <w:sz w:val="20"/>
                <w:szCs w:val="20"/>
                <w:lang w:val="en-GB" w:eastAsia="en-GB"/>
              </w:rPr>
              <w:t>ant proven full-time experience</w:t>
            </w:r>
            <w:r w:rsidRPr="003F34D5">
              <w:rPr>
                <w:rFonts w:ascii="Arial" w:hAnsi="Arial" w:cs="Arial"/>
                <w:sz w:val="20"/>
                <w:szCs w:val="20"/>
                <w:lang w:val="en-GB" w:eastAsia="en-GB"/>
              </w:rPr>
              <w:t xml:space="preserve"> in the civilian, military, police, security sector, with a strong preference for candidates having worked in similar positions;</w:t>
            </w:r>
          </w:p>
          <w:p w:rsidR="00354A3E" w:rsidRPr="003F34D5" w:rsidRDefault="00354A3E" w:rsidP="002C182F">
            <w:pPr>
              <w:pStyle w:val="yiv0720675254default"/>
              <w:numPr>
                <w:ilvl w:val="0"/>
                <w:numId w:val="8"/>
              </w:numPr>
              <w:shd w:val="clear" w:color="auto" w:fill="FFFFFF"/>
              <w:spacing w:before="0" w:beforeAutospacing="0" w:after="0" w:afterAutospacing="0"/>
              <w:ind w:hanging="357"/>
              <w:jc w:val="both"/>
              <w:rPr>
                <w:rFonts w:ascii="Arial" w:hAnsi="Arial" w:cs="Arial"/>
                <w:b/>
                <w:sz w:val="20"/>
                <w:szCs w:val="20"/>
                <w:lang w:val="en-GB"/>
              </w:rPr>
            </w:pPr>
            <w:r w:rsidRPr="003F34D5">
              <w:rPr>
                <w:rFonts w:ascii="Arial" w:hAnsi="Arial" w:cs="Arial"/>
                <w:sz w:val="20"/>
                <w:szCs w:val="20"/>
                <w:lang w:val="en-GB" w:eastAsia="en-GB"/>
              </w:rPr>
              <w:t>Full working knowledge of English and excellent drafting skills</w:t>
            </w:r>
            <w:r>
              <w:rPr>
                <w:rFonts w:ascii="Arial" w:hAnsi="Arial" w:cs="Arial"/>
                <w:sz w:val="20"/>
                <w:szCs w:val="20"/>
                <w:lang w:val="en-GB" w:eastAsia="en-GB"/>
              </w:rPr>
              <w:t>.</w:t>
            </w:r>
          </w:p>
          <w:p w:rsidR="00354A3E" w:rsidRPr="006727D4" w:rsidRDefault="00354A3E" w:rsidP="002C182F">
            <w:pPr>
              <w:pStyle w:val="yiv0720675254default"/>
              <w:shd w:val="clear" w:color="auto" w:fill="FFFFFF"/>
              <w:spacing w:before="0" w:beforeAutospacing="0" w:after="0" w:afterAutospacing="0"/>
              <w:ind w:left="720" w:hanging="357"/>
              <w:jc w:val="both"/>
              <w:rPr>
                <w:rFonts w:ascii="Arial" w:hAnsi="Arial" w:cs="Arial"/>
                <w:b/>
                <w:sz w:val="20"/>
                <w:szCs w:val="20"/>
                <w:lang w:val="en-GB"/>
              </w:rPr>
            </w:pPr>
          </w:p>
          <w:p w:rsidR="00354A3E" w:rsidRPr="006727D4" w:rsidRDefault="00354A3E" w:rsidP="002C182F">
            <w:pPr>
              <w:pStyle w:val="yiv0720675254default"/>
              <w:shd w:val="clear" w:color="auto" w:fill="FFFFFF"/>
              <w:spacing w:before="0" w:beforeAutospacing="0" w:after="0" w:afterAutospacing="0"/>
              <w:jc w:val="both"/>
              <w:rPr>
                <w:rFonts w:ascii="Arial" w:hAnsi="Arial" w:cs="Arial"/>
                <w:b/>
                <w:sz w:val="20"/>
                <w:szCs w:val="20"/>
                <w:lang w:val="en-GB"/>
              </w:rPr>
            </w:pPr>
            <w:r w:rsidRPr="006727D4">
              <w:rPr>
                <w:rFonts w:ascii="Arial" w:hAnsi="Arial" w:cs="Arial"/>
                <w:b/>
                <w:sz w:val="20"/>
                <w:szCs w:val="20"/>
                <w:lang w:val="en-GB"/>
              </w:rPr>
              <w:t>Desirable:</w:t>
            </w:r>
          </w:p>
          <w:p w:rsidR="00354A3E" w:rsidRPr="0026729E" w:rsidRDefault="00354A3E" w:rsidP="00354A3E">
            <w:pPr>
              <w:numPr>
                <w:ilvl w:val="0"/>
                <w:numId w:val="21"/>
              </w:numPr>
              <w:tabs>
                <w:tab w:val="left" w:pos="426"/>
              </w:tabs>
              <w:suppressAutoHyphens/>
              <w:spacing w:before="240" w:after="240"/>
              <w:ind w:left="426" w:hanging="426"/>
              <w:contextualSpacing/>
              <w:jc w:val="both"/>
              <w:rPr>
                <w:rFonts w:ascii="Arial" w:hAnsi="Arial" w:cs="Arial"/>
                <w:sz w:val="20"/>
                <w:szCs w:val="20"/>
              </w:rPr>
            </w:pPr>
            <w:r w:rsidRPr="0026729E">
              <w:rPr>
                <w:rFonts w:ascii="Arial" w:hAnsi="Arial" w:cs="Arial"/>
                <w:sz w:val="20"/>
                <w:szCs w:val="20"/>
              </w:rPr>
              <w:t>Previous management and supervisory experience, preferably in a strategic and operational level and a multi-cultural and faith environment.</w:t>
            </w:r>
          </w:p>
          <w:p w:rsidR="00354A3E" w:rsidRPr="0026729E" w:rsidRDefault="00354A3E" w:rsidP="00354A3E">
            <w:pPr>
              <w:numPr>
                <w:ilvl w:val="0"/>
                <w:numId w:val="21"/>
              </w:numPr>
              <w:tabs>
                <w:tab w:val="left" w:pos="426"/>
              </w:tabs>
              <w:suppressAutoHyphens/>
              <w:spacing w:before="240" w:after="240"/>
              <w:ind w:left="426" w:hanging="426"/>
              <w:contextualSpacing/>
              <w:jc w:val="both"/>
              <w:rPr>
                <w:rFonts w:ascii="Arial" w:hAnsi="Arial" w:cs="Arial"/>
                <w:sz w:val="20"/>
                <w:szCs w:val="20"/>
              </w:rPr>
            </w:pPr>
            <w:r w:rsidRPr="0026729E">
              <w:rPr>
                <w:rFonts w:ascii="Arial" w:hAnsi="Arial" w:cs="Arial"/>
                <w:sz w:val="20"/>
                <w:szCs w:val="20"/>
              </w:rPr>
              <w:t>Ability to work in a demanding, deadline-driven environment and to establish and maintain effective working relationships with people of different national and cultural backgrounds;</w:t>
            </w:r>
          </w:p>
          <w:p w:rsidR="00354A3E" w:rsidRPr="0026729E" w:rsidRDefault="00354A3E" w:rsidP="00354A3E">
            <w:pPr>
              <w:numPr>
                <w:ilvl w:val="0"/>
                <w:numId w:val="21"/>
              </w:numPr>
              <w:tabs>
                <w:tab w:val="left" w:pos="426"/>
              </w:tabs>
              <w:suppressAutoHyphens/>
              <w:spacing w:before="240" w:after="240"/>
              <w:ind w:left="426" w:hanging="426"/>
              <w:contextualSpacing/>
              <w:jc w:val="both"/>
              <w:rPr>
                <w:rFonts w:ascii="Arial" w:hAnsi="Arial" w:cs="Arial"/>
                <w:sz w:val="20"/>
                <w:szCs w:val="20"/>
              </w:rPr>
            </w:pPr>
            <w:r w:rsidRPr="0026729E">
              <w:rPr>
                <w:rFonts w:ascii="Arial" w:hAnsi="Arial" w:cs="Arial"/>
                <w:sz w:val="20"/>
                <w:szCs w:val="20"/>
              </w:rPr>
              <w:t>Demonstrated experience and ability to contribute creatively to the development of security strategies and procedures;</w:t>
            </w:r>
          </w:p>
          <w:p w:rsidR="00354A3E" w:rsidRPr="0026729E" w:rsidRDefault="00354A3E" w:rsidP="00354A3E">
            <w:pPr>
              <w:numPr>
                <w:ilvl w:val="0"/>
                <w:numId w:val="21"/>
              </w:numPr>
              <w:tabs>
                <w:tab w:val="left" w:pos="426"/>
              </w:tabs>
              <w:suppressAutoHyphens/>
              <w:spacing w:before="240" w:after="240"/>
              <w:ind w:left="426" w:hanging="426"/>
              <w:contextualSpacing/>
              <w:jc w:val="both"/>
              <w:rPr>
                <w:rFonts w:ascii="Arial" w:hAnsi="Arial" w:cs="Arial"/>
                <w:sz w:val="20"/>
                <w:szCs w:val="20"/>
              </w:rPr>
            </w:pPr>
            <w:r w:rsidRPr="0026729E">
              <w:rPr>
                <w:rFonts w:ascii="Arial" w:hAnsi="Arial" w:cs="Arial"/>
                <w:sz w:val="20"/>
                <w:szCs w:val="20"/>
              </w:rPr>
              <w:t>Demonstrated ability to contribute creatively to the development of security policies and procedures;</w:t>
            </w:r>
          </w:p>
          <w:p w:rsidR="00354A3E" w:rsidRPr="0026729E" w:rsidRDefault="00354A3E" w:rsidP="00354A3E">
            <w:pPr>
              <w:numPr>
                <w:ilvl w:val="0"/>
                <w:numId w:val="21"/>
              </w:numPr>
              <w:tabs>
                <w:tab w:val="left" w:pos="426"/>
              </w:tabs>
              <w:suppressAutoHyphens/>
              <w:spacing w:before="240" w:after="240"/>
              <w:ind w:left="426" w:hanging="426"/>
              <w:contextualSpacing/>
              <w:jc w:val="both"/>
              <w:rPr>
                <w:rFonts w:ascii="Arial" w:hAnsi="Arial" w:cs="Arial"/>
                <w:sz w:val="20"/>
                <w:szCs w:val="20"/>
              </w:rPr>
            </w:pPr>
            <w:r w:rsidRPr="0026729E">
              <w:rPr>
                <w:rFonts w:ascii="Arial" w:hAnsi="Arial" w:cs="Arial"/>
                <w:sz w:val="20"/>
                <w:szCs w:val="20"/>
              </w:rPr>
              <w:t>Ability to analyse information;</w:t>
            </w:r>
          </w:p>
          <w:p w:rsidR="00354A3E" w:rsidRPr="0026729E" w:rsidRDefault="00354A3E" w:rsidP="00354A3E">
            <w:pPr>
              <w:numPr>
                <w:ilvl w:val="0"/>
                <w:numId w:val="21"/>
              </w:numPr>
              <w:tabs>
                <w:tab w:val="left" w:pos="426"/>
              </w:tabs>
              <w:suppressAutoHyphens/>
              <w:spacing w:before="240" w:after="240"/>
              <w:ind w:left="426" w:hanging="426"/>
              <w:contextualSpacing/>
              <w:jc w:val="both"/>
              <w:rPr>
                <w:rFonts w:ascii="Arial" w:hAnsi="Arial" w:cs="Arial"/>
                <w:sz w:val="20"/>
                <w:szCs w:val="20"/>
              </w:rPr>
            </w:pPr>
            <w:r w:rsidRPr="0026729E">
              <w:rPr>
                <w:rFonts w:ascii="Arial" w:hAnsi="Arial" w:cs="Arial"/>
                <w:sz w:val="20"/>
                <w:szCs w:val="20"/>
              </w:rPr>
              <w:t>Excellent organisational, planning, and time-management skills;</w:t>
            </w:r>
          </w:p>
          <w:p w:rsidR="00354A3E" w:rsidRPr="0026729E" w:rsidRDefault="00354A3E" w:rsidP="00354A3E">
            <w:pPr>
              <w:numPr>
                <w:ilvl w:val="0"/>
                <w:numId w:val="21"/>
              </w:numPr>
              <w:tabs>
                <w:tab w:val="left" w:pos="426"/>
              </w:tabs>
              <w:suppressAutoHyphens/>
              <w:spacing w:before="240" w:after="240"/>
              <w:ind w:left="426" w:hanging="426"/>
              <w:contextualSpacing/>
              <w:jc w:val="both"/>
              <w:rPr>
                <w:rFonts w:ascii="Arial" w:hAnsi="Arial" w:cs="Arial"/>
                <w:sz w:val="20"/>
                <w:szCs w:val="20"/>
              </w:rPr>
            </w:pPr>
            <w:r w:rsidRPr="0026729E">
              <w:rPr>
                <w:rFonts w:ascii="Arial" w:hAnsi="Arial" w:cs="Arial"/>
                <w:sz w:val="20"/>
                <w:szCs w:val="20"/>
              </w:rPr>
              <w:t>Experience in planning and implementing projects;</w:t>
            </w:r>
          </w:p>
          <w:p w:rsidR="00354A3E" w:rsidRPr="0026729E" w:rsidRDefault="00354A3E" w:rsidP="00354A3E">
            <w:pPr>
              <w:numPr>
                <w:ilvl w:val="0"/>
                <w:numId w:val="21"/>
              </w:numPr>
              <w:tabs>
                <w:tab w:val="left" w:pos="426"/>
              </w:tabs>
              <w:suppressAutoHyphens/>
              <w:spacing w:before="240" w:after="240"/>
              <w:ind w:left="426" w:hanging="426"/>
              <w:contextualSpacing/>
              <w:jc w:val="both"/>
              <w:rPr>
                <w:rFonts w:ascii="Arial" w:hAnsi="Arial" w:cs="Arial"/>
                <w:sz w:val="20"/>
                <w:szCs w:val="20"/>
              </w:rPr>
            </w:pPr>
            <w:r w:rsidRPr="0026729E">
              <w:rPr>
                <w:rFonts w:ascii="Arial" w:hAnsi="Arial" w:cs="Arial"/>
                <w:sz w:val="20"/>
                <w:szCs w:val="20"/>
              </w:rPr>
              <w:t>Highly resilient under mental pressure and willingness to work extra hours when required;</w:t>
            </w:r>
          </w:p>
          <w:p w:rsidR="00354A3E" w:rsidRPr="0026729E" w:rsidRDefault="00354A3E" w:rsidP="00354A3E">
            <w:pPr>
              <w:numPr>
                <w:ilvl w:val="0"/>
                <w:numId w:val="21"/>
              </w:numPr>
              <w:tabs>
                <w:tab w:val="left" w:pos="426"/>
              </w:tabs>
              <w:suppressAutoHyphens/>
              <w:spacing w:before="240" w:after="240"/>
              <w:ind w:left="426" w:hanging="426"/>
              <w:contextualSpacing/>
              <w:jc w:val="both"/>
              <w:rPr>
                <w:rFonts w:ascii="Arial" w:hAnsi="Arial" w:cs="Arial"/>
                <w:sz w:val="20"/>
                <w:szCs w:val="20"/>
              </w:rPr>
            </w:pPr>
            <w:r w:rsidRPr="0026729E">
              <w:rPr>
                <w:rFonts w:ascii="Arial" w:hAnsi="Arial" w:cs="Arial"/>
                <w:sz w:val="20"/>
                <w:szCs w:val="20"/>
              </w:rPr>
              <w:t>Ability to perform under stress and in difficult circumstances</w:t>
            </w:r>
          </w:p>
          <w:p w:rsidR="00354A3E" w:rsidRPr="0026729E" w:rsidRDefault="00354A3E" w:rsidP="00354A3E">
            <w:pPr>
              <w:numPr>
                <w:ilvl w:val="0"/>
                <w:numId w:val="21"/>
              </w:numPr>
              <w:tabs>
                <w:tab w:val="left" w:pos="426"/>
              </w:tabs>
              <w:suppressAutoHyphens/>
              <w:spacing w:before="240" w:after="240"/>
              <w:ind w:left="426" w:hanging="426"/>
              <w:contextualSpacing/>
              <w:jc w:val="both"/>
              <w:rPr>
                <w:rFonts w:ascii="Arial" w:hAnsi="Arial" w:cs="Arial"/>
                <w:sz w:val="20"/>
                <w:szCs w:val="20"/>
              </w:rPr>
            </w:pPr>
            <w:r w:rsidRPr="0026729E">
              <w:rPr>
                <w:rFonts w:ascii="Arial" w:hAnsi="Arial" w:cs="Arial"/>
                <w:sz w:val="20"/>
                <w:szCs w:val="20"/>
              </w:rPr>
              <w:t>Excellent knowledge of the Mission area and potential security threats;</w:t>
            </w:r>
          </w:p>
          <w:p w:rsidR="00354A3E" w:rsidRPr="0026729E" w:rsidRDefault="00354A3E" w:rsidP="00354A3E">
            <w:pPr>
              <w:numPr>
                <w:ilvl w:val="0"/>
                <w:numId w:val="21"/>
              </w:numPr>
              <w:tabs>
                <w:tab w:val="left" w:pos="426"/>
              </w:tabs>
              <w:suppressAutoHyphens/>
              <w:ind w:left="426" w:hanging="426"/>
              <w:contextualSpacing/>
              <w:jc w:val="both"/>
              <w:rPr>
                <w:rFonts w:ascii="Arial" w:hAnsi="Arial" w:cs="Arial"/>
                <w:sz w:val="20"/>
                <w:szCs w:val="20"/>
              </w:rPr>
            </w:pPr>
            <w:r w:rsidRPr="0026729E">
              <w:rPr>
                <w:rFonts w:ascii="Arial" w:hAnsi="Arial" w:cs="Arial"/>
                <w:sz w:val="20"/>
                <w:szCs w:val="20"/>
              </w:rPr>
              <w:t>Ability to operate Windows and Power Point applications, including Word processing, e-mail, and spread sheets (Excel);</w:t>
            </w:r>
          </w:p>
          <w:p w:rsidR="00354A3E" w:rsidRPr="0026729E" w:rsidRDefault="00354A3E" w:rsidP="00354A3E">
            <w:pPr>
              <w:widowControl w:val="0"/>
              <w:numPr>
                <w:ilvl w:val="0"/>
                <w:numId w:val="21"/>
              </w:numPr>
              <w:tabs>
                <w:tab w:val="left" w:pos="426"/>
              </w:tabs>
              <w:suppressAutoHyphens/>
              <w:autoSpaceDE w:val="0"/>
              <w:autoSpaceDN w:val="0"/>
              <w:adjustRightInd w:val="0"/>
              <w:ind w:left="426" w:hanging="426"/>
              <w:jc w:val="both"/>
              <w:rPr>
                <w:rFonts w:ascii="Arial" w:hAnsi="Arial" w:cs="Arial"/>
                <w:sz w:val="20"/>
                <w:szCs w:val="20"/>
                <w:lang w:eastAsia="ar-SA"/>
              </w:rPr>
            </w:pPr>
            <w:r w:rsidRPr="0026729E">
              <w:rPr>
                <w:rFonts w:ascii="Arial" w:hAnsi="Arial" w:cs="Arial"/>
                <w:sz w:val="20"/>
                <w:szCs w:val="20"/>
                <w:lang w:eastAsia="ar-SA"/>
              </w:rPr>
              <w:t>Previous work experience in the region would be an advantage;</w:t>
            </w:r>
          </w:p>
          <w:p w:rsidR="00354A3E" w:rsidRPr="0026729E" w:rsidRDefault="00354A3E" w:rsidP="00354A3E">
            <w:pPr>
              <w:widowControl w:val="0"/>
              <w:numPr>
                <w:ilvl w:val="0"/>
                <w:numId w:val="22"/>
              </w:numPr>
              <w:tabs>
                <w:tab w:val="left" w:pos="426"/>
              </w:tabs>
              <w:suppressAutoHyphens/>
              <w:autoSpaceDE w:val="0"/>
              <w:autoSpaceDN w:val="0"/>
              <w:adjustRightInd w:val="0"/>
              <w:ind w:left="426" w:hanging="426"/>
              <w:rPr>
                <w:rFonts w:ascii="Arial" w:hAnsi="Arial" w:cs="Arial"/>
                <w:sz w:val="20"/>
                <w:szCs w:val="20"/>
                <w:lang w:eastAsia="ar-SA"/>
              </w:rPr>
            </w:pPr>
            <w:r w:rsidRPr="0026729E">
              <w:rPr>
                <w:rFonts w:ascii="Arial" w:hAnsi="Arial" w:cs="Arial"/>
                <w:sz w:val="20"/>
                <w:szCs w:val="20"/>
                <w:lang w:eastAsia="ar-SA"/>
              </w:rPr>
              <w:t>Previous international experience in CSDP/CFSP missions or multi-national/international organisations would be an advantage;</w:t>
            </w:r>
          </w:p>
          <w:p w:rsidR="00354A3E" w:rsidRPr="0026729E" w:rsidRDefault="00354A3E" w:rsidP="00354A3E">
            <w:pPr>
              <w:widowControl w:val="0"/>
              <w:numPr>
                <w:ilvl w:val="0"/>
                <w:numId w:val="22"/>
              </w:numPr>
              <w:tabs>
                <w:tab w:val="left" w:pos="426"/>
              </w:tabs>
              <w:suppressAutoHyphens/>
              <w:autoSpaceDE w:val="0"/>
              <w:autoSpaceDN w:val="0"/>
              <w:adjustRightInd w:val="0"/>
              <w:ind w:left="426" w:hanging="426"/>
              <w:rPr>
                <w:rFonts w:ascii="Arial" w:hAnsi="Arial" w:cs="Arial"/>
                <w:sz w:val="20"/>
                <w:szCs w:val="20"/>
                <w:lang w:eastAsia="ar-SA"/>
              </w:rPr>
            </w:pPr>
            <w:r w:rsidRPr="0026729E">
              <w:rPr>
                <w:rFonts w:ascii="Arial" w:hAnsi="Arial" w:cs="Arial"/>
                <w:sz w:val="20"/>
                <w:szCs w:val="20"/>
                <w:lang w:eastAsia="ar-SA"/>
              </w:rPr>
              <w:t>Previous exposure/experience of working with, in or alongside the EEAS Field Security Division (IBS2)</w:t>
            </w:r>
          </w:p>
          <w:p w:rsidR="00354A3E" w:rsidRPr="0026729E" w:rsidRDefault="00354A3E" w:rsidP="00354A3E">
            <w:pPr>
              <w:widowControl w:val="0"/>
              <w:numPr>
                <w:ilvl w:val="0"/>
                <w:numId w:val="22"/>
              </w:numPr>
              <w:tabs>
                <w:tab w:val="left" w:pos="426"/>
              </w:tabs>
              <w:suppressAutoHyphens/>
              <w:autoSpaceDE w:val="0"/>
              <w:autoSpaceDN w:val="0"/>
              <w:adjustRightInd w:val="0"/>
              <w:ind w:left="426" w:hanging="426"/>
              <w:rPr>
                <w:rFonts w:ascii="Arial" w:hAnsi="Arial" w:cs="Arial"/>
                <w:sz w:val="20"/>
                <w:szCs w:val="20"/>
                <w:lang w:eastAsia="ar-SA"/>
              </w:rPr>
            </w:pPr>
            <w:r w:rsidRPr="0026729E">
              <w:rPr>
                <w:rFonts w:ascii="Arial" w:hAnsi="Arial" w:cs="Arial"/>
                <w:sz w:val="20"/>
                <w:szCs w:val="20"/>
                <w:lang w:eastAsia="ar-SA"/>
              </w:rPr>
              <w:t>Formal risk management accreditation.</w:t>
            </w:r>
          </w:p>
          <w:p w:rsidR="00354A3E" w:rsidRPr="0026729E" w:rsidRDefault="00354A3E" w:rsidP="00354A3E">
            <w:pPr>
              <w:widowControl w:val="0"/>
              <w:numPr>
                <w:ilvl w:val="0"/>
                <w:numId w:val="22"/>
              </w:numPr>
              <w:tabs>
                <w:tab w:val="left" w:pos="426"/>
              </w:tabs>
              <w:suppressAutoHyphens/>
              <w:autoSpaceDE w:val="0"/>
              <w:autoSpaceDN w:val="0"/>
              <w:adjustRightInd w:val="0"/>
              <w:ind w:left="426" w:hanging="426"/>
              <w:rPr>
                <w:rFonts w:ascii="Arial" w:hAnsi="Arial" w:cs="Arial"/>
                <w:sz w:val="20"/>
                <w:szCs w:val="20"/>
                <w:lang w:eastAsia="ar-SA"/>
              </w:rPr>
            </w:pPr>
            <w:r w:rsidRPr="0026729E">
              <w:rPr>
                <w:rFonts w:ascii="Arial" w:hAnsi="Arial" w:cs="Arial"/>
                <w:sz w:val="20"/>
                <w:szCs w:val="20"/>
              </w:rPr>
              <w:t>To provide personal security advice and support to the staff;</w:t>
            </w:r>
          </w:p>
          <w:p w:rsidR="00354A3E" w:rsidRPr="0026729E" w:rsidRDefault="00354A3E" w:rsidP="00354A3E">
            <w:pPr>
              <w:widowControl w:val="0"/>
              <w:numPr>
                <w:ilvl w:val="0"/>
                <w:numId w:val="22"/>
              </w:numPr>
              <w:tabs>
                <w:tab w:val="left" w:pos="426"/>
              </w:tabs>
              <w:suppressAutoHyphens/>
              <w:autoSpaceDE w:val="0"/>
              <w:autoSpaceDN w:val="0"/>
              <w:adjustRightInd w:val="0"/>
              <w:ind w:left="426" w:hanging="426"/>
              <w:rPr>
                <w:rFonts w:ascii="Arial" w:hAnsi="Arial" w:cs="Arial"/>
                <w:sz w:val="20"/>
                <w:szCs w:val="20"/>
                <w:lang w:eastAsia="ar-SA"/>
              </w:rPr>
            </w:pPr>
            <w:r w:rsidRPr="0026729E">
              <w:rPr>
                <w:rFonts w:ascii="Arial" w:hAnsi="Arial" w:cs="Arial"/>
                <w:sz w:val="20"/>
                <w:szCs w:val="20"/>
              </w:rPr>
              <w:t>To provide security support and advice to EU managers and the EU chain of command</w:t>
            </w:r>
          </w:p>
          <w:p w:rsidR="00354A3E" w:rsidRPr="0026729E" w:rsidRDefault="00354A3E" w:rsidP="00354A3E">
            <w:pPr>
              <w:widowControl w:val="0"/>
              <w:numPr>
                <w:ilvl w:val="0"/>
                <w:numId w:val="22"/>
              </w:numPr>
              <w:tabs>
                <w:tab w:val="left" w:pos="426"/>
              </w:tabs>
              <w:suppressAutoHyphens/>
              <w:autoSpaceDE w:val="0"/>
              <w:autoSpaceDN w:val="0"/>
              <w:adjustRightInd w:val="0"/>
              <w:rPr>
                <w:rFonts w:ascii="Arial" w:hAnsi="Arial" w:cs="Arial"/>
                <w:sz w:val="20"/>
                <w:szCs w:val="20"/>
                <w:lang w:eastAsia="ar-SA"/>
              </w:rPr>
            </w:pPr>
            <w:r w:rsidRPr="0026729E">
              <w:rPr>
                <w:rFonts w:ascii="Arial" w:hAnsi="Arial" w:cs="Arial"/>
                <w:sz w:val="20"/>
                <w:szCs w:val="20"/>
              </w:rPr>
              <w:t>Ability to perform under stress and in difficult circumstances</w:t>
            </w:r>
          </w:p>
          <w:p w:rsidR="00354A3E" w:rsidRPr="006727D4" w:rsidRDefault="00354A3E" w:rsidP="002C182F">
            <w:pPr>
              <w:pStyle w:val="default"/>
              <w:rPr>
                <w:b/>
                <w:sz w:val="20"/>
                <w:szCs w:val="20"/>
              </w:rPr>
            </w:pPr>
          </w:p>
        </w:tc>
      </w:tr>
    </w:tbl>
    <w:p w:rsidR="00E31514" w:rsidRDefault="00E31514" w:rsidP="003E2C18"/>
    <w:p w:rsidR="004A5526" w:rsidRDefault="004A5526" w:rsidP="003E2C18"/>
    <w:p w:rsidR="00867FD9" w:rsidRDefault="00867FD9" w:rsidP="003E2C18"/>
    <w:p w:rsidR="00DC36AA" w:rsidRDefault="00DC36AA" w:rsidP="003E2C18"/>
    <w:p w:rsidR="00DC36AA" w:rsidRDefault="00DC36AA" w:rsidP="003E2C18"/>
    <w:p w:rsidR="004C215C" w:rsidRDefault="004C215C" w:rsidP="003E2C18"/>
    <w:p w:rsidR="004C215C" w:rsidRDefault="004C215C" w:rsidP="003E2C18"/>
    <w:p w:rsidR="004C215C" w:rsidRDefault="004C215C" w:rsidP="003E2C18"/>
    <w:p w:rsidR="004C215C" w:rsidRDefault="004C215C" w:rsidP="003E2C18"/>
    <w:p w:rsidR="004C215C" w:rsidRDefault="004C215C" w:rsidP="003E2C18"/>
    <w:p w:rsidR="004C215C" w:rsidRDefault="004C215C" w:rsidP="003E2C18"/>
    <w:p w:rsidR="004C215C" w:rsidRDefault="004C215C" w:rsidP="003E2C18"/>
    <w:p w:rsidR="004C215C" w:rsidRDefault="004C215C" w:rsidP="003E2C18"/>
    <w:p w:rsidR="004C215C" w:rsidRDefault="004C215C" w:rsidP="003E2C18"/>
    <w:p w:rsidR="004C215C" w:rsidRDefault="004C215C" w:rsidP="003E2C18"/>
    <w:p w:rsidR="004C215C" w:rsidRDefault="004C215C" w:rsidP="003E2C18"/>
    <w:p w:rsidR="004C215C" w:rsidRDefault="004C215C" w:rsidP="003E2C18"/>
    <w:p w:rsidR="004C215C" w:rsidRDefault="004C215C" w:rsidP="003E2C18"/>
    <w:p w:rsidR="004C215C" w:rsidRDefault="004C215C" w:rsidP="003E2C18"/>
    <w:p w:rsidR="004C215C" w:rsidRDefault="004C215C" w:rsidP="003E2C18"/>
    <w:p w:rsidR="004C215C" w:rsidRDefault="004C215C" w:rsidP="003E2C18"/>
    <w:p w:rsidR="004C215C" w:rsidRDefault="004C215C" w:rsidP="003E2C18"/>
    <w:p w:rsidR="004C215C" w:rsidRDefault="004C215C" w:rsidP="003E2C18"/>
    <w:p w:rsidR="004C215C" w:rsidRDefault="004C215C" w:rsidP="003E2C18"/>
    <w:p w:rsidR="004C215C" w:rsidRDefault="004C215C" w:rsidP="003E2C18"/>
    <w:p w:rsidR="004C215C" w:rsidRDefault="004C215C" w:rsidP="003E2C18"/>
    <w:p w:rsidR="004C215C" w:rsidRDefault="004C215C" w:rsidP="003E2C18"/>
    <w:p w:rsidR="004C215C" w:rsidRDefault="004C215C" w:rsidP="003E2C18"/>
    <w:p w:rsidR="004C215C" w:rsidRDefault="004C215C" w:rsidP="003E2C18"/>
    <w:p w:rsidR="004C215C" w:rsidRDefault="004C215C" w:rsidP="003E2C18"/>
    <w:p w:rsidR="004C215C" w:rsidRDefault="004C215C" w:rsidP="003E2C18"/>
    <w:p w:rsidR="004C215C" w:rsidRDefault="004C215C" w:rsidP="003E2C18"/>
    <w:p w:rsidR="004C215C" w:rsidRDefault="004C215C" w:rsidP="003E2C18"/>
    <w:p w:rsidR="004C215C" w:rsidRDefault="004C215C" w:rsidP="003E2C18"/>
    <w:p w:rsidR="004C215C" w:rsidRDefault="004C215C" w:rsidP="003E2C18"/>
    <w:p w:rsidR="004C215C" w:rsidRDefault="004C215C" w:rsidP="003E2C18"/>
    <w:p w:rsidR="004C215C" w:rsidRDefault="004C215C" w:rsidP="003E2C18"/>
    <w:p w:rsidR="00491AD1" w:rsidRDefault="00491AD1" w:rsidP="003E2C18"/>
    <w:p w:rsidR="00491AD1" w:rsidRDefault="00491AD1" w:rsidP="003E2C18"/>
    <w:p w:rsidR="004C215C" w:rsidRDefault="004C215C" w:rsidP="003E2C18"/>
    <w:p w:rsidR="004C215C" w:rsidRDefault="004C215C" w:rsidP="003E2C18"/>
    <w:p w:rsidR="00867FD9" w:rsidRDefault="00867FD9" w:rsidP="003E2C18"/>
    <w:p w:rsidR="00DC36AA" w:rsidRDefault="00DC36AA" w:rsidP="003E2C18"/>
    <w:p w:rsidR="004A5526" w:rsidRDefault="004A5526" w:rsidP="003E2C18"/>
    <w:tbl>
      <w:tblPr>
        <w:tblpPr w:leftFromText="141" w:rightFromText="141" w:vertAnchor="text" w:horzAnchor="page" w:tblpX="1242" w:tblpY="1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6"/>
        <w:gridCol w:w="7962"/>
      </w:tblGrid>
      <w:tr w:rsidR="004C215C" w:rsidRPr="00BA60B3" w:rsidTr="002C182F">
        <w:tc>
          <w:tcPr>
            <w:tcW w:w="791" w:type="pct"/>
            <w:tcBorders>
              <w:left w:val="nil"/>
              <w:bottom w:val="single" w:sz="4" w:space="0" w:color="auto"/>
            </w:tcBorders>
            <w:shd w:val="clear" w:color="auto" w:fill="E6E6E6"/>
            <w:vAlign w:val="center"/>
          </w:tcPr>
          <w:p w:rsidR="004C215C" w:rsidRPr="00BA60B3" w:rsidRDefault="004C215C" w:rsidP="002C182F">
            <w:pPr>
              <w:widowControl w:val="0"/>
              <w:jc w:val="center"/>
              <w:outlineLvl w:val="0"/>
              <w:rPr>
                <w:rFonts w:ascii="Arial" w:hAnsi="Arial" w:cs="Arial"/>
                <w:sz w:val="20"/>
                <w:szCs w:val="20"/>
              </w:rPr>
            </w:pPr>
            <w:r w:rsidRPr="00BA60B3">
              <w:rPr>
                <w:rFonts w:ascii="Arial" w:hAnsi="Arial" w:cs="Arial"/>
                <w:sz w:val="20"/>
                <w:szCs w:val="20"/>
              </w:rPr>
              <w:t>Job Title</w:t>
            </w:r>
            <w:r>
              <w:rPr>
                <w:rFonts w:ascii="Arial" w:hAnsi="Arial" w:cs="Arial"/>
                <w:sz w:val="20"/>
                <w:szCs w:val="20"/>
              </w:rPr>
              <w:t xml:space="preserve"> / Code  </w:t>
            </w:r>
          </w:p>
        </w:tc>
        <w:tc>
          <w:tcPr>
            <w:tcW w:w="4209" w:type="pct"/>
            <w:tcBorders>
              <w:bottom w:val="single" w:sz="4" w:space="0" w:color="auto"/>
              <w:right w:val="nil"/>
            </w:tcBorders>
            <w:shd w:val="clear" w:color="auto" w:fill="E6E6E6"/>
          </w:tcPr>
          <w:p w:rsidR="004C215C" w:rsidRPr="00BA60B3" w:rsidRDefault="004C215C" w:rsidP="002C182F">
            <w:pPr>
              <w:widowControl w:val="0"/>
              <w:outlineLvl w:val="0"/>
              <w:rPr>
                <w:rFonts w:ascii="Arial" w:hAnsi="Arial" w:cs="Arial"/>
                <w:b/>
                <w:sz w:val="20"/>
                <w:szCs w:val="20"/>
              </w:rPr>
            </w:pPr>
            <w:r w:rsidRPr="00BA60B3">
              <w:rPr>
                <w:rFonts w:ascii="Arial" w:hAnsi="Arial" w:cs="Arial"/>
                <w:b/>
                <w:sz w:val="20"/>
                <w:szCs w:val="20"/>
              </w:rPr>
              <w:t>Advisor/Mentor (Prosecutor), Anti-Corruption Justice Centre, Kabul Afghanistan – (</w:t>
            </w:r>
            <w:r>
              <w:rPr>
                <w:rFonts w:ascii="Arial" w:hAnsi="Arial" w:cs="Arial"/>
                <w:b/>
                <w:sz w:val="20"/>
                <w:szCs w:val="20"/>
              </w:rPr>
              <w:t>3</w:t>
            </w:r>
            <w:r w:rsidRPr="00BA60B3">
              <w:rPr>
                <w:rFonts w:ascii="Arial" w:hAnsi="Arial" w:cs="Arial"/>
                <w:b/>
                <w:sz w:val="20"/>
                <w:szCs w:val="20"/>
              </w:rPr>
              <w:t xml:space="preserve"> post</w:t>
            </w:r>
            <w:r>
              <w:rPr>
                <w:rFonts w:ascii="Arial" w:hAnsi="Arial" w:cs="Arial"/>
                <w:b/>
                <w:sz w:val="20"/>
                <w:szCs w:val="20"/>
              </w:rPr>
              <w:t>s</w:t>
            </w:r>
            <w:r w:rsidRPr="00BA60B3">
              <w:rPr>
                <w:rFonts w:ascii="Arial" w:hAnsi="Arial" w:cs="Arial"/>
                <w:b/>
                <w:sz w:val="20"/>
                <w:szCs w:val="20"/>
              </w:rPr>
              <w:t xml:space="preserve">) </w:t>
            </w:r>
            <w:r>
              <w:rPr>
                <w:rFonts w:ascii="Arial" w:hAnsi="Arial" w:cs="Arial"/>
                <w:b/>
                <w:sz w:val="20"/>
                <w:szCs w:val="20"/>
              </w:rPr>
              <w:t>/ EUSR-S-ACJC-04,</w:t>
            </w:r>
            <w:r w:rsidR="00491AD1">
              <w:rPr>
                <w:rFonts w:ascii="Arial" w:hAnsi="Arial" w:cs="Arial"/>
                <w:b/>
                <w:sz w:val="20"/>
                <w:szCs w:val="20"/>
              </w:rPr>
              <w:t xml:space="preserve"> EUSR-S-ACJC-</w:t>
            </w:r>
            <w:r>
              <w:rPr>
                <w:rFonts w:ascii="Arial" w:hAnsi="Arial" w:cs="Arial"/>
                <w:b/>
                <w:sz w:val="20"/>
                <w:szCs w:val="20"/>
              </w:rPr>
              <w:t>05,</w:t>
            </w:r>
            <w:r w:rsidR="00491AD1">
              <w:rPr>
                <w:rFonts w:ascii="Arial" w:hAnsi="Arial" w:cs="Arial"/>
                <w:b/>
                <w:sz w:val="20"/>
                <w:szCs w:val="20"/>
              </w:rPr>
              <w:t xml:space="preserve"> EUSR-S-ACJC-</w:t>
            </w:r>
            <w:r>
              <w:rPr>
                <w:rFonts w:ascii="Arial" w:hAnsi="Arial" w:cs="Arial"/>
                <w:b/>
                <w:sz w:val="20"/>
                <w:szCs w:val="20"/>
              </w:rPr>
              <w:t>06</w:t>
            </w:r>
          </w:p>
        </w:tc>
      </w:tr>
      <w:tr w:rsidR="004C215C" w:rsidRPr="00BA60B3" w:rsidTr="002C182F">
        <w:tc>
          <w:tcPr>
            <w:tcW w:w="791" w:type="pct"/>
            <w:tcBorders>
              <w:left w:val="nil"/>
              <w:bottom w:val="single" w:sz="4" w:space="0" w:color="auto"/>
            </w:tcBorders>
            <w:shd w:val="clear" w:color="auto" w:fill="E6E6E6"/>
            <w:vAlign w:val="center"/>
          </w:tcPr>
          <w:p w:rsidR="004C215C" w:rsidRPr="00BA60B3" w:rsidRDefault="004C215C" w:rsidP="002C182F">
            <w:pPr>
              <w:widowControl w:val="0"/>
              <w:jc w:val="center"/>
              <w:outlineLvl w:val="0"/>
              <w:rPr>
                <w:rFonts w:ascii="Arial" w:hAnsi="Arial" w:cs="Arial"/>
                <w:sz w:val="20"/>
                <w:szCs w:val="20"/>
              </w:rPr>
            </w:pPr>
            <w:r w:rsidRPr="00BA60B3">
              <w:rPr>
                <w:rFonts w:ascii="Arial" w:hAnsi="Arial" w:cs="Arial"/>
                <w:sz w:val="20"/>
                <w:szCs w:val="20"/>
              </w:rPr>
              <w:t>Employment regime</w:t>
            </w:r>
          </w:p>
        </w:tc>
        <w:tc>
          <w:tcPr>
            <w:tcW w:w="4209" w:type="pct"/>
            <w:tcBorders>
              <w:bottom w:val="single" w:sz="4" w:space="0" w:color="auto"/>
              <w:right w:val="nil"/>
            </w:tcBorders>
            <w:shd w:val="clear" w:color="auto" w:fill="E6E6E6"/>
          </w:tcPr>
          <w:p w:rsidR="004C215C" w:rsidRPr="00BA60B3" w:rsidRDefault="004C215C" w:rsidP="00491AD1">
            <w:pPr>
              <w:widowControl w:val="0"/>
              <w:outlineLvl w:val="0"/>
              <w:rPr>
                <w:rFonts w:ascii="Arial" w:hAnsi="Arial" w:cs="Arial"/>
                <w:b/>
                <w:sz w:val="20"/>
                <w:szCs w:val="20"/>
              </w:rPr>
            </w:pPr>
            <w:r w:rsidRPr="00BA60B3">
              <w:rPr>
                <w:rFonts w:ascii="Arial" w:hAnsi="Arial" w:cs="Arial"/>
                <w:b/>
                <w:sz w:val="20"/>
                <w:szCs w:val="20"/>
              </w:rPr>
              <w:t xml:space="preserve">Seconded </w:t>
            </w:r>
          </w:p>
        </w:tc>
      </w:tr>
      <w:tr w:rsidR="004C215C" w:rsidRPr="00BA60B3" w:rsidTr="002C182F">
        <w:tc>
          <w:tcPr>
            <w:tcW w:w="791" w:type="pct"/>
            <w:tcBorders>
              <w:left w:val="nil"/>
              <w:bottom w:val="single" w:sz="4" w:space="0" w:color="auto"/>
            </w:tcBorders>
            <w:shd w:val="clear" w:color="auto" w:fill="E6E6E6"/>
            <w:vAlign w:val="center"/>
          </w:tcPr>
          <w:p w:rsidR="004C215C" w:rsidRPr="00BA60B3" w:rsidRDefault="004C215C" w:rsidP="002C182F">
            <w:pPr>
              <w:widowControl w:val="0"/>
              <w:jc w:val="center"/>
              <w:outlineLvl w:val="0"/>
              <w:rPr>
                <w:rFonts w:ascii="Arial" w:eastAsiaTheme="minorHAnsi" w:hAnsi="Arial" w:cs="Arial"/>
                <w:bCs/>
                <w:sz w:val="20"/>
                <w:szCs w:val="20"/>
                <w:lang w:eastAsia="en-US"/>
              </w:rPr>
            </w:pPr>
            <w:r>
              <w:rPr>
                <w:rFonts w:ascii="Arial" w:eastAsiaTheme="minorHAnsi" w:hAnsi="Arial" w:cs="Arial"/>
                <w:bCs/>
                <w:sz w:val="20"/>
                <w:szCs w:val="20"/>
                <w:lang w:eastAsia="en-US"/>
              </w:rPr>
              <w:t>Location of the post</w:t>
            </w:r>
          </w:p>
        </w:tc>
        <w:tc>
          <w:tcPr>
            <w:tcW w:w="4209" w:type="pct"/>
            <w:tcBorders>
              <w:bottom w:val="single" w:sz="4" w:space="0" w:color="auto"/>
              <w:right w:val="nil"/>
            </w:tcBorders>
            <w:shd w:val="clear" w:color="auto" w:fill="E6E6E6"/>
          </w:tcPr>
          <w:p w:rsidR="004C215C" w:rsidRPr="00BA60B3" w:rsidRDefault="004C215C" w:rsidP="002C182F">
            <w:pPr>
              <w:widowControl w:val="0"/>
              <w:outlineLvl w:val="0"/>
              <w:rPr>
                <w:rFonts w:ascii="Arial" w:hAnsi="Arial" w:cs="Arial"/>
                <w:b/>
                <w:sz w:val="20"/>
                <w:szCs w:val="20"/>
              </w:rPr>
            </w:pPr>
            <w:r>
              <w:rPr>
                <w:rFonts w:ascii="Arial" w:hAnsi="Arial" w:cs="Arial"/>
                <w:b/>
                <w:sz w:val="20"/>
                <w:szCs w:val="20"/>
              </w:rPr>
              <w:t>RS KAIA compound and working in A.C.J.C location</w:t>
            </w:r>
          </w:p>
        </w:tc>
      </w:tr>
      <w:tr w:rsidR="004C215C" w:rsidRPr="00BA60B3" w:rsidTr="002C182F">
        <w:tc>
          <w:tcPr>
            <w:tcW w:w="791" w:type="pct"/>
            <w:tcBorders>
              <w:left w:val="nil"/>
              <w:bottom w:val="single" w:sz="4" w:space="0" w:color="auto"/>
            </w:tcBorders>
            <w:shd w:val="clear" w:color="auto" w:fill="E6E6E6"/>
            <w:vAlign w:val="center"/>
          </w:tcPr>
          <w:p w:rsidR="004C215C" w:rsidRPr="00BA60B3" w:rsidRDefault="004C215C" w:rsidP="002C182F">
            <w:pPr>
              <w:widowControl w:val="0"/>
              <w:jc w:val="center"/>
              <w:outlineLvl w:val="0"/>
              <w:rPr>
                <w:rFonts w:ascii="Arial" w:hAnsi="Arial" w:cs="Arial"/>
                <w:sz w:val="20"/>
                <w:szCs w:val="20"/>
              </w:rPr>
            </w:pPr>
            <w:r w:rsidRPr="00BA60B3">
              <w:rPr>
                <w:rFonts w:ascii="Arial" w:eastAsiaTheme="minorHAnsi" w:hAnsi="Arial" w:cs="Arial"/>
                <w:bCs/>
                <w:sz w:val="20"/>
                <w:szCs w:val="20"/>
                <w:lang w:eastAsia="en-US"/>
              </w:rPr>
              <w:t>Security Clearance Level:</w:t>
            </w:r>
          </w:p>
        </w:tc>
        <w:tc>
          <w:tcPr>
            <w:tcW w:w="4209" w:type="pct"/>
            <w:tcBorders>
              <w:bottom w:val="single" w:sz="4" w:space="0" w:color="auto"/>
              <w:right w:val="nil"/>
            </w:tcBorders>
            <w:shd w:val="clear" w:color="auto" w:fill="E6E6E6"/>
          </w:tcPr>
          <w:p w:rsidR="004C215C" w:rsidRPr="00BA60B3" w:rsidRDefault="004C215C" w:rsidP="002C182F">
            <w:pPr>
              <w:widowControl w:val="0"/>
              <w:outlineLvl w:val="0"/>
              <w:rPr>
                <w:rFonts w:ascii="Arial" w:hAnsi="Arial" w:cs="Arial"/>
                <w:b/>
                <w:sz w:val="20"/>
                <w:szCs w:val="20"/>
              </w:rPr>
            </w:pPr>
            <w:r w:rsidRPr="00BA60B3">
              <w:rPr>
                <w:rFonts w:ascii="Arial" w:hAnsi="Arial" w:cs="Arial"/>
                <w:b/>
                <w:sz w:val="20"/>
                <w:szCs w:val="20"/>
              </w:rPr>
              <w:t>EU SECRET</w:t>
            </w:r>
          </w:p>
        </w:tc>
      </w:tr>
      <w:tr w:rsidR="004C215C" w:rsidRPr="00BA60B3" w:rsidTr="002C182F">
        <w:tc>
          <w:tcPr>
            <w:tcW w:w="791" w:type="pct"/>
            <w:tcBorders>
              <w:left w:val="nil"/>
            </w:tcBorders>
            <w:shd w:val="clear" w:color="auto" w:fill="auto"/>
            <w:vAlign w:val="center"/>
          </w:tcPr>
          <w:p w:rsidR="004C215C" w:rsidRPr="00BA60B3" w:rsidRDefault="004C215C" w:rsidP="002C182F">
            <w:pPr>
              <w:widowControl w:val="0"/>
              <w:jc w:val="center"/>
              <w:outlineLvl w:val="0"/>
              <w:rPr>
                <w:rFonts w:ascii="Arial" w:hAnsi="Arial" w:cs="Arial"/>
                <w:sz w:val="20"/>
                <w:szCs w:val="20"/>
              </w:rPr>
            </w:pPr>
            <w:r w:rsidRPr="00BA60B3">
              <w:rPr>
                <w:rFonts w:ascii="Arial" w:hAnsi="Arial" w:cs="Arial"/>
                <w:sz w:val="20"/>
                <w:szCs w:val="20"/>
              </w:rPr>
              <w:t>Job Description</w:t>
            </w:r>
          </w:p>
        </w:tc>
        <w:tc>
          <w:tcPr>
            <w:tcW w:w="4209" w:type="pct"/>
            <w:tcBorders>
              <w:right w:val="nil"/>
            </w:tcBorders>
            <w:shd w:val="clear" w:color="auto" w:fill="auto"/>
            <w:vAlign w:val="center"/>
          </w:tcPr>
          <w:p w:rsidR="004C215C" w:rsidRPr="00BA60B3" w:rsidRDefault="004C215C" w:rsidP="002C182F">
            <w:pPr>
              <w:tabs>
                <w:tab w:val="left" w:pos="360"/>
              </w:tabs>
              <w:outlineLvl w:val="0"/>
              <w:rPr>
                <w:rFonts w:ascii="Arial" w:hAnsi="Arial" w:cs="Arial"/>
                <w:bCs/>
                <w:sz w:val="20"/>
                <w:szCs w:val="20"/>
              </w:rPr>
            </w:pPr>
            <w:r w:rsidRPr="00BA60B3">
              <w:rPr>
                <w:rFonts w:ascii="Arial" w:hAnsi="Arial" w:cs="Arial"/>
                <w:bCs/>
                <w:sz w:val="20"/>
                <w:szCs w:val="20"/>
              </w:rPr>
              <w:t>The Advisor</w:t>
            </w:r>
            <w:r w:rsidR="00491AD1">
              <w:rPr>
                <w:rFonts w:ascii="Arial" w:hAnsi="Arial" w:cs="Arial"/>
                <w:bCs/>
                <w:sz w:val="20"/>
                <w:szCs w:val="20"/>
              </w:rPr>
              <w:t>s</w:t>
            </w:r>
            <w:r w:rsidRPr="00BA60B3">
              <w:rPr>
                <w:rFonts w:ascii="Arial" w:hAnsi="Arial" w:cs="Arial"/>
                <w:bCs/>
                <w:sz w:val="20"/>
                <w:szCs w:val="20"/>
              </w:rPr>
              <w:t xml:space="preserve"> shall assist the EU Advisory Team Leader in providing</w:t>
            </w:r>
            <w:ins w:id="25" w:author="CUNNINGHAM George (EEAS-KABUL)" w:date="2016-12-19T17:41:00Z">
              <w:r w:rsidRPr="00BA60B3">
                <w:rPr>
                  <w:rFonts w:ascii="Arial" w:hAnsi="Arial" w:cs="Arial"/>
                  <w:bCs/>
                  <w:sz w:val="20"/>
                  <w:szCs w:val="20"/>
                </w:rPr>
                <w:t xml:space="preserve"> </w:t>
              </w:r>
            </w:ins>
            <w:r w:rsidRPr="00BA60B3">
              <w:rPr>
                <w:rFonts w:ascii="Arial" w:hAnsi="Arial" w:cs="Arial"/>
                <w:bCs/>
                <w:sz w:val="20"/>
                <w:szCs w:val="20"/>
              </w:rPr>
              <w:t xml:space="preserve">effective advising and mentoring services in the area of prosecution at the Anti-Corruption Justice Centre (ACJC).         </w:t>
            </w:r>
          </w:p>
          <w:p w:rsidR="004C215C" w:rsidRPr="00BA60B3" w:rsidRDefault="004C215C" w:rsidP="002C182F">
            <w:pPr>
              <w:tabs>
                <w:tab w:val="left" w:pos="360"/>
              </w:tabs>
              <w:outlineLvl w:val="0"/>
              <w:rPr>
                <w:rFonts w:ascii="Arial" w:hAnsi="Arial" w:cs="Arial"/>
                <w:bCs/>
                <w:sz w:val="20"/>
                <w:szCs w:val="20"/>
              </w:rPr>
            </w:pPr>
          </w:p>
          <w:p w:rsidR="004C215C" w:rsidRPr="00BA60B3" w:rsidRDefault="004C215C" w:rsidP="002C182F">
            <w:pPr>
              <w:tabs>
                <w:tab w:val="left" w:pos="360"/>
                <w:tab w:val="left" w:pos="9630"/>
              </w:tabs>
              <w:jc w:val="both"/>
              <w:outlineLvl w:val="0"/>
              <w:rPr>
                <w:rFonts w:ascii="Arial" w:hAnsi="Arial" w:cs="Arial"/>
                <w:bCs/>
                <w:sz w:val="20"/>
                <w:szCs w:val="20"/>
              </w:rPr>
            </w:pPr>
            <w:r w:rsidRPr="00BA60B3">
              <w:rPr>
                <w:rFonts w:ascii="Arial" w:hAnsi="Arial" w:cs="Arial"/>
                <w:bCs/>
                <w:sz w:val="20"/>
                <w:szCs w:val="20"/>
              </w:rPr>
              <w:t xml:space="preserve">The posts will be flexible with advisors being required to switch between advisee areas within the EU Advisory Team in order to maintain advising resilience. To achieve this it is essential that all advisors maintain awareness and knowledge of all advising activity. </w:t>
            </w:r>
          </w:p>
          <w:p w:rsidR="004C215C" w:rsidRPr="00BA60B3" w:rsidRDefault="004C215C" w:rsidP="002C182F">
            <w:pPr>
              <w:tabs>
                <w:tab w:val="left" w:pos="360"/>
              </w:tabs>
              <w:outlineLvl w:val="0"/>
              <w:rPr>
                <w:rFonts w:ascii="Arial" w:hAnsi="Arial" w:cs="Arial"/>
                <w:bCs/>
                <w:sz w:val="20"/>
                <w:szCs w:val="20"/>
              </w:rPr>
            </w:pPr>
          </w:p>
          <w:p w:rsidR="004C215C" w:rsidRPr="00BA60B3" w:rsidRDefault="004C215C" w:rsidP="002C182F">
            <w:pPr>
              <w:pStyle w:val="yiv0720675254msonormal"/>
              <w:shd w:val="clear" w:color="auto" w:fill="FFFFFF"/>
              <w:spacing w:before="0" w:beforeAutospacing="0" w:after="0" w:afterAutospacing="0"/>
              <w:jc w:val="both"/>
              <w:rPr>
                <w:rFonts w:ascii="Arial" w:hAnsi="Arial" w:cs="Arial"/>
                <w:sz w:val="20"/>
                <w:szCs w:val="20"/>
                <w:lang w:val="en-GB" w:eastAsia="en-GB"/>
              </w:rPr>
            </w:pPr>
            <w:r w:rsidRPr="00BA60B3">
              <w:rPr>
                <w:rFonts w:ascii="Arial" w:hAnsi="Arial" w:cs="Arial"/>
                <w:sz w:val="20"/>
                <w:szCs w:val="20"/>
                <w:lang w:val="en-GB" w:eastAsia="en-GB"/>
              </w:rPr>
              <w:t xml:space="preserve">With the aim of implementing the EU Advisory Team's mandate and by following the guidance of the EUSR and the EU Advisory Team Leader, the Advisor to the ACJC will directly report to the EU Advisory Team Leader who reports to the EUSR. She/he will:  </w:t>
            </w:r>
          </w:p>
          <w:p w:rsidR="004C215C" w:rsidRPr="00BA60B3" w:rsidRDefault="004C215C" w:rsidP="002C182F">
            <w:pPr>
              <w:tabs>
                <w:tab w:val="left" w:pos="360"/>
              </w:tabs>
              <w:outlineLvl w:val="0"/>
              <w:rPr>
                <w:rFonts w:ascii="Arial" w:hAnsi="Arial" w:cs="Arial"/>
                <w:bCs/>
                <w:sz w:val="20"/>
                <w:szCs w:val="20"/>
              </w:rPr>
            </w:pPr>
          </w:p>
          <w:p w:rsidR="004C215C" w:rsidRPr="00BA60B3" w:rsidRDefault="004C215C" w:rsidP="002C182F">
            <w:pPr>
              <w:tabs>
                <w:tab w:val="left" w:pos="360"/>
                <w:tab w:val="left" w:pos="9630"/>
              </w:tabs>
              <w:jc w:val="both"/>
              <w:outlineLvl w:val="0"/>
              <w:rPr>
                <w:rFonts w:ascii="Arial" w:hAnsi="Arial" w:cs="Arial"/>
                <w:b/>
                <w:bCs/>
                <w:sz w:val="20"/>
                <w:szCs w:val="20"/>
                <w:u w:val="single"/>
              </w:rPr>
            </w:pPr>
            <w:r w:rsidRPr="00BA60B3">
              <w:rPr>
                <w:rFonts w:ascii="Arial" w:hAnsi="Arial" w:cs="Arial"/>
                <w:b/>
                <w:bCs/>
                <w:sz w:val="20"/>
                <w:szCs w:val="20"/>
                <w:u w:val="single"/>
              </w:rPr>
              <w:t>Main Tasks and Responsibilities</w:t>
            </w:r>
            <w:r>
              <w:rPr>
                <w:rFonts w:ascii="Arial" w:hAnsi="Arial" w:cs="Arial"/>
                <w:b/>
                <w:bCs/>
                <w:sz w:val="20"/>
                <w:szCs w:val="20"/>
                <w:u w:val="single"/>
              </w:rPr>
              <w:t>:</w:t>
            </w:r>
          </w:p>
          <w:p w:rsidR="004C215C" w:rsidRPr="00BA60B3" w:rsidRDefault="004C215C" w:rsidP="002C182F">
            <w:pPr>
              <w:tabs>
                <w:tab w:val="left" w:pos="360"/>
                <w:tab w:val="left" w:pos="9630"/>
              </w:tabs>
              <w:jc w:val="both"/>
              <w:outlineLvl w:val="0"/>
              <w:rPr>
                <w:rFonts w:ascii="Arial" w:hAnsi="Arial" w:cs="Arial"/>
                <w:b/>
                <w:bCs/>
                <w:sz w:val="20"/>
                <w:szCs w:val="20"/>
                <w:u w:val="single"/>
              </w:rPr>
            </w:pPr>
          </w:p>
          <w:p w:rsidR="004C215C" w:rsidRPr="00BA60B3" w:rsidRDefault="004C215C" w:rsidP="002C182F">
            <w:pPr>
              <w:widowControl w:val="0"/>
              <w:numPr>
                <w:ilvl w:val="0"/>
                <w:numId w:val="15"/>
              </w:numPr>
              <w:adjustRightInd w:val="0"/>
              <w:jc w:val="both"/>
              <w:rPr>
                <w:rFonts w:ascii="Arial" w:hAnsi="Arial" w:cs="Arial"/>
                <w:sz w:val="20"/>
                <w:szCs w:val="20"/>
              </w:rPr>
            </w:pPr>
            <w:r w:rsidRPr="00BA60B3">
              <w:rPr>
                <w:rFonts w:ascii="Arial" w:hAnsi="Arial" w:cs="Arial"/>
                <w:sz w:val="20"/>
                <w:szCs w:val="20"/>
              </w:rPr>
              <w:t xml:space="preserve">Within </w:t>
            </w:r>
            <w:r>
              <w:rPr>
                <w:rFonts w:ascii="Arial" w:hAnsi="Arial" w:cs="Arial"/>
                <w:sz w:val="20"/>
                <w:szCs w:val="20"/>
              </w:rPr>
              <w:t>her/his</w:t>
            </w:r>
            <w:r w:rsidRPr="00BA60B3">
              <w:rPr>
                <w:rFonts w:ascii="Arial" w:hAnsi="Arial" w:cs="Arial"/>
                <w:sz w:val="20"/>
                <w:szCs w:val="20"/>
              </w:rPr>
              <w:t xml:space="preserve"> areas of responsibility, provide advice and mentorship to prosecutors at the ACJC. </w:t>
            </w:r>
          </w:p>
          <w:p w:rsidR="004C215C" w:rsidRPr="00BA60B3" w:rsidRDefault="004C215C" w:rsidP="002C182F">
            <w:pPr>
              <w:pStyle w:val="default"/>
              <w:numPr>
                <w:ilvl w:val="0"/>
                <w:numId w:val="15"/>
              </w:numPr>
              <w:jc w:val="both"/>
              <w:rPr>
                <w:color w:val="auto"/>
                <w:sz w:val="20"/>
                <w:szCs w:val="20"/>
              </w:rPr>
            </w:pPr>
            <w:r w:rsidRPr="00BA60B3">
              <w:rPr>
                <w:color w:val="auto"/>
                <w:sz w:val="20"/>
                <w:szCs w:val="20"/>
              </w:rPr>
              <w:t xml:space="preserve">Provide advice on cross-cutting strategies related to the successful prosecution of high-level corruption cases at the ACJC and the Attorney General's Office (AGO). </w:t>
            </w:r>
          </w:p>
          <w:p w:rsidR="004C215C" w:rsidRPr="00BA60B3" w:rsidRDefault="004C215C" w:rsidP="002C182F">
            <w:pPr>
              <w:pStyle w:val="default"/>
              <w:numPr>
                <w:ilvl w:val="0"/>
                <w:numId w:val="15"/>
              </w:numPr>
              <w:jc w:val="both"/>
              <w:rPr>
                <w:color w:val="auto"/>
                <w:sz w:val="20"/>
                <w:szCs w:val="20"/>
              </w:rPr>
            </w:pPr>
            <w:r>
              <w:rPr>
                <w:color w:val="auto"/>
                <w:sz w:val="20"/>
                <w:szCs w:val="20"/>
              </w:rPr>
              <w:t>A</w:t>
            </w:r>
            <w:r w:rsidRPr="00BA60B3">
              <w:rPr>
                <w:color w:val="auto"/>
                <w:sz w:val="20"/>
                <w:szCs w:val="20"/>
              </w:rPr>
              <w:t xml:space="preserve">ssist the EU Advisory Team Leader in performing advising in favour of their allocated areas of responsibility. </w:t>
            </w:r>
          </w:p>
          <w:p w:rsidR="004C215C" w:rsidRPr="00BA60B3" w:rsidRDefault="004C215C" w:rsidP="002C182F">
            <w:pPr>
              <w:pStyle w:val="default"/>
              <w:numPr>
                <w:ilvl w:val="0"/>
                <w:numId w:val="15"/>
              </w:numPr>
              <w:jc w:val="both"/>
              <w:rPr>
                <w:color w:val="auto"/>
                <w:sz w:val="20"/>
                <w:szCs w:val="20"/>
              </w:rPr>
            </w:pPr>
            <w:r w:rsidRPr="00BA60B3">
              <w:rPr>
                <w:color w:val="auto"/>
                <w:sz w:val="20"/>
                <w:szCs w:val="20"/>
              </w:rPr>
              <w:t xml:space="preserve">Ensure that the ACJC receive relevant strategic advice before key decisions are taken related to the investigation processes and policing in Afghanistan. </w:t>
            </w:r>
          </w:p>
          <w:p w:rsidR="004C215C" w:rsidRPr="00BA60B3" w:rsidRDefault="004C215C" w:rsidP="002C182F">
            <w:pPr>
              <w:pStyle w:val="default"/>
              <w:numPr>
                <w:ilvl w:val="0"/>
                <w:numId w:val="15"/>
              </w:numPr>
              <w:jc w:val="both"/>
              <w:rPr>
                <w:color w:val="auto"/>
                <w:sz w:val="20"/>
                <w:szCs w:val="20"/>
              </w:rPr>
            </w:pPr>
            <w:r w:rsidRPr="00BA60B3">
              <w:rPr>
                <w:color w:val="auto"/>
                <w:sz w:val="20"/>
                <w:szCs w:val="20"/>
              </w:rPr>
              <w:t xml:space="preserve">Providing relevant recommendations on a coherent advising strategy to support the ACJC.  </w:t>
            </w:r>
          </w:p>
          <w:p w:rsidR="004C215C" w:rsidRPr="00BA60B3" w:rsidRDefault="004C215C" w:rsidP="002C182F">
            <w:pPr>
              <w:pStyle w:val="ListParagraph"/>
              <w:widowControl w:val="0"/>
              <w:numPr>
                <w:ilvl w:val="0"/>
                <w:numId w:val="15"/>
              </w:numPr>
              <w:adjustRightInd w:val="0"/>
              <w:contextualSpacing/>
              <w:jc w:val="both"/>
              <w:rPr>
                <w:rFonts w:ascii="Arial" w:hAnsi="Arial" w:cs="Arial"/>
                <w:sz w:val="20"/>
                <w:szCs w:val="20"/>
              </w:rPr>
            </w:pPr>
            <w:r w:rsidRPr="00BA60B3">
              <w:rPr>
                <w:rFonts w:ascii="Arial" w:hAnsi="Arial" w:cs="Arial"/>
                <w:sz w:val="20"/>
                <w:szCs w:val="20"/>
              </w:rPr>
              <w:t xml:space="preserve">Support coordination and cooperation between the Ministry of Interior (MOI), ACJC, AGO and the Major Crimes Task Force (MCTF). </w:t>
            </w:r>
          </w:p>
          <w:p w:rsidR="004C215C" w:rsidRPr="00BA60B3" w:rsidRDefault="004C215C" w:rsidP="002C182F">
            <w:pPr>
              <w:widowControl w:val="0"/>
              <w:numPr>
                <w:ilvl w:val="0"/>
                <w:numId w:val="15"/>
              </w:numPr>
              <w:tabs>
                <w:tab w:val="left" w:pos="360"/>
              </w:tabs>
              <w:adjustRightInd w:val="0"/>
              <w:jc w:val="both"/>
              <w:rPr>
                <w:rFonts w:ascii="Arial" w:hAnsi="Arial" w:cs="Arial"/>
                <w:sz w:val="20"/>
                <w:szCs w:val="20"/>
              </w:rPr>
            </w:pPr>
            <w:r w:rsidRPr="00BA60B3">
              <w:rPr>
                <w:rFonts w:ascii="Arial" w:hAnsi="Arial" w:cs="Arial"/>
                <w:sz w:val="20"/>
                <w:szCs w:val="20"/>
              </w:rPr>
              <w:t>Support EU Advisory Team Leader in the decision making process by drafting and submitting, thorough reports,  relevant proposals, options and recommendations for a coherent advising strategy</w:t>
            </w:r>
          </w:p>
          <w:p w:rsidR="004C215C" w:rsidRPr="00BA60B3" w:rsidRDefault="004C215C" w:rsidP="002C182F">
            <w:pPr>
              <w:widowControl w:val="0"/>
              <w:numPr>
                <w:ilvl w:val="0"/>
                <w:numId w:val="15"/>
              </w:numPr>
              <w:tabs>
                <w:tab w:val="left" w:pos="360"/>
              </w:tabs>
              <w:adjustRightInd w:val="0"/>
              <w:jc w:val="both"/>
              <w:rPr>
                <w:rFonts w:ascii="Arial" w:hAnsi="Arial" w:cs="Arial"/>
                <w:sz w:val="20"/>
                <w:szCs w:val="20"/>
              </w:rPr>
            </w:pPr>
            <w:r w:rsidRPr="00BA60B3">
              <w:rPr>
                <w:rFonts w:ascii="Arial" w:hAnsi="Arial" w:cs="Arial"/>
                <w:sz w:val="20"/>
                <w:szCs w:val="20"/>
              </w:rPr>
              <w:t>Liaise closely with the other members of the Advisory Team in order to implement a joint coherent advising strategy.</w:t>
            </w:r>
          </w:p>
          <w:p w:rsidR="004C215C" w:rsidRPr="00BA60B3" w:rsidRDefault="004C215C" w:rsidP="002C182F">
            <w:pPr>
              <w:widowControl w:val="0"/>
              <w:numPr>
                <w:ilvl w:val="0"/>
                <w:numId w:val="15"/>
              </w:numPr>
              <w:tabs>
                <w:tab w:val="left" w:pos="360"/>
              </w:tabs>
              <w:adjustRightInd w:val="0"/>
              <w:jc w:val="both"/>
              <w:rPr>
                <w:rFonts w:ascii="Arial" w:hAnsi="Arial" w:cs="Arial"/>
                <w:sz w:val="20"/>
                <w:szCs w:val="20"/>
              </w:rPr>
            </w:pPr>
            <w:r w:rsidRPr="00BA60B3">
              <w:rPr>
                <w:rFonts w:ascii="Arial" w:hAnsi="Arial" w:cs="Arial"/>
                <w:sz w:val="20"/>
                <w:szCs w:val="20"/>
              </w:rPr>
              <w:t>Build and maintain effective partnerships working with other relevant international and national stakeholders.</w:t>
            </w:r>
          </w:p>
          <w:p w:rsidR="004C215C" w:rsidRPr="00BA60B3" w:rsidRDefault="004C215C" w:rsidP="002C182F">
            <w:pPr>
              <w:pStyle w:val="default"/>
              <w:numPr>
                <w:ilvl w:val="0"/>
                <w:numId w:val="15"/>
              </w:numPr>
              <w:jc w:val="both"/>
              <w:rPr>
                <w:color w:val="auto"/>
                <w:sz w:val="20"/>
                <w:szCs w:val="20"/>
              </w:rPr>
            </w:pPr>
            <w:r w:rsidRPr="00BA60B3">
              <w:rPr>
                <w:color w:val="auto"/>
                <w:sz w:val="20"/>
                <w:szCs w:val="20"/>
              </w:rPr>
              <w:t xml:space="preserve">Draft reports on areas of advisory responsibility.    </w:t>
            </w:r>
          </w:p>
          <w:p w:rsidR="004C215C" w:rsidRDefault="004C215C" w:rsidP="002C182F">
            <w:pPr>
              <w:pStyle w:val="default"/>
              <w:numPr>
                <w:ilvl w:val="0"/>
                <w:numId w:val="15"/>
              </w:numPr>
              <w:jc w:val="both"/>
              <w:rPr>
                <w:color w:val="auto"/>
                <w:sz w:val="20"/>
                <w:szCs w:val="20"/>
              </w:rPr>
            </w:pPr>
            <w:r w:rsidRPr="00BA60B3">
              <w:rPr>
                <w:color w:val="auto"/>
                <w:sz w:val="20"/>
                <w:szCs w:val="20"/>
              </w:rPr>
              <w:t>Undertake any other related tasks/function as requested by the EU Advisory Team Leader.</w:t>
            </w:r>
          </w:p>
          <w:p w:rsidR="004C215C" w:rsidRPr="00BA60B3" w:rsidRDefault="004C215C" w:rsidP="002C182F">
            <w:pPr>
              <w:pStyle w:val="default"/>
              <w:ind w:left="360"/>
              <w:jc w:val="both"/>
              <w:rPr>
                <w:color w:val="auto"/>
                <w:sz w:val="20"/>
                <w:szCs w:val="20"/>
              </w:rPr>
            </w:pPr>
          </w:p>
          <w:p w:rsidR="004C215C" w:rsidRPr="00BA60B3" w:rsidRDefault="004C215C" w:rsidP="002C182F">
            <w:pPr>
              <w:pStyle w:val="default"/>
              <w:jc w:val="both"/>
              <w:rPr>
                <w:sz w:val="20"/>
                <w:szCs w:val="20"/>
              </w:rPr>
            </w:pPr>
            <w:r w:rsidRPr="00BA60B3">
              <w:rPr>
                <w:sz w:val="20"/>
                <w:szCs w:val="20"/>
              </w:rPr>
              <w:t>The content and scope of the position</w:t>
            </w:r>
            <w:r>
              <w:rPr>
                <w:sz w:val="20"/>
                <w:szCs w:val="20"/>
              </w:rPr>
              <w:t>s</w:t>
            </w:r>
            <w:r w:rsidRPr="00BA60B3">
              <w:rPr>
                <w:sz w:val="20"/>
                <w:szCs w:val="20"/>
              </w:rPr>
              <w:t xml:space="preserve"> will be evaluated for possible changes after 6 months. In view of the current political, economic and security situation in Afghanistan, the contents and scope of the position may therefore change during the posting accordingly. </w:t>
            </w:r>
          </w:p>
          <w:p w:rsidR="004C215C" w:rsidRPr="00BA60B3" w:rsidRDefault="004C215C" w:rsidP="002C182F">
            <w:pPr>
              <w:pStyle w:val="default"/>
              <w:jc w:val="both"/>
              <w:rPr>
                <w:sz w:val="20"/>
                <w:szCs w:val="20"/>
              </w:rPr>
            </w:pPr>
          </w:p>
        </w:tc>
      </w:tr>
      <w:tr w:rsidR="004C215C" w:rsidRPr="00BA60B3" w:rsidTr="002C182F">
        <w:tc>
          <w:tcPr>
            <w:tcW w:w="791" w:type="pct"/>
            <w:tcBorders>
              <w:left w:val="nil"/>
            </w:tcBorders>
            <w:shd w:val="clear" w:color="auto" w:fill="auto"/>
            <w:vAlign w:val="center"/>
          </w:tcPr>
          <w:p w:rsidR="004C215C" w:rsidRPr="00BA60B3" w:rsidRDefault="004C215C" w:rsidP="002C182F">
            <w:pPr>
              <w:widowControl w:val="0"/>
              <w:jc w:val="center"/>
              <w:outlineLvl w:val="0"/>
              <w:rPr>
                <w:rFonts w:ascii="Arial" w:hAnsi="Arial" w:cs="Arial"/>
                <w:sz w:val="20"/>
                <w:szCs w:val="20"/>
              </w:rPr>
            </w:pPr>
            <w:r w:rsidRPr="00BA60B3">
              <w:rPr>
                <w:rFonts w:ascii="Arial" w:hAnsi="Arial" w:cs="Arial"/>
                <w:sz w:val="20"/>
                <w:szCs w:val="20"/>
              </w:rPr>
              <w:t>Education and Experience</w:t>
            </w:r>
          </w:p>
        </w:tc>
        <w:tc>
          <w:tcPr>
            <w:tcW w:w="4209" w:type="pct"/>
            <w:tcBorders>
              <w:right w:val="nil"/>
            </w:tcBorders>
            <w:shd w:val="clear" w:color="auto" w:fill="auto"/>
            <w:vAlign w:val="center"/>
          </w:tcPr>
          <w:p w:rsidR="004C215C" w:rsidRPr="000872A2" w:rsidRDefault="004C215C" w:rsidP="002C182F">
            <w:pPr>
              <w:pStyle w:val="default"/>
              <w:rPr>
                <w:b/>
                <w:color w:val="auto"/>
                <w:sz w:val="20"/>
                <w:szCs w:val="20"/>
              </w:rPr>
            </w:pPr>
            <w:r w:rsidRPr="000872A2">
              <w:rPr>
                <w:b/>
                <w:color w:val="auto"/>
                <w:sz w:val="20"/>
                <w:szCs w:val="20"/>
              </w:rPr>
              <w:t>Essential</w:t>
            </w:r>
            <w:r w:rsidR="005D0E24">
              <w:rPr>
                <w:b/>
                <w:color w:val="auto"/>
                <w:sz w:val="20"/>
                <w:szCs w:val="20"/>
              </w:rPr>
              <w:t>:</w:t>
            </w:r>
          </w:p>
          <w:p w:rsidR="004C215C" w:rsidRPr="000872A2" w:rsidRDefault="004C215C" w:rsidP="002C182F">
            <w:pPr>
              <w:pStyle w:val="default"/>
              <w:rPr>
                <w:b/>
                <w:color w:val="auto"/>
                <w:sz w:val="20"/>
                <w:szCs w:val="20"/>
              </w:rPr>
            </w:pPr>
          </w:p>
          <w:p w:rsidR="004C215C" w:rsidRPr="006B7E5C" w:rsidRDefault="004C215C" w:rsidP="002C182F">
            <w:pPr>
              <w:pStyle w:val="default"/>
              <w:numPr>
                <w:ilvl w:val="0"/>
                <w:numId w:val="12"/>
              </w:numPr>
              <w:spacing w:after="120"/>
              <w:ind w:left="772" w:hanging="425"/>
              <w:rPr>
                <w:b/>
                <w:color w:val="auto"/>
                <w:sz w:val="20"/>
                <w:szCs w:val="20"/>
              </w:rPr>
            </w:pPr>
            <w:r w:rsidRPr="006B7E5C">
              <w:rPr>
                <w:color w:val="auto"/>
                <w:sz w:val="20"/>
                <w:szCs w:val="20"/>
              </w:rPr>
              <w:t xml:space="preserve">Successful completion of university studies of at least 4 years attested by a </w:t>
            </w:r>
            <w:r>
              <w:rPr>
                <w:color w:val="auto"/>
                <w:sz w:val="20"/>
                <w:szCs w:val="20"/>
              </w:rPr>
              <w:t xml:space="preserve">Masters </w:t>
            </w:r>
            <w:r w:rsidRPr="006B7E5C">
              <w:rPr>
                <w:color w:val="auto"/>
                <w:sz w:val="20"/>
                <w:szCs w:val="20"/>
              </w:rPr>
              <w:t>diploma</w:t>
            </w:r>
          </w:p>
          <w:p w:rsidR="004C215C" w:rsidRPr="006B7E5C" w:rsidRDefault="004C215C" w:rsidP="002C182F">
            <w:pPr>
              <w:pStyle w:val="yiv0720675254msonormal"/>
              <w:shd w:val="clear" w:color="auto" w:fill="FFFFFF"/>
              <w:spacing w:before="0" w:beforeAutospacing="0" w:after="120" w:afterAutospacing="0"/>
              <w:ind w:left="772" w:hanging="425"/>
              <w:jc w:val="both"/>
              <w:rPr>
                <w:rFonts w:ascii="Arial" w:hAnsi="Arial" w:cs="Arial"/>
                <w:sz w:val="20"/>
                <w:szCs w:val="20"/>
              </w:rPr>
            </w:pPr>
            <w:r w:rsidRPr="006B7E5C">
              <w:rPr>
                <w:rFonts w:ascii="Arial" w:hAnsi="Arial" w:cs="Arial"/>
                <w:sz w:val="20"/>
                <w:szCs w:val="20"/>
              </w:rPr>
              <w:t>OR</w:t>
            </w:r>
          </w:p>
          <w:p w:rsidR="004C215C" w:rsidRPr="006B7E5C" w:rsidRDefault="004C215C" w:rsidP="002C182F">
            <w:pPr>
              <w:pStyle w:val="yiv0720675254msonormal"/>
              <w:numPr>
                <w:ilvl w:val="0"/>
                <w:numId w:val="10"/>
              </w:numPr>
              <w:shd w:val="clear" w:color="auto" w:fill="FFFFFF"/>
              <w:spacing w:before="0" w:beforeAutospacing="0" w:after="120" w:afterAutospacing="0"/>
              <w:ind w:left="772" w:hanging="425"/>
              <w:jc w:val="both"/>
              <w:rPr>
                <w:rFonts w:ascii="Arial" w:hAnsi="Arial" w:cs="Arial"/>
                <w:sz w:val="20"/>
                <w:szCs w:val="20"/>
              </w:rPr>
            </w:pPr>
            <w:r w:rsidRPr="006B7E5C">
              <w:rPr>
                <w:rFonts w:ascii="Arial" w:hAnsi="Arial" w:cs="Arial"/>
                <w:sz w:val="20"/>
                <w:szCs w:val="20"/>
              </w:rPr>
              <w:t>A qualification at the level in the National Qualification Framework which is equivalent / referenced to level 7 in the European Qualification Framework</w:t>
            </w:r>
          </w:p>
          <w:p w:rsidR="004C215C" w:rsidRPr="006B7E5C" w:rsidRDefault="004C215C" w:rsidP="002C182F">
            <w:pPr>
              <w:pStyle w:val="yiv0720675254msonormal"/>
              <w:shd w:val="clear" w:color="auto" w:fill="FFFFFF"/>
              <w:spacing w:before="0" w:beforeAutospacing="0" w:after="120" w:afterAutospacing="0"/>
              <w:ind w:left="772" w:hanging="425"/>
              <w:jc w:val="both"/>
              <w:rPr>
                <w:rFonts w:ascii="Arial" w:hAnsi="Arial" w:cs="Arial"/>
                <w:sz w:val="20"/>
                <w:szCs w:val="20"/>
              </w:rPr>
            </w:pPr>
            <w:r w:rsidRPr="006B7E5C">
              <w:rPr>
                <w:rFonts w:ascii="Arial" w:hAnsi="Arial" w:cs="Arial"/>
                <w:sz w:val="20"/>
                <w:szCs w:val="20"/>
              </w:rPr>
              <w:t xml:space="preserve">OR </w:t>
            </w:r>
          </w:p>
          <w:p w:rsidR="004C215C" w:rsidRPr="006B7E5C" w:rsidRDefault="004C215C" w:rsidP="002C182F">
            <w:pPr>
              <w:pStyle w:val="yiv0720675254msonormal"/>
              <w:numPr>
                <w:ilvl w:val="0"/>
                <w:numId w:val="10"/>
              </w:numPr>
              <w:shd w:val="clear" w:color="auto" w:fill="FFFFFF"/>
              <w:spacing w:before="0" w:beforeAutospacing="0" w:after="120" w:afterAutospacing="0"/>
              <w:ind w:left="772" w:hanging="425"/>
              <w:jc w:val="both"/>
              <w:rPr>
                <w:rFonts w:ascii="Arial" w:hAnsi="Arial" w:cs="Arial"/>
                <w:sz w:val="20"/>
                <w:szCs w:val="20"/>
              </w:rPr>
            </w:pPr>
            <w:r w:rsidRPr="006B7E5C">
              <w:rPr>
                <w:rFonts w:ascii="Arial" w:hAnsi="Arial" w:cs="Arial"/>
                <w:sz w:val="20"/>
                <w:szCs w:val="20"/>
              </w:rPr>
              <w:t>A qualification of the second cycle under the framework of qualifications of the European Higher Education Area in the above-mentioned field of experience, e.g. a Master's degree.</w:t>
            </w:r>
          </w:p>
          <w:p w:rsidR="004C215C" w:rsidRPr="006B7E5C" w:rsidRDefault="004C215C" w:rsidP="002C182F">
            <w:pPr>
              <w:pStyle w:val="yiv0720675254msonormal"/>
              <w:shd w:val="clear" w:color="auto" w:fill="FFFFFF"/>
              <w:spacing w:before="0" w:beforeAutospacing="0" w:after="120" w:afterAutospacing="0"/>
              <w:ind w:firstLine="64"/>
              <w:jc w:val="both"/>
              <w:rPr>
                <w:rFonts w:ascii="Arial" w:hAnsi="Arial" w:cs="Arial"/>
                <w:sz w:val="20"/>
                <w:szCs w:val="20"/>
              </w:rPr>
            </w:pPr>
            <w:r>
              <w:rPr>
                <w:rFonts w:ascii="Arial" w:hAnsi="Arial" w:cs="Arial"/>
                <w:sz w:val="20"/>
                <w:szCs w:val="20"/>
              </w:rPr>
              <w:t xml:space="preserve">     </w:t>
            </w:r>
            <w:r w:rsidRPr="006B7E5C">
              <w:rPr>
                <w:rFonts w:ascii="Arial" w:hAnsi="Arial" w:cs="Arial"/>
                <w:sz w:val="20"/>
                <w:szCs w:val="20"/>
              </w:rPr>
              <w:t>AND</w:t>
            </w:r>
          </w:p>
          <w:p w:rsidR="004C215C" w:rsidRPr="000872A2" w:rsidRDefault="004C215C" w:rsidP="002C182F">
            <w:pPr>
              <w:pStyle w:val="yiv0720675254msonormal"/>
              <w:numPr>
                <w:ilvl w:val="0"/>
                <w:numId w:val="10"/>
              </w:numPr>
              <w:shd w:val="clear" w:color="auto" w:fill="FFFFFF"/>
              <w:spacing w:before="0" w:beforeAutospacing="0" w:after="120" w:afterAutospacing="0"/>
              <w:ind w:hanging="13"/>
              <w:jc w:val="both"/>
              <w:rPr>
                <w:rFonts w:ascii="Arial" w:hAnsi="Arial" w:cs="Arial"/>
                <w:b/>
                <w:sz w:val="20"/>
                <w:szCs w:val="20"/>
                <w:lang w:eastAsia="en-GB"/>
              </w:rPr>
            </w:pPr>
            <w:r w:rsidRPr="00A1254E">
              <w:rPr>
                <w:rFonts w:ascii="Arial" w:hAnsi="Arial" w:cs="Arial"/>
                <w:sz w:val="20"/>
                <w:szCs w:val="20"/>
              </w:rPr>
              <w:t xml:space="preserve"> After having obtained the relevant degree/qualification, at least 1</w:t>
            </w:r>
            <w:r>
              <w:rPr>
                <w:rFonts w:ascii="Arial" w:hAnsi="Arial" w:cs="Arial"/>
                <w:sz w:val="20"/>
                <w:szCs w:val="20"/>
              </w:rPr>
              <w:t>0</w:t>
            </w:r>
            <w:r w:rsidRPr="00702692">
              <w:rPr>
                <w:rFonts w:ascii="Arial" w:hAnsi="Arial" w:cs="Arial"/>
                <w:sz w:val="20"/>
                <w:szCs w:val="20"/>
              </w:rPr>
              <w:t xml:space="preserve"> years of relevant and proven fulltime professional experience</w:t>
            </w:r>
            <w:r w:rsidRPr="000872A2">
              <w:rPr>
                <w:rFonts w:ascii="Arial" w:hAnsi="Arial" w:cs="Arial"/>
                <w:sz w:val="20"/>
                <w:szCs w:val="20"/>
              </w:rPr>
              <w:t xml:space="preserve">. </w:t>
            </w:r>
          </w:p>
          <w:p w:rsidR="004C215C" w:rsidRPr="00E04118" w:rsidRDefault="004C215C" w:rsidP="002C182F">
            <w:pPr>
              <w:pStyle w:val="yiv0720675254msonormal"/>
              <w:shd w:val="clear" w:color="auto" w:fill="FFFFFF"/>
              <w:spacing w:before="0" w:beforeAutospacing="0" w:after="120" w:afterAutospacing="0"/>
              <w:ind w:firstLine="64"/>
              <w:jc w:val="both"/>
              <w:rPr>
                <w:rFonts w:ascii="Arial" w:hAnsi="Arial" w:cs="Arial"/>
                <w:b/>
                <w:sz w:val="20"/>
                <w:szCs w:val="20"/>
              </w:rPr>
            </w:pPr>
            <w:r w:rsidRPr="00E04118">
              <w:rPr>
                <w:rFonts w:ascii="Arial" w:hAnsi="Arial" w:cs="Arial"/>
                <w:b/>
                <w:sz w:val="20"/>
                <w:szCs w:val="20"/>
              </w:rPr>
              <w:t>Advantageous:</w:t>
            </w:r>
          </w:p>
          <w:p w:rsidR="004C215C" w:rsidRPr="00C056CB" w:rsidRDefault="004C215C" w:rsidP="002C182F">
            <w:pPr>
              <w:pStyle w:val="yiv0720675254msonormal"/>
              <w:numPr>
                <w:ilvl w:val="0"/>
                <w:numId w:val="14"/>
              </w:numPr>
              <w:shd w:val="clear" w:color="auto" w:fill="FFFFFF"/>
              <w:spacing w:before="0" w:beforeAutospacing="0" w:after="120" w:afterAutospacing="0"/>
              <w:ind w:hanging="425"/>
              <w:jc w:val="both"/>
              <w:rPr>
                <w:rFonts w:ascii="Arial" w:hAnsi="Arial" w:cs="Arial"/>
                <w:sz w:val="20"/>
                <w:szCs w:val="20"/>
              </w:rPr>
            </w:pPr>
            <w:r w:rsidRPr="006B7E5C">
              <w:rPr>
                <w:rFonts w:ascii="Arial" w:hAnsi="Arial" w:cs="Arial"/>
                <w:sz w:val="20"/>
                <w:szCs w:val="20"/>
              </w:rPr>
              <w:t>Diploma on CEPOL Strategic Planning Course for EU Police Missions, CEPOL Commanders Course on Civilian Crisis Management Aspects or an EU Civilian Crisis Management Course.</w:t>
            </w:r>
          </w:p>
        </w:tc>
      </w:tr>
      <w:tr w:rsidR="004C215C" w:rsidRPr="00BA60B3" w:rsidTr="002C182F">
        <w:tc>
          <w:tcPr>
            <w:tcW w:w="791" w:type="pct"/>
            <w:tcBorders>
              <w:left w:val="nil"/>
            </w:tcBorders>
            <w:shd w:val="clear" w:color="auto" w:fill="auto"/>
            <w:vAlign w:val="center"/>
          </w:tcPr>
          <w:p w:rsidR="004C215C" w:rsidRPr="00BA60B3" w:rsidRDefault="004C215C" w:rsidP="002C182F">
            <w:pPr>
              <w:widowControl w:val="0"/>
              <w:jc w:val="center"/>
              <w:outlineLvl w:val="0"/>
              <w:rPr>
                <w:rFonts w:ascii="Arial" w:hAnsi="Arial" w:cs="Arial"/>
                <w:sz w:val="20"/>
                <w:szCs w:val="20"/>
              </w:rPr>
            </w:pPr>
            <w:r w:rsidRPr="00BA60B3">
              <w:rPr>
                <w:rFonts w:ascii="Arial" w:hAnsi="Arial" w:cs="Arial"/>
                <w:sz w:val="20"/>
                <w:szCs w:val="20"/>
              </w:rPr>
              <w:t>Specification of experience</w:t>
            </w:r>
          </w:p>
          <w:p w:rsidR="004C215C" w:rsidRPr="00BA60B3" w:rsidRDefault="004C215C" w:rsidP="002C182F">
            <w:pPr>
              <w:widowControl w:val="0"/>
              <w:jc w:val="center"/>
              <w:outlineLvl w:val="0"/>
              <w:rPr>
                <w:rFonts w:ascii="Arial" w:hAnsi="Arial" w:cs="Arial"/>
                <w:sz w:val="20"/>
                <w:szCs w:val="20"/>
              </w:rPr>
            </w:pPr>
          </w:p>
        </w:tc>
        <w:tc>
          <w:tcPr>
            <w:tcW w:w="4209" w:type="pct"/>
            <w:tcBorders>
              <w:right w:val="nil"/>
            </w:tcBorders>
            <w:shd w:val="clear" w:color="auto" w:fill="auto"/>
          </w:tcPr>
          <w:p w:rsidR="004C215C" w:rsidRPr="00360629" w:rsidRDefault="004C215C" w:rsidP="002C182F">
            <w:pPr>
              <w:pStyle w:val="yiv0720675254default"/>
              <w:shd w:val="clear" w:color="auto" w:fill="FFFFFF"/>
              <w:spacing w:before="0" w:beforeAutospacing="0" w:after="0" w:afterAutospacing="0"/>
              <w:jc w:val="both"/>
              <w:rPr>
                <w:rFonts w:ascii="Arial" w:hAnsi="Arial" w:cs="Arial"/>
                <w:sz w:val="20"/>
                <w:szCs w:val="20"/>
              </w:rPr>
            </w:pPr>
            <w:r w:rsidRPr="00360629">
              <w:rPr>
                <w:rFonts w:ascii="Arial" w:hAnsi="Arial" w:cs="Arial"/>
                <w:b/>
                <w:sz w:val="20"/>
                <w:szCs w:val="20"/>
              </w:rPr>
              <w:t>General professional experience:</w:t>
            </w:r>
            <w:r w:rsidRPr="00360629">
              <w:rPr>
                <w:rFonts w:ascii="Arial" w:hAnsi="Arial" w:cs="Arial"/>
                <w:sz w:val="20"/>
                <w:szCs w:val="20"/>
              </w:rPr>
              <w:t xml:space="preserve">  Experience in working as a prosecutor</w:t>
            </w:r>
            <w:r>
              <w:rPr>
                <w:rFonts w:ascii="Arial" w:hAnsi="Arial" w:cs="Arial"/>
                <w:sz w:val="20"/>
                <w:szCs w:val="20"/>
              </w:rPr>
              <w:t xml:space="preserve"> or within a courts system,</w:t>
            </w:r>
            <w:r w:rsidRPr="00360629">
              <w:rPr>
                <w:rFonts w:ascii="Arial" w:hAnsi="Arial" w:cs="Arial"/>
                <w:sz w:val="20"/>
                <w:szCs w:val="20"/>
              </w:rPr>
              <w:t xml:space="preserve"> having worked on developing strategies and/or in a developmental, transitional or post-conflict situation. </w:t>
            </w:r>
          </w:p>
          <w:p w:rsidR="004C215C" w:rsidRPr="00BA60B3" w:rsidRDefault="004C215C" w:rsidP="002C182F">
            <w:pPr>
              <w:pStyle w:val="yiv0720675254default"/>
              <w:shd w:val="clear" w:color="auto" w:fill="FFFFFF"/>
              <w:spacing w:before="0" w:beforeAutospacing="0" w:after="0" w:afterAutospacing="0"/>
              <w:jc w:val="both"/>
              <w:rPr>
                <w:rFonts w:ascii="Arial" w:hAnsi="Arial" w:cs="Arial"/>
                <w:color w:val="000000"/>
                <w:sz w:val="20"/>
                <w:szCs w:val="20"/>
                <w:lang w:val="en-GB" w:eastAsia="en-GB"/>
              </w:rPr>
            </w:pPr>
          </w:p>
          <w:p w:rsidR="004C215C" w:rsidRPr="005E6BB1" w:rsidRDefault="004C215C" w:rsidP="002C182F">
            <w:pPr>
              <w:pStyle w:val="yiv0720675254default"/>
              <w:shd w:val="clear" w:color="auto" w:fill="FFFFFF"/>
              <w:spacing w:before="0" w:beforeAutospacing="0" w:after="0" w:afterAutospacing="0"/>
              <w:jc w:val="both"/>
              <w:rPr>
                <w:rFonts w:ascii="Arial" w:hAnsi="Arial" w:cs="Arial"/>
                <w:b/>
                <w:color w:val="000000"/>
                <w:sz w:val="20"/>
                <w:szCs w:val="20"/>
                <w:lang w:val="en-GB" w:eastAsia="en-GB"/>
              </w:rPr>
            </w:pPr>
            <w:r w:rsidRPr="005E6BB1">
              <w:rPr>
                <w:rFonts w:ascii="Arial" w:hAnsi="Arial" w:cs="Arial"/>
                <w:b/>
                <w:color w:val="000000"/>
                <w:sz w:val="20"/>
                <w:szCs w:val="20"/>
                <w:lang w:val="en-GB" w:eastAsia="en-GB"/>
              </w:rPr>
              <w:t>Essential:</w:t>
            </w:r>
          </w:p>
          <w:p w:rsidR="004C215C" w:rsidRPr="00BA60B3" w:rsidRDefault="004C215C" w:rsidP="002C182F">
            <w:pPr>
              <w:pStyle w:val="yiv0720675254default"/>
              <w:shd w:val="clear" w:color="auto" w:fill="FFFFFF"/>
              <w:spacing w:before="0" w:beforeAutospacing="0" w:after="0" w:afterAutospacing="0"/>
              <w:jc w:val="both"/>
              <w:rPr>
                <w:rFonts w:ascii="Arial" w:hAnsi="Arial" w:cs="Arial"/>
                <w:b/>
                <w:color w:val="000000"/>
                <w:sz w:val="20"/>
                <w:szCs w:val="20"/>
                <w:u w:val="single"/>
                <w:lang w:val="en-GB" w:eastAsia="en-GB"/>
              </w:rPr>
            </w:pPr>
            <w:r w:rsidRPr="00BA60B3">
              <w:rPr>
                <w:rFonts w:ascii="Arial" w:hAnsi="Arial" w:cs="Arial"/>
                <w:b/>
                <w:color w:val="000000"/>
                <w:sz w:val="20"/>
                <w:szCs w:val="20"/>
                <w:u w:val="single"/>
                <w:lang w:val="en-GB" w:eastAsia="en-GB"/>
              </w:rPr>
              <w:t xml:space="preserve"> </w:t>
            </w:r>
          </w:p>
          <w:p w:rsidR="004C215C" w:rsidRPr="00B97244" w:rsidRDefault="004C215C" w:rsidP="002C182F">
            <w:pPr>
              <w:pStyle w:val="ListParagraph"/>
              <w:numPr>
                <w:ilvl w:val="0"/>
                <w:numId w:val="8"/>
              </w:numPr>
              <w:shd w:val="clear" w:color="auto" w:fill="FFFFFF"/>
              <w:spacing w:line="259" w:lineRule="auto"/>
              <w:ind w:left="644"/>
              <w:contextualSpacing/>
              <w:jc w:val="both"/>
              <w:rPr>
                <w:rFonts w:ascii="Arial" w:hAnsi="Arial" w:cs="Arial"/>
                <w:b/>
                <w:sz w:val="20"/>
                <w:szCs w:val="20"/>
              </w:rPr>
            </w:pPr>
            <w:r w:rsidRPr="00B97244">
              <w:rPr>
                <w:rFonts w:ascii="Arial" w:hAnsi="Arial" w:cs="Arial"/>
                <w:sz w:val="20"/>
                <w:szCs w:val="20"/>
              </w:rPr>
              <w:t>At least 10 years of relevant experience, within the past 15 years. This requires experience of</w:t>
            </w:r>
            <w:r>
              <w:rPr>
                <w:rFonts w:ascii="Arial" w:hAnsi="Arial" w:cs="Arial"/>
                <w:sz w:val="20"/>
                <w:szCs w:val="20"/>
              </w:rPr>
              <w:t xml:space="preserve"> investigation and manage case files;</w:t>
            </w:r>
          </w:p>
          <w:p w:rsidR="004C215C" w:rsidRPr="00B97244" w:rsidRDefault="004C215C" w:rsidP="002C182F">
            <w:pPr>
              <w:pStyle w:val="ListParagraph"/>
              <w:numPr>
                <w:ilvl w:val="0"/>
                <w:numId w:val="8"/>
              </w:numPr>
              <w:shd w:val="clear" w:color="auto" w:fill="FFFFFF"/>
              <w:spacing w:line="259" w:lineRule="auto"/>
              <w:ind w:left="644"/>
              <w:contextualSpacing/>
              <w:jc w:val="both"/>
              <w:rPr>
                <w:rFonts w:ascii="Arial" w:hAnsi="Arial" w:cs="Arial"/>
                <w:b/>
                <w:sz w:val="20"/>
                <w:szCs w:val="20"/>
              </w:rPr>
            </w:pPr>
            <w:r>
              <w:rPr>
                <w:rFonts w:ascii="Arial" w:hAnsi="Arial" w:cs="Arial"/>
                <w:color w:val="000000"/>
                <w:sz w:val="20"/>
                <w:szCs w:val="20"/>
                <w:lang w:eastAsia="en-GB"/>
              </w:rPr>
              <w:t xml:space="preserve">Full </w:t>
            </w:r>
            <w:r w:rsidRPr="00B97244">
              <w:rPr>
                <w:rFonts w:ascii="Arial" w:hAnsi="Arial" w:cs="Arial"/>
                <w:color w:val="000000"/>
                <w:sz w:val="20"/>
                <w:szCs w:val="20"/>
                <w:lang w:eastAsia="en-GB"/>
              </w:rPr>
              <w:t>working knowledge of English and excellent drafting skills.</w:t>
            </w:r>
          </w:p>
          <w:p w:rsidR="004C215C" w:rsidRPr="00B97244" w:rsidRDefault="004C215C" w:rsidP="002C182F">
            <w:pPr>
              <w:pStyle w:val="ListParagraph"/>
              <w:shd w:val="clear" w:color="auto" w:fill="FFFFFF"/>
              <w:spacing w:line="259" w:lineRule="auto"/>
              <w:ind w:left="644"/>
              <w:contextualSpacing/>
              <w:jc w:val="both"/>
              <w:rPr>
                <w:rFonts w:ascii="Arial" w:hAnsi="Arial" w:cs="Arial"/>
                <w:b/>
                <w:sz w:val="20"/>
                <w:szCs w:val="20"/>
              </w:rPr>
            </w:pPr>
          </w:p>
          <w:p w:rsidR="004C215C" w:rsidRPr="00BA60B3" w:rsidRDefault="004C215C" w:rsidP="002C182F">
            <w:pPr>
              <w:pStyle w:val="yiv0720675254default"/>
              <w:shd w:val="clear" w:color="auto" w:fill="FFFFFF"/>
              <w:spacing w:before="0" w:beforeAutospacing="0" w:after="0" w:afterAutospacing="0"/>
              <w:jc w:val="both"/>
              <w:rPr>
                <w:rFonts w:ascii="Arial" w:hAnsi="Arial" w:cs="Arial"/>
                <w:b/>
                <w:sz w:val="20"/>
                <w:szCs w:val="20"/>
                <w:lang w:val="en-GB"/>
              </w:rPr>
            </w:pPr>
            <w:r w:rsidRPr="00BA60B3">
              <w:rPr>
                <w:rFonts w:ascii="Arial" w:hAnsi="Arial" w:cs="Arial"/>
                <w:b/>
                <w:sz w:val="20"/>
                <w:szCs w:val="20"/>
                <w:lang w:val="en-GB"/>
              </w:rPr>
              <w:t>Desirable:</w:t>
            </w:r>
          </w:p>
          <w:p w:rsidR="004C215C" w:rsidRPr="00BA60B3" w:rsidRDefault="004C215C" w:rsidP="002C182F">
            <w:pPr>
              <w:pStyle w:val="ListParagraph"/>
              <w:spacing w:after="160" w:line="259" w:lineRule="auto"/>
              <w:contextualSpacing/>
              <w:rPr>
                <w:rFonts w:ascii="Arial" w:hAnsi="Arial" w:cs="Arial"/>
                <w:sz w:val="20"/>
                <w:szCs w:val="20"/>
              </w:rPr>
            </w:pPr>
          </w:p>
          <w:p w:rsidR="004C215C" w:rsidRDefault="004C215C" w:rsidP="002C182F">
            <w:pPr>
              <w:pStyle w:val="ListParagraph"/>
              <w:numPr>
                <w:ilvl w:val="0"/>
                <w:numId w:val="8"/>
              </w:numPr>
              <w:spacing w:after="160" w:line="259" w:lineRule="auto"/>
              <w:ind w:left="644"/>
              <w:contextualSpacing/>
              <w:rPr>
                <w:rFonts w:ascii="Arial" w:hAnsi="Arial" w:cs="Arial"/>
                <w:sz w:val="20"/>
                <w:szCs w:val="20"/>
              </w:rPr>
            </w:pPr>
            <w:r w:rsidRPr="00BA60B3">
              <w:rPr>
                <w:rFonts w:ascii="Arial" w:hAnsi="Arial" w:cs="Arial"/>
                <w:sz w:val="20"/>
                <w:szCs w:val="20"/>
              </w:rPr>
              <w:t>Experience in Afghanistan in rule of law or justice development and capacity-building, including training and mentoring is an advantage;</w:t>
            </w:r>
          </w:p>
          <w:p w:rsidR="004C215C" w:rsidRDefault="004C215C" w:rsidP="002C182F">
            <w:pPr>
              <w:pStyle w:val="ListParagraph"/>
              <w:numPr>
                <w:ilvl w:val="0"/>
                <w:numId w:val="8"/>
              </w:numPr>
              <w:shd w:val="clear" w:color="auto" w:fill="FFFFFF"/>
              <w:spacing w:line="259" w:lineRule="auto"/>
              <w:ind w:left="644"/>
              <w:contextualSpacing/>
              <w:jc w:val="both"/>
              <w:rPr>
                <w:rFonts w:ascii="Arial" w:hAnsi="Arial" w:cs="Arial"/>
                <w:sz w:val="20"/>
                <w:szCs w:val="20"/>
                <w:lang w:eastAsia="en-GB"/>
              </w:rPr>
            </w:pPr>
            <w:r w:rsidRPr="00C056CB">
              <w:rPr>
                <w:rFonts w:ascii="Arial" w:hAnsi="Arial" w:cs="Arial"/>
                <w:sz w:val="20"/>
                <w:szCs w:val="20"/>
              </w:rPr>
              <w:t>At least 3 years of capacity-building training or mentoring of prosecutors in a post-conflict or developing country outside of the mentor candidate’s home country, preferably including abuse of power, corruption and economic and financial crimes.</w:t>
            </w:r>
          </w:p>
          <w:p w:rsidR="004C215C" w:rsidRPr="00C056CB" w:rsidRDefault="004C215C" w:rsidP="002C182F">
            <w:pPr>
              <w:pStyle w:val="ListParagraph"/>
              <w:numPr>
                <w:ilvl w:val="0"/>
                <w:numId w:val="8"/>
              </w:numPr>
              <w:shd w:val="clear" w:color="auto" w:fill="FFFFFF"/>
              <w:spacing w:line="259" w:lineRule="auto"/>
              <w:ind w:left="644"/>
              <w:contextualSpacing/>
              <w:jc w:val="both"/>
              <w:rPr>
                <w:rFonts w:ascii="Arial" w:hAnsi="Arial" w:cs="Arial"/>
                <w:sz w:val="20"/>
                <w:szCs w:val="20"/>
                <w:lang w:eastAsia="en-GB"/>
              </w:rPr>
            </w:pPr>
            <w:r w:rsidRPr="00C056CB">
              <w:rPr>
                <w:rFonts w:ascii="Arial" w:hAnsi="Arial" w:cs="Arial"/>
                <w:sz w:val="20"/>
                <w:szCs w:val="20"/>
                <w:lang w:eastAsia="en-GB"/>
              </w:rPr>
              <w:t xml:space="preserve">Local experience or good knowledge of Afghanistan: strong familiarity with the political, historical and cultural context of Afghanistan, </w:t>
            </w:r>
            <w:r w:rsidRPr="00C056CB">
              <w:rPr>
                <w:rFonts w:ascii="Arial" w:hAnsi="Arial" w:cs="Arial"/>
                <w:color w:val="FF0000"/>
                <w:sz w:val="20"/>
                <w:szCs w:val="20"/>
                <w:lang w:eastAsia="en-GB"/>
              </w:rPr>
              <w:t xml:space="preserve"> </w:t>
            </w:r>
            <w:r w:rsidRPr="00C056CB">
              <w:rPr>
                <w:rFonts w:ascii="Arial" w:hAnsi="Arial" w:cs="Arial"/>
                <w:sz w:val="20"/>
                <w:szCs w:val="20"/>
                <w:lang w:eastAsia="en-GB"/>
              </w:rPr>
              <w:t>subject matter expertise in domestic and regional Afghan political dynamics; government of Afghanistan Governance structures at national and sub-national level</w:t>
            </w:r>
            <w:r w:rsidRPr="00C056CB">
              <w:rPr>
                <w:rFonts w:ascii="Arial" w:hAnsi="Arial" w:cs="Arial"/>
                <w:color w:val="222222"/>
                <w:sz w:val="20"/>
                <w:szCs w:val="20"/>
                <w:lang w:val="en"/>
              </w:rPr>
              <w:t xml:space="preserve"> </w:t>
            </w:r>
            <w:r w:rsidRPr="00C056CB">
              <w:rPr>
                <w:rStyle w:val="shorttext"/>
                <w:rFonts w:ascii="Arial" w:hAnsi="Arial" w:cs="Arial"/>
                <w:color w:val="222222"/>
                <w:sz w:val="20"/>
                <w:szCs w:val="20"/>
                <w:lang w:val="en"/>
              </w:rPr>
              <w:t>will be appreciated</w:t>
            </w:r>
            <w:r w:rsidRPr="00C056CB">
              <w:rPr>
                <w:rFonts w:ascii="Arial" w:hAnsi="Arial" w:cs="Arial"/>
                <w:sz w:val="20"/>
                <w:szCs w:val="20"/>
                <w:lang w:eastAsia="en-GB"/>
              </w:rPr>
              <w:t xml:space="preserve">. </w:t>
            </w:r>
            <w:r w:rsidRPr="00C056CB">
              <w:rPr>
                <w:rFonts w:ascii="Arial" w:hAnsi="Arial" w:cs="Arial"/>
                <w:sz w:val="20"/>
                <w:szCs w:val="20"/>
              </w:rPr>
              <w:t xml:space="preserve"> </w:t>
            </w:r>
          </w:p>
          <w:p w:rsidR="004C215C" w:rsidRPr="005E6BB1" w:rsidRDefault="004C215C" w:rsidP="002C182F">
            <w:pPr>
              <w:pStyle w:val="ListParagraph"/>
              <w:numPr>
                <w:ilvl w:val="0"/>
                <w:numId w:val="8"/>
              </w:numPr>
              <w:shd w:val="clear" w:color="auto" w:fill="FFFFFF"/>
              <w:spacing w:line="259" w:lineRule="auto"/>
              <w:ind w:left="644"/>
              <w:contextualSpacing/>
              <w:jc w:val="both"/>
              <w:rPr>
                <w:rFonts w:ascii="Arial" w:hAnsi="Arial" w:cs="Arial"/>
                <w:b/>
                <w:sz w:val="20"/>
                <w:szCs w:val="20"/>
                <w:lang w:eastAsia="en-GB"/>
              </w:rPr>
            </w:pPr>
            <w:r w:rsidRPr="00C056CB">
              <w:rPr>
                <w:rFonts w:ascii="Arial" w:hAnsi="Arial" w:cs="Arial"/>
                <w:sz w:val="20"/>
                <w:szCs w:val="20"/>
              </w:rPr>
              <w:t>Experience in working in the criminal justice system of an Islamic country is an advantage;</w:t>
            </w:r>
          </w:p>
          <w:p w:rsidR="004C215C" w:rsidRPr="00BA60B3" w:rsidRDefault="004C215C" w:rsidP="002C182F">
            <w:pPr>
              <w:pStyle w:val="ListParagraph"/>
              <w:numPr>
                <w:ilvl w:val="0"/>
                <w:numId w:val="8"/>
              </w:numPr>
              <w:spacing w:after="160" w:line="259" w:lineRule="auto"/>
              <w:ind w:left="644"/>
              <w:contextualSpacing/>
              <w:rPr>
                <w:rFonts w:ascii="Arial" w:hAnsi="Arial" w:cs="Arial"/>
                <w:sz w:val="20"/>
                <w:szCs w:val="20"/>
              </w:rPr>
            </w:pPr>
            <w:r w:rsidRPr="00BA60B3">
              <w:rPr>
                <w:rFonts w:ascii="Arial" w:hAnsi="Arial" w:cs="Arial"/>
                <w:sz w:val="20"/>
                <w:szCs w:val="20"/>
              </w:rPr>
              <w:t>Experience in training and supervising prosecutors or investigators in the candidates’ home country’s prosecution office is an advantage.</w:t>
            </w:r>
          </w:p>
          <w:p w:rsidR="004C215C" w:rsidRPr="00C056CB" w:rsidRDefault="004C215C" w:rsidP="002C182F">
            <w:pPr>
              <w:pStyle w:val="ListParagraph"/>
              <w:numPr>
                <w:ilvl w:val="0"/>
                <w:numId w:val="8"/>
              </w:numPr>
              <w:shd w:val="clear" w:color="auto" w:fill="FFFFFF"/>
              <w:spacing w:line="259" w:lineRule="auto"/>
              <w:ind w:left="644"/>
              <w:contextualSpacing/>
              <w:jc w:val="both"/>
              <w:rPr>
                <w:rFonts w:ascii="Arial" w:hAnsi="Arial" w:cs="Arial"/>
                <w:b/>
                <w:sz w:val="20"/>
                <w:szCs w:val="20"/>
                <w:lang w:eastAsia="en-GB"/>
              </w:rPr>
            </w:pPr>
            <w:r w:rsidRPr="00C056CB">
              <w:rPr>
                <w:rFonts w:ascii="Arial" w:hAnsi="Arial" w:cs="Arial"/>
                <w:color w:val="000000"/>
                <w:sz w:val="20"/>
                <w:szCs w:val="20"/>
                <w:lang w:eastAsia="en-GB"/>
              </w:rPr>
              <w:t>Ability to provide with a regular assessment of capacities, ability to identify gaps and assess progress in the relevant domains (MOI/ACJC/AGO);</w:t>
            </w:r>
          </w:p>
          <w:p w:rsidR="004C215C" w:rsidRPr="00C056CB" w:rsidRDefault="004C215C" w:rsidP="002C182F">
            <w:pPr>
              <w:pStyle w:val="yiv0720675254default"/>
              <w:numPr>
                <w:ilvl w:val="0"/>
                <w:numId w:val="8"/>
              </w:numPr>
              <w:shd w:val="clear" w:color="auto" w:fill="FFFFFF"/>
              <w:spacing w:before="0" w:beforeAutospacing="0" w:after="0" w:afterAutospacing="0"/>
              <w:ind w:left="644"/>
              <w:jc w:val="both"/>
              <w:rPr>
                <w:rFonts w:ascii="Arial" w:hAnsi="Arial" w:cs="Arial"/>
                <w:b/>
                <w:sz w:val="20"/>
                <w:szCs w:val="20"/>
                <w:lang w:val="en-GB" w:eastAsia="en-GB"/>
              </w:rPr>
            </w:pPr>
            <w:r w:rsidRPr="00BA60B3">
              <w:rPr>
                <w:rFonts w:ascii="Arial" w:hAnsi="Arial" w:cs="Arial"/>
                <w:sz w:val="20"/>
                <w:szCs w:val="20"/>
                <w:lang w:val="en-GB" w:eastAsia="en-GB"/>
              </w:rPr>
              <w:t>Excellent interpersonal skills and ability to work in multinational teams;</w:t>
            </w:r>
          </w:p>
          <w:p w:rsidR="004C215C" w:rsidRPr="00BA60B3" w:rsidRDefault="004C215C" w:rsidP="002C182F">
            <w:pPr>
              <w:pStyle w:val="yiv0720675254default"/>
              <w:numPr>
                <w:ilvl w:val="0"/>
                <w:numId w:val="8"/>
              </w:numPr>
              <w:shd w:val="clear" w:color="auto" w:fill="FFFFFF"/>
              <w:spacing w:before="0" w:beforeAutospacing="0" w:after="0" w:afterAutospacing="0"/>
              <w:ind w:left="644"/>
              <w:jc w:val="both"/>
              <w:rPr>
                <w:rFonts w:ascii="Arial" w:hAnsi="Arial" w:cs="Arial"/>
                <w:b/>
                <w:sz w:val="20"/>
                <w:szCs w:val="20"/>
                <w:lang w:val="en-GB" w:eastAsia="en-GB"/>
              </w:rPr>
            </w:pPr>
            <w:r w:rsidRPr="00BA60B3">
              <w:rPr>
                <w:rFonts w:ascii="Arial" w:hAnsi="Arial" w:cs="Arial"/>
                <w:sz w:val="20"/>
                <w:szCs w:val="20"/>
                <w:lang w:val="en-GB" w:eastAsia="en-GB"/>
              </w:rPr>
              <w:t xml:space="preserve">Good knowledge and experience of </w:t>
            </w:r>
            <w:r w:rsidRPr="00BA60B3">
              <w:rPr>
                <w:rFonts w:ascii="Arial" w:hAnsi="Arial" w:cs="Arial"/>
                <w:color w:val="000000"/>
                <w:sz w:val="20"/>
                <w:szCs w:val="20"/>
                <w:lang w:val="en-GB" w:eastAsia="en-GB"/>
              </w:rPr>
              <w:t xml:space="preserve"> security sector reform</w:t>
            </w:r>
            <w:r w:rsidRPr="00BA60B3">
              <w:rPr>
                <w:rFonts w:ascii="Arial" w:hAnsi="Arial" w:cs="Arial"/>
                <w:sz w:val="20"/>
                <w:szCs w:val="20"/>
                <w:lang w:val="en-GB" w:eastAsia="en-GB"/>
              </w:rPr>
              <w:t>, gender, human rights, anti-corruption and police accountability and professional standards;</w:t>
            </w:r>
          </w:p>
          <w:p w:rsidR="004C215C" w:rsidRPr="00BA60B3" w:rsidRDefault="004C215C" w:rsidP="002C182F">
            <w:pPr>
              <w:pStyle w:val="yiv0720675254default"/>
              <w:numPr>
                <w:ilvl w:val="0"/>
                <w:numId w:val="8"/>
              </w:numPr>
              <w:shd w:val="clear" w:color="auto" w:fill="FFFFFF"/>
              <w:spacing w:before="0" w:beforeAutospacing="0" w:after="0" w:afterAutospacing="0"/>
              <w:ind w:left="644"/>
              <w:jc w:val="both"/>
              <w:rPr>
                <w:rFonts w:ascii="Arial" w:hAnsi="Arial" w:cs="Arial"/>
                <w:sz w:val="20"/>
                <w:szCs w:val="20"/>
                <w:lang w:val="en-GB" w:eastAsia="en-GB"/>
              </w:rPr>
            </w:pPr>
            <w:r w:rsidRPr="00BA60B3">
              <w:rPr>
                <w:rFonts w:ascii="Arial" w:hAnsi="Arial" w:cs="Arial"/>
                <w:color w:val="000000"/>
                <w:sz w:val="20"/>
                <w:szCs w:val="20"/>
                <w:lang w:val="en-GB" w:eastAsia="en-GB"/>
              </w:rPr>
              <w:t>Knowledge of the EU Institutions, related to the Common Security and Defence Policy and the EU Development Cooperation instrument;</w:t>
            </w:r>
          </w:p>
          <w:p w:rsidR="004C215C" w:rsidRPr="00BA60B3" w:rsidRDefault="004C215C" w:rsidP="002C182F">
            <w:pPr>
              <w:pStyle w:val="yiv0720675254default"/>
              <w:numPr>
                <w:ilvl w:val="0"/>
                <w:numId w:val="8"/>
              </w:numPr>
              <w:shd w:val="clear" w:color="auto" w:fill="FFFFFF"/>
              <w:spacing w:before="0" w:beforeAutospacing="0" w:after="0" w:afterAutospacing="0"/>
              <w:ind w:left="644"/>
              <w:jc w:val="both"/>
              <w:rPr>
                <w:rFonts w:ascii="Arial" w:hAnsi="Arial" w:cs="Arial"/>
                <w:sz w:val="20"/>
                <w:szCs w:val="20"/>
                <w:lang w:val="en-GB" w:eastAsia="en-GB"/>
              </w:rPr>
            </w:pPr>
            <w:r w:rsidRPr="00BA60B3">
              <w:rPr>
                <w:rFonts w:ascii="Arial" w:hAnsi="Arial" w:cs="Arial"/>
                <w:color w:val="000000"/>
                <w:sz w:val="20"/>
                <w:szCs w:val="20"/>
                <w:lang w:val="en-GB" w:eastAsia="en-GB"/>
              </w:rPr>
              <w:t xml:space="preserve">Highly resilient under physical and mental pressure; </w:t>
            </w:r>
          </w:p>
          <w:p w:rsidR="004C215C" w:rsidRPr="00BA60B3" w:rsidRDefault="004C215C" w:rsidP="002C182F">
            <w:pPr>
              <w:pStyle w:val="default"/>
              <w:numPr>
                <w:ilvl w:val="0"/>
                <w:numId w:val="8"/>
              </w:numPr>
              <w:ind w:left="644"/>
              <w:rPr>
                <w:b/>
                <w:sz w:val="20"/>
                <w:szCs w:val="20"/>
              </w:rPr>
            </w:pPr>
            <w:r w:rsidRPr="00BA60B3">
              <w:rPr>
                <w:sz w:val="20"/>
                <w:szCs w:val="20"/>
              </w:rPr>
              <w:t>Knowledge of Dari or Pashto is an asset.</w:t>
            </w:r>
          </w:p>
        </w:tc>
      </w:tr>
    </w:tbl>
    <w:p w:rsidR="004A5526" w:rsidRDefault="004A5526" w:rsidP="003E2C18"/>
    <w:p w:rsidR="004C215C" w:rsidRDefault="004C215C" w:rsidP="003E2C18"/>
    <w:p w:rsidR="004C215C" w:rsidRDefault="004C215C" w:rsidP="003E2C18"/>
    <w:p w:rsidR="004C215C" w:rsidRDefault="004C215C" w:rsidP="003E2C18"/>
    <w:p w:rsidR="004C215C" w:rsidRDefault="004C215C" w:rsidP="003E2C18"/>
    <w:p w:rsidR="004C215C" w:rsidRDefault="004C215C" w:rsidP="003E2C18"/>
    <w:p w:rsidR="00F73874" w:rsidRDefault="00F73874" w:rsidP="003E2C18"/>
    <w:p w:rsidR="00F73874" w:rsidRDefault="00F73874" w:rsidP="003E2C18"/>
    <w:p w:rsidR="00F777EB" w:rsidRDefault="00F777EB" w:rsidP="003E2C18"/>
    <w:p w:rsidR="00E70C30" w:rsidRDefault="00E70C30" w:rsidP="003E2C18"/>
    <w:p w:rsidR="00E70C30" w:rsidRDefault="00E70C30" w:rsidP="003E2C18"/>
    <w:p w:rsidR="00F777EB" w:rsidRDefault="00F777EB" w:rsidP="003E2C18"/>
    <w:tbl>
      <w:tblPr>
        <w:tblpPr w:leftFromText="141" w:rightFromText="141" w:vertAnchor="text" w:horzAnchor="page" w:tblpX="1242" w:tblpY="1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6"/>
        <w:gridCol w:w="7962"/>
      </w:tblGrid>
      <w:tr w:rsidR="00DB6A83" w:rsidRPr="00A1254E" w:rsidTr="00BE46D9">
        <w:tc>
          <w:tcPr>
            <w:tcW w:w="791" w:type="pct"/>
            <w:tcBorders>
              <w:left w:val="nil"/>
              <w:bottom w:val="single" w:sz="4" w:space="0" w:color="auto"/>
            </w:tcBorders>
            <w:shd w:val="clear" w:color="auto" w:fill="E6E6E6"/>
            <w:vAlign w:val="center"/>
          </w:tcPr>
          <w:p w:rsidR="00DB6A83" w:rsidRPr="00A1254E" w:rsidRDefault="00DB6A83" w:rsidP="00BE46D9">
            <w:pPr>
              <w:widowControl w:val="0"/>
              <w:jc w:val="center"/>
              <w:outlineLvl w:val="0"/>
              <w:rPr>
                <w:rFonts w:ascii="Arial" w:hAnsi="Arial" w:cs="Arial"/>
                <w:sz w:val="20"/>
                <w:szCs w:val="20"/>
              </w:rPr>
            </w:pPr>
            <w:r w:rsidRPr="00A1254E">
              <w:rPr>
                <w:rFonts w:ascii="Arial" w:hAnsi="Arial" w:cs="Arial"/>
                <w:sz w:val="20"/>
                <w:szCs w:val="20"/>
              </w:rPr>
              <w:t>Job Title</w:t>
            </w:r>
            <w:r>
              <w:rPr>
                <w:rFonts w:ascii="Arial" w:hAnsi="Arial" w:cs="Arial"/>
                <w:sz w:val="20"/>
                <w:szCs w:val="20"/>
              </w:rPr>
              <w:t xml:space="preserve"> / Code</w:t>
            </w:r>
          </w:p>
        </w:tc>
        <w:tc>
          <w:tcPr>
            <w:tcW w:w="4209" w:type="pct"/>
            <w:tcBorders>
              <w:bottom w:val="single" w:sz="4" w:space="0" w:color="auto"/>
              <w:right w:val="nil"/>
            </w:tcBorders>
            <w:shd w:val="clear" w:color="auto" w:fill="E6E6E6"/>
          </w:tcPr>
          <w:p w:rsidR="00DB6A83" w:rsidRPr="003D1D08" w:rsidRDefault="00DB6A83" w:rsidP="00BE46D9">
            <w:pPr>
              <w:widowControl w:val="0"/>
              <w:outlineLvl w:val="0"/>
              <w:rPr>
                <w:rFonts w:ascii="Arial" w:hAnsi="Arial" w:cs="Arial"/>
                <w:b/>
                <w:sz w:val="20"/>
                <w:szCs w:val="20"/>
              </w:rPr>
            </w:pPr>
            <w:r w:rsidRPr="003D1D08">
              <w:rPr>
                <w:rFonts w:ascii="Arial" w:hAnsi="Arial" w:cs="Arial"/>
                <w:b/>
                <w:sz w:val="20"/>
                <w:szCs w:val="20"/>
              </w:rPr>
              <w:t xml:space="preserve">Advisor to the Afghan Ministry of Interior – </w:t>
            </w:r>
            <w:r w:rsidRPr="003D1D08">
              <w:rPr>
                <w:rFonts w:ascii="Arial" w:hAnsi="Arial" w:cs="Arial"/>
                <w:b/>
                <w:bCs/>
                <w:sz w:val="20"/>
                <w:szCs w:val="20"/>
              </w:rPr>
              <w:t xml:space="preserve">(Deputy Minister Administration) </w:t>
            </w:r>
            <w:r w:rsidRPr="003D1D08">
              <w:rPr>
                <w:rFonts w:ascii="Arial" w:hAnsi="Arial" w:cs="Arial"/>
                <w:b/>
                <w:sz w:val="20"/>
                <w:szCs w:val="20"/>
              </w:rPr>
              <w:t>Institutional Capacity Building Advisor</w:t>
            </w:r>
            <w:r w:rsidRPr="003D1D08">
              <w:rPr>
                <w:rFonts w:ascii="Arial" w:hAnsi="Arial" w:cs="Arial"/>
                <w:b/>
                <w:bCs/>
                <w:sz w:val="20"/>
                <w:szCs w:val="20"/>
              </w:rPr>
              <w:t xml:space="preserve">    </w:t>
            </w:r>
            <w:r w:rsidRPr="003D1D08">
              <w:rPr>
                <w:rFonts w:ascii="Arial" w:hAnsi="Arial" w:cs="Arial"/>
                <w:b/>
                <w:sz w:val="20"/>
                <w:szCs w:val="20"/>
              </w:rPr>
              <w:t xml:space="preserve">(2 posts –EUSR-S-ADM-08, </w:t>
            </w:r>
            <w:r>
              <w:rPr>
                <w:rFonts w:ascii="Arial" w:hAnsi="Arial" w:cs="Arial"/>
                <w:b/>
                <w:sz w:val="20"/>
                <w:szCs w:val="20"/>
              </w:rPr>
              <w:t>EUSR-S-ADM-09).</w:t>
            </w:r>
          </w:p>
        </w:tc>
      </w:tr>
      <w:tr w:rsidR="00DB6A83" w:rsidRPr="00A1254E" w:rsidTr="00BE46D9">
        <w:tc>
          <w:tcPr>
            <w:tcW w:w="791" w:type="pct"/>
            <w:tcBorders>
              <w:left w:val="nil"/>
              <w:bottom w:val="single" w:sz="4" w:space="0" w:color="auto"/>
            </w:tcBorders>
            <w:shd w:val="clear" w:color="auto" w:fill="E6E6E6"/>
            <w:vAlign w:val="center"/>
          </w:tcPr>
          <w:p w:rsidR="00DB6A83" w:rsidRPr="00A1254E" w:rsidRDefault="00DB6A83" w:rsidP="00BE46D9">
            <w:pPr>
              <w:widowControl w:val="0"/>
              <w:jc w:val="center"/>
              <w:outlineLvl w:val="0"/>
              <w:rPr>
                <w:rFonts w:ascii="Arial" w:hAnsi="Arial" w:cs="Arial"/>
                <w:sz w:val="20"/>
                <w:szCs w:val="20"/>
              </w:rPr>
            </w:pPr>
            <w:r w:rsidRPr="00A1254E">
              <w:rPr>
                <w:rFonts w:ascii="Arial" w:hAnsi="Arial" w:cs="Arial"/>
                <w:sz w:val="20"/>
                <w:szCs w:val="20"/>
              </w:rPr>
              <w:t>Employment regime</w:t>
            </w:r>
          </w:p>
        </w:tc>
        <w:tc>
          <w:tcPr>
            <w:tcW w:w="4209" w:type="pct"/>
            <w:tcBorders>
              <w:bottom w:val="single" w:sz="4" w:space="0" w:color="auto"/>
              <w:right w:val="nil"/>
            </w:tcBorders>
            <w:shd w:val="clear" w:color="auto" w:fill="E6E6E6"/>
          </w:tcPr>
          <w:p w:rsidR="00DB6A83" w:rsidRPr="00A1254E" w:rsidRDefault="00DB6A83" w:rsidP="00BE46D9">
            <w:pPr>
              <w:widowControl w:val="0"/>
              <w:outlineLvl w:val="0"/>
              <w:rPr>
                <w:rFonts w:ascii="Arial" w:hAnsi="Arial" w:cs="Arial"/>
                <w:b/>
                <w:sz w:val="20"/>
                <w:szCs w:val="20"/>
              </w:rPr>
            </w:pPr>
            <w:r w:rsidRPr="000872A2">
              <w:rPr>
                <w:rFonts w:ascii="Arial" w:hAnsi="Arial" w:cs="Arial"/>
                <w:b/>
                <w:sz w:val="20"/>
                <w:szCs w:val="20"/>
              </w:rPr>
              <w:t xml:space="preserve">Seconded </w:t>
            </w:r>
          </w:p>
        </w:tc>
      </w:tr>
      <w:tr w:rsidR="00DB6A83" w:rsidRPr="00A1254E" w:rsidTr="00BE46D9">
        <w:tc>
          <w:tcPr>
            <w:tcW w:w="791" w:type="pct"/>
            <w:tcBorders>
              <w:left w:val="nil"/>
              <w:bottom w:val="single" w:sz="4" w:space="0" w:color="auto"/>
            </w:tcBorders>
            <w:shd w:val="clear" w:color="auto" w:fill="E6E6E6"/>
            <w:vAlign w:val="center"/>
          </w:tcPr>
          <w:p w:rsidR="00DB6A83" w:rsidRPr="00A1254E" w:rsidRDefault="00DB6A83" w:rsidP="00BE46D9">
            <w:pPr>
              <w:widowControl w:val="0"/>
              <w:jc w:val="center"/>
              <w:outlineLvl w:val="0"/>
              <w:rPr>
                <w:rFonts w:ascii="Arial" w:hAnsi="Arial" w:cs="Arial"/>
                <w:sz w:val="20"/>
                <w:szCs w:val="20"/>
              </w:rPr>
            </w:pPr>
            <w:r>
              <w:rPr>
                <w:rFonts w:ascii="Arial" w:hAnsi="Arial" w:cs="Arial"/>
                <w:sz w:val="20"/>
                <w:szCs w:val="20"/>
              </w:rPr>
              <w:t>Location of the post</w:t>
            </w:r>
          </w:p>
        </w:tc>
        <w:tc>
          <w:tcPr>
            <w:tcW w:w="4209" w:type="pct"/>
            <w:tcBorders>
              <w:bottom w:val="single" w:sz="4" w:space="0" w:color="auto"/>
              <w:right w:val="nil"/>
            </w:tcBorders>
            <w:shd w:val="clear" w:color="auto" w:fill="E6E6E6"/>
          </w:tcPr>
          <w:p w:rsidR="00DB6A83" w:rsidRPr="000872A2" w:rsidRDefault="00DB6A83" w:rsidP="00BE46D9">
            <w:pPr>
              <w:widowControl w:val="0"/>
              <w:outlineLvl w:val="0"/>
              <w:rPr>
                <w:rFonts w:ascii="Arial" w:hAnsi="Arial" w:cs="Arial"/>
                <w:b/>
                <w:sz w:val="20"/>
                <w:szCs w:val="20"/>
              </w:rPr>
            </w:pPr>
            <w:r>
              <w:rPr>
                <w:rFonts w:ascii="Arial" w:hAnsi="Arial" w:cs="Arial"/>
                <w:b/>
                <w:sz w:val="20"/>
                <w:szCs w:val="20"/>
              </w:rPr>
              <w:t>EU Delegation and working in the old MoI (across the EU Delegation compound)</w:t>
            </w:r>
          </w:p>
        </w:tc>
      </w:tr>
      <w:tr w:rsidR="00DB6A83" w:rsidRPr="00A1254E" w:rsidTr="00BE46D9">
        <w:tc>
          <w:tcPr>
            <w:tcW w:w="791" w:type="pct"/>
            <w:tcBorders>
              <w:left w:val="nil"/>
              <w:bottom w:val="single" w:sz="4" w:space="0" w:color="auto"/>
            </w:tcBorders>
            <w:shd w:val="clear" w:color="auto" w:fill="E6E6E6"/>
            <w:vAlign w:val="center"/>
          </w:tcPr>
          <w:p w:rsidR="00DB6A83" w:rsidRPr="00A1254E" w:rsidRDefault="00DB6A83" w:rsidP="00BE46D9">
            <w:pPr>
              <w:widowControl w:val="0"/>
              <w:jc w:val="center"/>
              <w:outlineLvl w:val="0"/>
              <w:rPr>
                <w:rFonts w:ascii="Arial" w:hAnsi="Arial" w:cs="Arial"/>
                <w:sz w:val="20"/>
                <w:szCs w:val="20"/>
              </w:rPr>
            </w:pPr>
            <w:r w:rsidRPr="00A1254E">
              <w:rPr>
                <w:rFonts w:ascii="Arial" w:eastAsiaTheme="minorHAnsi" w:hAnsi="Arial" w:cs="Arial"/>
                <w:bCs/>
                <w:sz w:val="20"/>
                <w:szCs w:val="20"/>
                <w:lang w:eastAsia="en-US"/>
              </w:rPr>
              <w:t>Security Clearance Level:</w:t>
            </w:r>
          </w:p>
        </w:tc>
        <w:tc>
          <w:tcPr>
            <w:tcW w:w="4209" w:type="pct"/>
            <w:tcBorders>
              <w:bottom w:val="single" w:sz="4" w:space="0" w:color="auto"/>
              <w:right w:val="nil"/>
            </w:tcBorders>
            <w:shd w:val="clear" w:color="auto" w:fill="E6E6E6"/>
          </w:tcPr>
          <w:p w:rsidR="00DB6A83" w:rsidRPr="000872A2" w:rsidRDefault="00DB6A83" w:rsidP="00BE46D9">
            <w:pPr>
              <w:widowControl w:val="0"/>
              <w:outlineLvl w:val="0"/>
              <w:rPr>
                <w:rFonts w:ascii="Arial" w:hAnsi="Arial" w:cs="Arial"/>
                <w:b/>
                <w:sz w:val="20"/>
                <w:szCs w:val="20"/>
              </w:rPr>
            </w:pPr>
            <w:r w:rsidRPr="000872A2">
              <w:rPr>
                <w:rFonts w:ascii="Arial" w:hAnsi="Arial" w:cs="Arial"/>
                <w:b/>
                <w:sz w:val="20"/>
                <w:szCs w:val="20"/>
              </w:rPr>
              <w:t>EU SECRET</w:t>
            </w:r>
          </w:p>
        </w:tc>
      </w:tr>
      <w:tr w:rsidR="00DB6A83" w:rsidRPr="00A1254E" w:rsidTr="00BE46D9">
        <w:tc>
          <w:tcPr>
            <w:tcW w:w="791" w:type="pct"/>
            <w:tcBorders>
              <w:left w:val="nil"/>
            </w:tcBorders>
            <w:shd w:val="clear" w:color="auto" w:fill="auto"/>
            <w:vAlign w:val="center"/>
          </w:tcPr>
          <w:p w:rsidR="00DB6A83" w:rsidRPr="00A1254E" w:rsidRDefault="00DB6A83" w:rsidP="00BE46D9">
            <w:pPr>
              <w:widowControl w:val="0"/>
              <w:jc w:val="center"/>
              <w:outlineLvl w:val="0"/>
              <w:rPr>
                <w:rFonts w:ascii="Arial" w:hAnsi="Arial" w:cs="Arial"/>
                <w:sz w:val="20"/>
                <w:szCs w:val="20"/>
              </w:rPr>
            </w:pPr>
            <w:r w:rsidRPr="00A1254E">
              <w:rPr>
                <w:rFonts w:ascii="Arial" w:hAnsi="Arial" w:cs="Arial"/>
                <w:sz w:val="20"/>
                <w:szCs w:val="20"/>
              </w:rPr>
              <w:t>Job Description</w:t>
            </w:r>
          </w:p>
        </w:tc>
        <w:tc>
          <w:tcPr>
            <w:tcW w:w="4209" w:type="pct"/>
            <w:tcBorders>
              <w:right w:val="nil"/>
            </w:tcBorders>
            <w:shd w:val="clear" w:color="auto" w:fill="auto"/>
            <w:vAlign w:val="center"/>
          </w:tcPr>
          <w:p w:rsidR="00DB6A83" w:rsidRPr="00A1254E" w:rsidRDefault="00DB6A83" w:rsidP="00BE46D9">
            <w:pPr>
              <w:tabs>
                <w:tab w:val="left" w:pos="360"/>
              </w:tabs>
              <w:outlineLvl w:val="0"/>
              <w:rPr>
                <w:rFonts w:ascii="Arial" w:hAnsi="Arial" w:cs="Arial"/>
                <w:bCs/>
                <w:sz w:val="20"/>
                <w:szCs w:val="20"/>
              </w:rPr>
            </w:pPr>
            <w:r w:rsidRPr="00A1254E">
              <w:rPr>
                <w:rStyle w:val="shorttext"/>
                <w:rFonts w:ascii="Arial" w:hAnsi="Arial" w:cs="Arial"/>
                <w:color w:val="222222"/>
                <w:sz w:val="20"/>
                <w:szCs w:val="20"/>
                <w:lang w:val="en"/>
              </w:rPr>
              <w:t>The advisors shall complement each other's work and</w:t>
            </w:r>
            <w:r w:rsidRPr="00A1254E">
              <w:rPr>
                <w:rFonts w:ascii="Arial" w:hAnsi="Arial" w:cs="Arial"/>
                <w:bCs/>
                <w:sz w:val="20"/>
                <w:szCs w:val="20"/>
              </w:rPr>
              <w:t xml:space="preserve"> shall assist the EU Advisory Team Leader in performing effective advising in their allocated areas of responsibility within the departments under the responsibility of the :</w:t>
            </w:r>
          </w:p>
          <w:p w:rsidR="00DB6A83" w:rsidRPr="00A1254E" w:rsidRDefault="00DB6A83" w:rsidP="00BE46D9">
            <w:pPr>
              <w:tabs>
                <w:tab w:val="left" w:pos="360"/>
              </w:tabs>
              <w:outlineLvl w:val="0"/>
              <w:rPr>
                <w:rFonts w:ascii="Arial" w:hAnsi="Arial" w:cs="Arial"/>
                <w:bCs/>
                <w:sz w:val="20"/>
                <w:szCs w:val="20"/>
              </w:rPr>
            </w:pPr>
          </w:p>
          <w:p w:rsidR="00DB6A83" w:rsidRPr="00A1254E" w:rsidRDefault="00DB6A83" w:rsidP="00DB6A83">
            <w:pPr>
              <w:pStyle w:val="ListParagraph"/>
              <w:numPr>
                <w:ilvl w:val="0"/>
                <w:numId w:val="15"/>
              </w:numPr>
              <w:contextualSpacing/>
              <w:outlineLvl w:val="0"/>
              <w:rPr>
                <w:rFonts w:ascii="Arial" w:hAnsi="Arial" w:cs="Arial"/>
                <w:bCs/>
                <w:sz w:val="20"/>
                <w:szCs w:val="20"/>
              </w:rPr>
            </w:pPr>
            <w:r w:rsidRPr="00A1254E">
              <w:rPr>
                <w:rFonts w:ascii="Arial" w:hAnsi="Arial" w:cs="Arial"/>
                <w:bCs/>
                <w:sz w:val="20"/>
                <w:szCs w:val="20"/>
              </w:rPr>
              <w:t xml:space="preserve">Deputy Minister of Administration </w:t>
            </w:r>
          </w:p>
          <w:p w:rsidR="00DB6A83" w:rsidRPr="00A1254E" w:rsidRDefault="00DB6A83" w:rsidP="00BE46D9">
            <w:pPr>
              <w:tabs>
                <w:tab w:val="left" w:pos="360"/>
              </w:tabs>
              <w:outlineLvl w:val="0"/>
              <w:rPr>
                <w:rFonts w:ascii="Arial" w:hAnsi="Arial" w:cs="Arial"/>
                <w:bCs/>
                <w:sz w:val="20"/>
                <w:szCs w:val="20"/>
              </w:rPr>
            </w:pPr>
          </w:p>
          <w:p w:rsidR="00DB6A83" w:rsidRPr="00A1254E" w:rsidRDefault="00DB6A83" w:rsidP="00BE46D9">
            <w:pPr>
              <w:tabs>
                <w:tab w:val="left" w:pos="360"/>
                <w:tab w:val="left" w:pos="9630"/>
              </w:tabs>
              <w:jc w:val="both"/>
              <w:outlineLvl w:val="0"/>
              <w:rPr>
                <w:rFonts w:ascii="Arial" w:hAnsi="Arial" w:cs="Arial"/>
                <w:bCs/>
                <w:sz w:val="20"/>
                <w:szCs w:val="20"/>
              </w:rPr>
            </w:pPr>
            <w:r w:rsidRPr="00A1254E">
              <w:rPr>
                <w:rFonts w:ascii="Arial" w:hAnsi="Arial" w:cs="Arial"/>
                <w:bCs/>
                <w:sz w:val="20"/>
                <w:szCs w:val="20"/>
              </w:rPr>
              <w:t xml:space="preserve">The posts will be flexible with advisors being required to switch between advisee areas in order to maintain advising resilience. To achieve this it is essential that all advisors maintain awareness and knowledge of all advising activity. </w:t>
            </w:r>
          </w:p>
          <w:p w:rsidR="00DB6A83" w:rsidRPr="00A1254E" w:rsidRDefault="00DB6A83" w:rsidP="00BE46D9">
            <w:pPr>
              <w:tabs>
                <w:tab w:val="left" w:pos="360"/>
              </w:tabs>
              <w:outlineLvl w:val="0"/>
              <w:rPr>
                <w:rFonts w:ascii="Arial" w:hAnsi="Arial" w:cs="Arial"/>
                <w:bCs/>
                <w:sz w:val="20"/>
                <w:szCs w:val="20"/>
              </w:rPr>
            </w:pPr>
          </w:p>
          <w:p w:rsidR="00DB6A83" w:rsidRPr="00A1254E" w:rsidRDefault="00DB6A83" w:rsidP="00BE46D9">
            <w:pPr>
              <w:pStyle w:val="yiv0720675254msonormal"/>
              <w:shd w:val="clear" w:color="auto" w:fill="FFFFFF"/>
              <w:spacing w:before="0" w:beforeAutospacing="0" w:after="0" w:afterAutospacing="0"/>
              <w:jc w:val="both"/>
              <w:rPr>
                <w:rFonts w:ascii="Arial" w:hAnsi="Arial" w:cs="Arial"/>
                <w:sz w:val="20"/>
                <w:szCs w:val="20"/>
                <w:lang w:val="en-GB" w:eastAsia="en-GB"/>
              </w:rPr>
            </w:pPr>
            <w:r w:rsidRPr="00A1254E">
              <w:rPr>
                <w:rFonts w:ascii="Arial" w:hAnsi="Arial" w:cs="Arial"/>
                <w:sz w:val="20"/>
                <w:szCs w:val="20"/>
                <w:lang w:val="en-GB" w:eastAsia="en-GB"/>
              </w:rPr>
              <w:t>With the aim of implementing the EU Advisory Team's mandate and by following the guidance of the EUSR and the EU Advisory Team Leader, the Advisor to the Ministry of Interior (MOI) will directly report to the EU Advisory Team Leader who reports to the EUSR</w:t>
            </w:r>
            <w:r w:rsidRPr="00A1254E">
              <w:rPr>
                <w:rFonts w:ascii="Arial" w:hAnsi="Arial" w:cs="Arial"/>
                <w:color w:val="FF0000"/>
                <w:sz w:val="20"/>
                <w:szCs w:val="20"/>
                <w:lang w:val="en-GB" w:eastAsia="en-GB"/>
              </w:rPr>
              <w:t xml:space="preserve">. </w:t>
            </w:r>
            <w:r w:rsidRPr="00A1254E">
              <w:rPr>
                <w:rFonts w:ascii="Arial" w:hAnsi="Arial" w:cs="Arial"/>
                <w:sz w:val="20"/>
                <w:szCs w:val="20"/>
                <w:lang w:val="en-GB" w:eastAsia="en-GB"/>
              </w:rPr>
              <w:t xml:space="preserve">She/he will:  </w:t>
            </w:r>
          </w:p>
          <w:p w:rsidR="00DB6A83" w:rsidRPr="00A1254E" w:rsidRDefault="00DB6A83" w:rsidP="00BE46D9">
            <w:pPr>
              <w:tabs>
                <w:tab w:val="left" w:pos="360"/>
              </w:tabs>
              <w:outlineLvl w:val="0"/>
              <w:rPr>
                <w:rFonts w:ascii="Arial" w:hAnsi="Arial" w:cs="Arial"/>
                <w:bCs/>
                <w:sz w:val="20"/>
                <w:szCs w:val="20"/>
              </w:rPr>
            </w:pPr>
          </w:p>
          <w:p w:rsidR="00DB6A83" w:rsidRPr="00A1254E" w:rsidRDefault="00DB6A83" w:rsidP="00BE46D9">
            <w:pPr>
              <w:tabs>
                <w:tab w:val="left" w:pos="360"/>
                <w:tab w:val="left" w:pos="9630"/>
              </w:tabs>
              <w:jc w:val="both"/>
              <w:outlineLvl w:val="0"/>
              <w:rPr>
                <w:rFonts w:ascii="Arial" w:hAnsi="Arial" w:cs="Arial"/>
                <w:b/>
                <w:bCs/>
                <w:sz w:val="20"/>
                <w:szCs w:val="20"/>
                <w:u w:val="single"/>
              </w:rPr>
            </w:pPr>
            <w:r w:rsidRPr="00A1254E">
              <w:rPr>
                <w:rFonts w:ascii="Arial" w:hAnsi="Arial" w:cs="Arial"/>
                <w:b/>
                <w:bCs/>
                <w:sz w:val="20"/>
                <w:szCs w:val="20"/>
                <w:u w:val="single"/>
              </w:rPr>
              <w:t>Main Tasks and Responsibilities</w:t>
            </w:r>
            <w:r>
              <w:rPr>
                <w:rFonts w:ascii="Arial" w:hAnsi="Arial" w:cs="Arial"/>
                <w:b/>
                <w:bCs/>
                <w:sz w:val="20"/>
                <w:szCs w:val="20"/>
                <w:u w:val="single"/>
              </w:rPr>
              <w:t>:</w:t>
            </w:r>
          </w:p>
          <w:p w:rsidR="00DB6A83" w:rsidRPr="00A1254E" w:rsidRDefault="00DB6A83" w:rsidP="00BE46D9">
            <w:pPr>
              <w:tabs>
                <w:tab w:val="left" w:pos="360"/>
                <w:tab w:val="left" w:pos="9630"/>
              </w:tabs>
              <w:jc w:val="both"/>
              <w:outlineLvl w:val="0"/>
              <w:rPr>
                <w:rFonts w:ascii="Arial" w:hAnsi="Arial" w:cs="Arial"/>
                <w:b/>
                <w:bCs/>
                <w:sz w:val="20"/>
                <w:szCs w:val="20"/>
                <w:u w:val="single"/>
              </w:rPr>
            </w:pPr>
          </w:p>
          <w:p w:rsidR="00DB6A83" w:rsidRPr="00A1254E" w:rsidRDefault="00DB6A83" w:rsidP="00DB6A83">
            <w:pPr>
              <w:pStyle w:val="ListParagraph"/>
              <w:numPr>
                <w:ilvl w:val="0"/>
                <w:numId w:val="15"/>
              </w:numPr>
              <w:contextualSpacing/>
              <w:jc w:val="both"/>
              <w:rPr>
                <w:rFonts w:ascii="Arial" w:hAnsi="Arial" w:cs="Arial"/>
                <w:sz w:val="20"/>
                <w:szCs w:val="20"/>
              </w:rPr>
            </w:pPr>
            <w:r w:rsidRPr="00A1254E">
              <w:rPr>
                <w:rFonts w:ascii="Arial" w:hAnsi="Arial" w:cs="Arial"/>
                <w:sz w:val="20"/>
                <w:szCs w:val="20"/>
              </w:rPr>
              <w:t>Provide advice with a view to enable institutional reform, in particular in relation to improving the MOI capacity to strengthen the civilian police force.</w:t>
            </w:r>
          </w:p>
          <w:p w:rsidR="00DB6A83" w:rsidRPr="00A1254E" w:rsidRDefault="00DB6A83" w:rsidP="00DB6A83">
            <w:pPr>
              <w:pStyle w:val="ListParagraph"/>
              <w:numPr>
                <w:ilvl w:val="0"/>
                <w:numId w:val="15"/>
              </w:numPr>
              <w:contextualSpacing/>
              <w:jc w:val="both"/>
              <w:rPr>
                <w:rFonts w:ascii="Arial" w:hAnsi="Arial" w:cs="Arial"/>
                <w:sz w:val="20"/>
                <w:szCs w:val="20"/>
              </w:rPr>
            </w:pPr>
            <w:r w:rsidRPr="00A1254E">
              <w:rPr>
                <w:rFonts w:ascii="Arial" w:hAnsi="Arial" w:cs="Arial"/>
                <w:sz w:val="20"/>
                <w:szCs w:val="20"/>
              </w:rPr>
              <w:t xml:space="preserve">Advise the department with a specific focus at the institutional level on improving the leadership and processes in the provision and content of new recruit and NCO training. Furthermore also advising the Afghan National Police Academy with a particular focus on curricula review, in support of the Afghan National Police, strategic objectives. </w:t>
            </w:r>
          </w:p>
          <w:p w:rsidR="00DB6A83" w:rsidRPr="00A1254E" w:rsidRDefault="00DB6A83" w:rsidP="00DB6A83">
            <w:pPr>
              <w:pStyle w:val="ListParagraph"/>
              <w:numPr>
                <w:ilvl w:val="0"/>
                <w:numId w:val="15"/>
              </w:numPr>
              <w:contextualSpacing/>
              <w:jc w:val="both"/>
              <w:rPr>
                <w:rFonts w:ascii="Arial" w:hAnsi="Arial" w:cs="Arial"/>
                <w:sz w:val="20"/>
                <w:szCs w:val="20"/>
              </w:rPr>
            </w:pPr>
            <w:r w:rsidRPr="00A1254E">
              <w:rPr>
                <w:rFonts w:ascii="Arial" w:hAnsi="Arial" w:cs="Arial"/>
                <w:sz w:val="20"/>
                <w:szCs w:val="20"/>
              </w:rPr>
              <w:t xml:space="preserve">Advise in regard to the development of a high potential development scheme for talented staff and supporting their professional development and rapid advancement </w:t>
            </w:r>
          </w:p>
          <w:p w:rsidR="00DB6A83" w:rsidRPr="00A1254E" w:rsidRDefault="00DB6A83" w:rsidP="00DB6A83">
            <w:pPr>
              <w:pStyle w:val="ListParagraph"/>
              <w:numPr>
                <w:ilvl w:val="0"/>
                <w:numId w:val="15"/>
              </w:numPr>
              <w:contextualSpacing/>
              <w:jc w:val="both"/>
              <w:rPr>
                <w:rFonts w:ascii="Arial" w:hAnsi="Arial" w:cs="Arial"/>
                <w:sz w:val="20"/>
                <w:szCs w:val="20"/>
              </w:rPr>
            </w:pPr>
            <w:r w:rsidRPr="00A1254E">
              <w:rPr>
                <w:rFonts w:ascii="Arial" w:hAnsi="Arial" w:cs="Arial"/>
                <w:sz w:val="20"/>
                <w:szCs w:val="20"/>
              </w:rPr>
              <w:t xml:space="preserve">Develop and maintain close working relations with other interlocutors to support and promote diversity within police training &amp; development, capacity building and integration </w:t>
            </w:r>
          </w:p>
          <w:p w:rsidR="00DB6A83" w:rsidRPr="00A1254E" w:rsidRDefault="00DB6A83" w:rsidP="00DB6A83">
            <w:pPr>
              <w:pStyle w:val="ListParagraph"/>
              <w:numPr>
                <w:ilvl w:val="0"/>
                <w:numId w:val="15"/>
              </w:numPr>
              <w:contextualSpacing/>
              <w:jc w:val="both"/>
              <w:rPr>
                <w:rFonts w:ascii="Arial" w:hAnsi="Arial" w:cs="Arial"/>
                <w:sz w:val="20"/>
                <w:szCs w:val="20"/>
              </w:rPr>
            </w:pPr>
            <w:r w:rsidRPr="00A1254E">
              <w:rPr>
                <w:rFonts w:ascii="Arial" w:hAnsi="Arial" w:cs="Arial"/>
                <w:sz w:val="20"/>
                <w:szCs w:val="20"/>
              </w:rPr>
              <w:t>Support the maintenance of the capability within the Police Staff College and Crime Management Colleges, by supporting the evolution of these flagship institutions and ensuring that training provision remains in support to operational policing and the overall Policing strategy of the MoI.</w:t>
            </w:r>
          </w:p>
          <w:p w:rsidR="00DB6A83" w:rsidRPr="00A1254E" w:rsidRDefault="00DB6A83" w:rsidP="00DB6A83">
            <w:pPr>
              <w:pStyle w:val="default"/>
              <w:numPr>
                <w:ilvl w:val="0"/>
                <w:numId w:val="15"/>
              </w:numPr>
              <w:jc w:val="both"/>
              <w:rPr>
                <w:color w:val="auto"/>
                <w:sz w:val="20"/>
                <w:szCs w:val="20"/>
              </w:rPr>
            </w:pPr>
            <w:r w:rsidRPr="00A1254E">
              <w:rPr>
                <w:color w:val="auto"/>
                <w:sz w:val="20"/>
                <w:szCs w:val="20"/>
              </w:rPr>
              <w:t xml:space="preserve">Assist the EU Advisory Team Leader in performing advising in favour of their allocated areas of responsibility. </w:t>
            </w:r>
          </w:p>
          <w:p w:rsidR="00DB6A83" w:rsidRPr="00A1254E" w:rsidRDefault="00DB6A83" w:rsidP="00DB6A83">
            <w:pPr>
              <w:pStyle w:val="default"/>
              <w:numPr>
                <w:ilvl w:val="0"/>
                <w:numId w:val="15"/>
              </w:numPr>
              <w:jc w:val="both"/>
              <w:rPr>
                <w:color w:val="auto"/>
                <w:sz w:val="20"/>
                <w:szCs w:val="20"/>
              </w:rPr>
            </w:pPr>
            <w:r w:rsidRPr="00A1254E">
              <w:rPr>
                <w:color w:val="auto"/>
                <w:sz w:val="20"/>
                <w:szCs w:val="20"/>
              </w:rPr>
              <w:t xml:space="preserve">Ensure that the MOI receives relevant strategic advice before key decisions are taken related to policing in Afghanistan, </w:t>
            </w:r>
            <w:r w:rsidRPr="00A1254E">
              <w:rPr>
                <w:sz w:val="20"/>
                <w:szCs w:val="20"/>
              </w:rPr>
              <w:t>with the aim to transition the ANP from a security force to a modern democratic Police service</w:t>
            </w:r>
            <w:r w:rsidRPr="00A1254E">
              <w:rPr>
                <w:color w:val="auto"/>
                <w:sz w:val="20"/>
                <w:szCs w:val="20"/>
              </w:rPr>
              <w:t xml:space="preserve">. </w:t>
            </w:r>
          </w:p>
          <w:p w:rsidR="00DB6A83" w:rsidRPr="00A1254E" w:rsidRDefault="00DB6A83" w:rsidP="00DB6A83">
            <w:pPr>
              <w:pStyle w:val="ListParagraph"/>
              <w:numPr>
                <w:ilvl w:val="0"/>
                <w:numId w:val="15"/>
              </w:numPr>
              <w:contextualSpacing/>
              <w:jc w:val="both"/>
              <w:rPr>
                <w:rFonts w:ascii="Arial" w:hAnsi="Arial" w:cs="Arial"/>
                <w:sz w:val="20"/>
                <w:szCs w:val="20"/>
              </w:rPr>
            </w:pPr>
            <w:r w:rsidRPr="00A1254E">
              <w:rPr>
                <w:rFonts w:ascii="Arial" w:hAnsi="Arial" w:cs="Arial"/>
                <w:sz w:val="20"/>
                <w:szCs w:val="20"/>
              </w:rPr>
              <w:t>Provide relevant recommendations on a coherent advising strategy to support the MOI and Afghan authorities.</w:t>
            </w:r>
          </w:p>
          <w:p w:rsidR="00DB6A83" w:rsidRPr="00A1254E" w:rsidRDefault="00DB6A83" w:rsidP="00DB6A83">
            <w:pPr>
              <w:pStyle w:val="ListParagraph"/>
              <w:numPr>
                <w:ilvl w:val="0"/>
                <w:numId w:val="15"/>
              </w:numPr>
              <w:contextualSpacing/>
              <w:jc w:val="both"/>
              <w:rPr>
                <w:rFonts w:ascii="Arial" w:hAnsi="Arial" w:cs="Arial"/>
                <w:sz w:val="20"/>
                <w:szCs w:val="20"/>
              </w:rPr>
            </w:pPr>
            <w:r w:rsidRPr="00A1254E">
              <w:rPr>
                <w:rFonts w:ascii="Arial" w:hAnsi="Arial" w:cs="Arial"/>
                <w:sz w:val="20"/>
                <w:szCs w:val="20"/>
              </w:rPr>
              <w:t>Address deficits in intra-ministerial coordination and enhance matrix communication to ensure the attainment of strategic deliverables. This will include ensuring for example that identified lessons learned, operational development and training requirements of the ANP are effectively addressed through policy, leadership development and training</w:t>
            </w:r>
          </w:p>
          <w:p w:rsidR="00DB6A83" w:rsidRPr="00A1254E" w:rsidRDefault="00DB6A83" w:rsidP="00DB6A83">
            <w:pPr>
              <w:pStyle w:val="ListParagraph"/>
              <w:numPr>
                <w:ilvl w:val="0"/>
                <w:numId w:val="15"/>
              </w:numPr>
              <w:contextualSpacing/>
              <w:jc w:val="both"/>
              <w:rPr>
                <w:rFonts w:ascii="Arial" w:hAnsi="Arial" w:cs="Arial"/>
                <w:sz w:val="20"/>
                <w:szCs w:val="20"/>
              </w:rPr>
            </w:pPr>
            <w:r w:rsidRPr="00A1254E">
              <w:rPr>
                <w:rFonts w:ascii="Arial" w:hAnsi="Arial" w:cs="Arial"/>
                <w:sz w:val="20"/>
                <w:szCs w:val="20"/>
              </w:rPr>
              <w:t xml:space="preserve">Advise in support of  the implementation of merit based appointments and professional police career paths, continuous professional development and senior leadership development </w:t>
            </w:r>
          </w:p>
          <w:p w:rsidR="00DB6A83" w:rsidRPr="00A1254E" w:rsidRDefault="00DB6A83" w:rsidP="00DB6A83">
            <w:pPr>
              <w:widowControl w:val="0"/>
              <w:numPr>
                <w:ilvl w:val="0"/>
                <w:numId w:val="15"/>
              </w:numPr>
              <w:tabs>
                <w:tab w:val="left" w:pos="360"/>
              </w:tabs>
              <w:adjustRightInd w:val="0"/>
              <w:jc w:val="both"/>
              <w:rPr>
                <w:rFonts w:ascii="Arial" w:hAnsi="Arial" w:cs="Arial"/>
                <w:sz w:val="20"/>
                <w:szCs w:val="20"/>
              </w:rPr>
            </w:pPr>
            <w:r w:rsidRPr="00A1254E">
              <w:rPr>
                <w:rFonts w:ascii="Arial" w:hAnsi="Arial" w:cs="Arial"/>
                <w:sz w:val="20"/>
                <w:szCs w:val="20"/>
              </w:rPr>
              <w:t>Liaise closely with the other members of the Advisor Team in order to implement a joint coherent advising strategy.</w:t>
            </w:r>
          </w:p>
          <w:p w:rsidR="00DB6A83" w:rsidRPr="00A1254E" w:rsidRDefault="00DB6A83" w:rsidP="00DB6A83">
            <w:pPr>
              <w:widowControl w:val="0"/>
              <w:numPr>
                <w:ilvl w:val="0"/>
                <w:numId w:val="15"/>
              </w:numPr>
              <w:tabs>
                <w:tab w:val="left" w:pos="360"/>
              </w:tabs>
              <w:adjustRightInd w:val="0"/>
              <w:jc w:val="both"/>
              <w:rPr>
                <w:rFonts w:ascii="Arial" w:hAnsi="Arial" w:cs="Arial"/>
                <w:sz w:val="20"/>
                <w:szCs w:val="20"/>
              </w:rPr>
            </w:pPr>
            <w:r w:rsidRPr="00A1254E">
              <w:rPr>
                <w:rFonts w:ascii="Arial" w:hAnsi="Arial" w:cs="Arial"/>
                <w:sz w:val="20"/>
                <w:szCs w:val="20"/>
              </w:rPr>
              <w:t>Monitor and advise as regards ANP/MoI compliance in relation to Human Rights and Gender as well as Anti-Corruption within the area of responsibility.</w:t>
            </w:r>
          </w:p>
          <w:p w:rsidR="00DB6A83" w:rsidRPr="00A1254E" w:rsidRDefault="00DB6A83" w:rsidP="00DB6A83">
            <w:pPr>
              <w:widowControl w:val="0"/>
              <w:numPr>
                <w:ilvl w:val="0"/>
                <w:numId w:val="15"/>
              </w:numPr>
              <w:tabs>
                <w:tab w:val="left" w:pos="360"/>
              </w:tabs>
              <w:adjustRightInd w:val="0"/>
              <w:jc w:val="both"/>
              <w:rPr>
                <w:rFonts w:ascii="Arial" w:hAnsi="Arial" w:cs="Arial"/>
                <w:sz w:val="20"/>
                <w:szCs w:val="20"/>
              </w:rPr>
            </w:pPr>
            <w:r w:rsidRPr="00A1254E">
              <w:rPr>
                <w:rFonts w:ascii="Arial" w:hAnsi="Arial" w:cs="Arial"/>
                <w:sz w:val="20"/>
                <w:szCs w:val="20"/>
              </w:rPr>
              <w:t>Build and maintain effective partnership working with other relevant international and national stakeholders.</w:t>
            </w:r>
          </w:p>
          <w:p w:rsidR="00DB6A83" w:rsidRPr="00A1254E" w:rsidRDefault="00DB6A83" w:rsidP="00DB6A83">
            <w:pPr>
              <w:pStyle w:val="default"/>
              <w:numPr>
                <w:ilvl w:val="0"/>
                <w:numId w:val="15"/>
              </w:numPr>
              <w:jc w:val="both"/>
              <w:rPr>
                <w:color w:val="auto"/>
                <w:sz w:val="20"/>
                <w:szCs w:val="20"/>
              </w:rPr>
            </w:pPr>
            <w:r w:rsidRPr="00A1254E">
              <w:rPr>
                <w:color w:val="auto"/>
                <w:sz w:val="20"/>
                <w:szCs w:val="20"/>
              </w:rPr>
              <w:t xml:space="preserve">Draft reports on areas of advisory responsibility.    </w:t>
            </w:r>
          </w:p>
          <w:p w:rsidR="00DB6A83" w:rsidRPr="00A1254E" w:rsidRDefault="00DB6A83" w:rsidP="00DB6A83">
            <w:pPr>
              <w:pStyle w:val="default"/>
              <w:widowControl w:val="0"/>
              <w:numPr>
                <w:ilvl w:val="0"/>
                <w:numId w:val="15"/>
              </w:numPr>
              <w:adjustRightInd w:val="0"/>
              <w:jc w:val="both"/>
              <w:rPr>
                <w:color w:val="auto"/>
                <w:sz w:val="20"/>
                <w:szCs w:val="20"/>
              </w:rPr>
            </w:pPr>
            <w:r w:rsidRPr="00A1254E">
              <w:rPr>
                <w:color w:val="auto"/>
                <w:sz w:val="20"/>
                <w:szCs w:val="20"/>
              </w:rPr>
              <w:t>Undertake any other related tasks/function as requ</w:t>
            </w:r>
            <w:r w:rsidRPr="00A1254E">
              <w:rPr>
                <w:sz w:val="20"/>
                <w:szCs w:val="20"/>
              </w:rPr>
              <w:t xml:space="preserve">ested by </w:t>
            </w:r>
            <w:r w:rsidRPr="00A1254E">
              <w:rPr>
                <w:color w:val="auto"/>
                <w:sz w:val="20"/>
                <w:szCs w:val="20"/>
              </w:rPr>
              <w:t>the EU Advisory Team Leader.</w:t>
            </w:r>
          </w:p>
          <w:p w:rsidR="00DB6A83" w:rsidRPr="00A1254E" w:rsidRDefault="00DB6A83" w:rsidP="00BE46D9">
            <w:pPr>
              <w:pStyle w:val="default"/>
              <w:widowControl w:val="0"/>
              <w:adjustRightInd w:val="0"/>
              <w:ind w:left="360"/>
              <w:jc w:val="both"/>
              <w:rPr>
                <w:color w:val="auto"/>
                <w:sz w:val="20"/>
                <w:szCs w:val="20"/>
              </w:rPr>
            </w:pPr>
          </w:p>
          <w:p w:rsidR="00DB6A83" w:rsidRPr="00A1254E" w:rsidRDefault="00DB6A83" w:rsidP="00BE46D9">
            <w:pPr>
              <w:pStyle w:val="default"/>
              <w:jc w:val="both"/>
              <w:rPr>
                <w:sz w:val="20"/>
                <w:szCs w:val="20"/>
              </w:rPr>
            </w:pPr>
            <w:r w:rsidRPr="00A1254E">
              <w:rPr>
                <w:sz w:val="20"/>
                <w:szCs w:val="20"/>
              </w:rPr>
              <w:t>The content and scope of the position</w:t>
            </w:r>
            <w:r>
              <w:rPr>
                <w:sz w:val="20"/>
                <w:szCs w:val="20"/>
              </w:rPr>
              <w:t>s</w:t>
            </w:r>
            <w:r w:rsidRPr="00A1254E">
              <w:rPr>
                <w:sz w:val="20"/>
                <w:szCs w:val="20"/>
              </w:rPr>
              <w:t xml:space="preserve"> will be evaluated for possible changes after 6 months. In view of the current political, economic and security situation in Afghanistan, the contents and scope of the position may therefore change during the posting accordingly.</w:t>
            </w:r>
          </w:p>
        </w:tc>
      </w:tr>
      <w:tr w:rsidR="004671CB" w:rsidRPr="000872A2" w:rsidTr="002C182F">
        <w:tc>
          <w:tcPr>
            <w:tcW w:w="791" w:type="pct"/>
            <w:tcBorders>
              <w:left w:val="nil"/>
            </w:tcBorders>
            <w:shd w:val="clear" w:color="auto" w:fill="auto"/>
            <w:vAlign w:val="center"/>
          </w:tcPr>
          <w:p w:rsidR="004671CB" w:rsidRPr="00A1254E" w:rsidRDefault="004671CB" w:rsidP="002C182F">
            <w:pPr>
              <w:widowControl w:val="0"/>
              <w:jc w:val="center"/>
              <w:outlineLvl w:val="0"/>
              <w:rPr>
                <w:rFonts w:ascii="Arial" w:hAnsi="Arial" w:cs="Arial"/>
                <w:sz w:val="20"/>
                <w:szCs w:val="20"/>
              </w:rPr>
            </w:pPr>
            <w:r w:rsidRPr="00A1254E">
              <w:rPr>
                <w:rFonts w:ascii="Arial" w:hAnsi="Arial" w:cs="Arial"/>
                <w:sz w:val="20"/>
                <w:szCs w:val="20"/>
              </w:rPr>
              <w:t>Education and Experience</w:t>
            </w:r>
          </w:p>
        </w:tc>
        <w:tc>
          <w:tcPr>
            <w:tcW w:w="4209" w:type="pct"/>
            <w:tcBorders>
              <w:right w:val="nil"/>
            </w:tcBorders>
            <w:shd w:val="clear" w:color="auto" w:fill="auto"/>
            <w:vAlign w:val="center"/>
          </w:tcPr>
          <w:p w:rsidR="004671CB" w:rsidRPr="000872A2" w:rsidRDefault="004671CB" w:rsidP="002C182F">
            <w:pPr>
              <w:pStyle w:val="default"/>
              <w:rPr>
                <w:b/>
                <w:color w:val="auto"/>
                <w:sz w:val="20"/>
                <w:szCs w:val="20"/>
              </w:rPr>
            </w:pPr>
            <w:r w:rsidRPr="000872A2">
              <w:rPr>
                <w:b/>
                <w:color w:val="auto"/>
                <w:sz w:val="20"/>
                <w:szCs w:val="20"/>
              </w:rPr>
              <w:t>Essential</w:t>
            </w:r>
            <w:r w:rsidR="005D0E24">
              <w:rPr>
                <w:b/>
                <w:color w:val="auto"/>
                <w:sz w:val="20"/>
                <w:szCs w:val="20"/>
              </w:rPr>
              <w:t>:</w:t>
            </w:r>
          </w:p>
          <w:p w:rsidR="004671CB" w:rsidRPr="006B7E5C" w:rsidRDefault="004671CB" w:rsidP="002C182F">
            <w:pPr>
              <w:pStyle w:val="default"/>
              <w:numPr>
                <w:ilvl w:val="0"/>
                <w:numId w:val="12"/>
              </w:numPr>
              <w:spacing w:after="120"/>
              <w:rPr>
                <w:b/>
                <w:color w:val="auto"/>
                <w:sz w:val="20"/>
                <w:szCs w:val="20"/>
              </w:rPr>
            </w:pPr>
            <w:r w:rsidRPr="006B7E5C">
              <w:rPr>
                <w:color w:val="auto"/>
                <w:sz w:val="20"/>
                <w:szCs w:val="20"/>
              </w:rPr>
              <w:t xml:space="preserve">Successful completion of university studies of at least 4 years attested by a </w:t>
            </w:r>
            <w:r>
              <w:rPr>
                <w:color w:val="auto"/>
                <w:sz w:val="20"/>
                <w:szCs w:val="20"/>
              </w:rPr>
              <w:t xml:space="preserve">Masters </w:t>
            </w:r>
            <w:r w:rsidRPr="006B7E5C">
              <w:rPr>
                <w:color w:val="auto"/>
                <w:sz w:val="20"/>
                <w:szCs w:val="20"/>
              </w:rPr>
              <w:t>diploma</w:t>
            </w:r>
          </w:p>
          <w:p w:rsidR="004671CB" w:rsidRPr="006B7E5C" w:rsidRDefault="004671CB" w:rsidP="002C182F">
            <w:pPr>
              <w:pStyle w:val="yiv0720675254msonormal"/>
              <w:shd w:val="clear" w:color="auto" w:fill="FFFFFF"/>
              <w:spacing w:before="0" w:beforeAutospacing="0" w:after="120" w:afterAutospacing="0"/>
              <w:jc w:val="both"/>
              <w:rPr>
                <w:rFonts w:ascii="Arial" w:hAnsi="Arial" w:cs="Arial"/>
                <w:sz w:val="20"/>
                <w:szCs w:val="20"/>
              </w:rPr>
            </w:pPr>
            <w:r w:rsidRPr="006B7E5C">
              <w:rPr>
                <w:rFonts w:ascii="Arial" w:hAnsi="Arial" w:cs="Arial"/>
                <w:sz w:val="20"/>
                <w:szCs w:val="20"/>
              </w:rPr>
              <w:t>OR</w:t>
            </w:r>
          </w:p>
          <w:p w:rsidR="004671CB" w:rsidRPr="006B7E5C" w:rsidRDefault="004671CB" w:rsidP="002C182F">
            <w:pPr>
              <w:pStyle w:val="yiv0720675254msonormal"/>
              <w:numPr>
                <w:ilvl w:val="0"/>
                <w:numId w:val="10"/>
              </w:numPr>
              <w:shd w:val="clear" w:color="auto" w:fill="FFFFFF"/>
              <w:spacing w:before="0" w:beforeAutospacing="0" w:after="120" w:afterAutospacing="0"/>
              <w:ind w:hanging="13"/>
              <w:jc w:val="both"/>
              <w:rPr>
                <w:rFonts w:ascii="Arial" w:hAnsi="Arial" w:cs="Arial"/>
                <w:sz w:val="20"/>
                <w:szCs w:val="20"/>
              </w:rPr>
            </w:pPr>
            <w:r w:rsidRPr="006B7E5C">
              <w:rPr>
                <w:rFonts w:ascii="Arial" w:hAnsi="Arial" w:cs="Arial"/>
                <w:sz w:val="20"/>
                <w:szCs w:val="20"/>
              </w:rPr>
              <w:t>A qualification at the level in the National Qualification Framework which is equivalent / referenced to level 7 in the European Qualification Framework</w:t>
            </w:r>
          </w:p>
          <w:p w:rsidR="004671CB" w:rsidRPr="006B7E5C" w:rsidRDefault="004671CB" w:rsidP="002C182F">
            <w:pPr>
              <w:pStyle w:val="yiv0720675254msonormal"/>
              <w:shd w:val="clear" w:color="auto" w:fill="FFFFFF"/>
              <w:spacing w:before="0" w:beforeAutospacing="0" w:after="120" w:afterAutospacing="0"/>
              <w:jc w:val="both"/>
              <w:rPr>
                <w:rFonts w:ascii="Arial" w:hAnsi="Arial" w:cs="Arial"/>
                <w:sz w:val="20"/>
                <w:szCs w:val="20"/>
              </w:rPr>
            </w:pPr>
            <w:r w:rsidRPr="006B7E5C">
              <w:rPr>
                <w:rFonts w:ascii="Arial" w:hAnsi="Arial" w:cs="Arial"/>
                <w:sz w:val="20"/>
                <w:szCs w:val="20"/>
              </w:rPr>
              <w:t xml:space="preserve">OR </w:t>
            </w:r>
          </w:p>
          <w:p w:rsidR="004671CB" w:rsidRDefault="004671CB" w:rsidP="002C182F">
            <w:pPr>
              <w:pStyle w:val="yiv0720675254msonormal"/>
              <w:numPr>
                <w:ilvl w:val="0"/>
                <w:numId w:val="10"/>
              </w:numPr>
              <w:shd w:val="clear" w:color="auto" w:fill="FFFFFF"/>
              <w:spacing w:before="0" w:beforeAutospacing="0" w:after="120" w:afterAutospacing="0"/>
              <w:ind w:hanging="13"/>
              <w:jc w:val="both"/>
              <w:rPr>
                <w:rFonts w:ascii="Arial" w:hAnsi="Arial" w:cs="Arial"/>
                <w:sz w:val="20"/>
                <w:szCs w:val="20"/>
              </w:rPr>
            </w:pPr>
            <w:r w:rsidRPr="006B7E5C">
              <w:rPr>
                <w:rFonts w:ascii="Arial" w:hAnsi="Arial" w:cs="Arial"/>
                <w:sz w:val="20"/>
                <w:szCs w:val="20"/>
              </w:rPr>
              <w:t>A qualification of the second cycle under the framework of qualifications of the European Higher Education Area in the above-mentioned field of experience, e.g. a Master's degree</w:t>
            </w:r>
          </w:p>
          <w:p w:rsidR="004671CB" w:rsidRDefault="004671CB" w:rsidP="002C182F">
            <w:pPr>
              <w:pStyle w:val="yiv0720675254msonormal"/>
              <w:shd w:val="clear" w:color="auto" w:fill="FFFFFF"/>
              <w:spacing w:before="0" w:beforeAutospacing="0" w:after="120" w:afterAutospacing="0"/>
              <w:jc w:val="both"/>
              <w:rPr>
                <w:rFonts w:ascii="Arial" w:hAnsi="Arial" w:cs="Arial"/>
                <w:sz w:val="20"/>
                <w:szCs w:val="20"/>
              </w:rPr>
            </w:pPr>
            <w:r>
              <w:rPr>
                <w:rFonts w:ascii="Arial" w:hAnsi="Arial" w:cs="Arial"/>
                <w:sz w:val="20"/>
                <w:szCs w:val="20"/>
              </w:rPr>
              <w:t>OR</w:t>
            </w:r>
          </w:p>
          <w:p w:rsidR="004671CB" w:rsidRPr="006B7E5C" w:rsidRDefault="004671CB" w:rsidP="002C182F">
            <w:pPr>
              <w:pStyle w:val="yiv0720675254msonormal"/>
              <w:numPr>
                <w:ilvl w:val="0"/>
                <w:numId w:val="10"/>
              </w:numPr>
              <w:shd w:val="clear" w:color="auto" w:fill="FFFFFF"/>
              <w:spacing w:before="0" w:beforeAutospacing="0" w:after="120" w:afterAutospacing="0"/>
              <w:ind w:hanging="13"/>
              <w:jc w:val="both"/>
              <w:rPr>
                <w:rFonts w:ascii="Arial" w:hAnsi="Arial" w:cs="Arial"/>
                <w:b/>
                <w:sz w:val="20"/>
                <w:szCs w:val="20"/>
                <w:lang w:val="en-GB" w:eastAsia="en-GB"/>
              </w:rPr>
            </w:pPr>
            <w:r w:rsidRPr="006B7E5C">
              <w:rPr>
                <w:rFonts w:ascii="Arial" w:hAnsi="Arial" w:cs="Arial"/>
                <w:sz w:val="20"/>
                <w:szCs w:val="20"/>
                <w:lang w:val="en-GB" w:eastAsia="en-GB"/>
              </w:rPr>
              <w:t xml:space="preserve">Held the </w:t>
            </w:r>
            <w:r w:rsidRPr="00DC345A">
              <w:rPr>
                <w:rFonts w:ascii="Arial" w:hAnsi="Arial" w:cs="Arial"/>
                <w:sz w:val="20"/>
                <w:szCs w:val="20"/>
              </w:rPr>
              <w:t xml:space="preserve">minimum rank of Superintendent </w:t>
            </w:r>
            <w:r>
              <w:rPr>
                <w:rFonts w:ascii="Arial" w:hAnsi="Arial" w:cs="Arial"/>
                <w:sz w:val="20"/>
                <w:szCs w:val="20"/>
              </w:rPr>
              <w:t>/ Major</w:t>
            </w:r>
            <w:r w:rsidRPr="00DC345A">
              <w:rPr>
                <w:rFonts w:ascii="Arial" w:hAnsi="Arial" w:cs="Arial"/>
                <w:color w:val="000000"/>
                <w:sz w:val="20"/>
                <w:szCs w:val="20"/>
              </w:rPr>
              <w:t xml:space="preserve"> or above</w:t>
            </w:r>
            <w:r w:rsidRPr="006B7E5C">
              <w:rPr>
                <w:rFonts w:ascii="Arial" w:hAnsi="Arial" w:cs="Arial"/>
                <w:sz w:val="20"/>
                <w:szCs w:val="20"/>
                <w:lang w:val="en-GB" w:eastAsia="en-GB"/>
              </w:rPr>
              <w:t xml:space="preserve"> within a Member States primary Civilian Police Service</w:t>
            </w:r>
            <w:r>
              <w:rPr>
                <w:rFonts w:ascii="Arial" w:hAnsi="Arial" w:cs="Arial"/>
                <w:sz w:val="20"/>
                <w:szCs w:val="20"/>
                <w:lang w:val="en-GB" w:eastAsia="en-GB"/>
              </w:rPr>
              <w:t>.</w:t>
            </w:r>
          </w:p>
          <w:p w:rsidR="004671CB" w:rsidRPr="006B7E5C" w:rsidRDefault="004671CB" w:rsidP="002C182F">
            <w:pPr>
              <w:pStyle w:val="yiv0720675254msonormal"/>
              <w:shd w:val="clear" w:color="auto" w:fill="FFFFFF"/>
              <w:spacing w:before="0" w:beforeAutospacing="0" w:after="120" w:afterAutospacing="0"/>
              <w:jc w:val="both"/>
              <w:rPr>
                <w:rFonts w:ascii="Arial" w:hAnsi="Arial" w:cs="Arial"/>
                <w:sz w:val="20"/>
                <w:szCs w:val="20"/>
              </w:rPr>
            </w:pPr>
            <w:r w:rsidRPr="006B7E5C">
              <w:rPr>
                <w:rFonts w:ascii="Arial" w:hAnsi="Arial" w:cs="Arial"/>
                <w:sz w:val="20"/>
                <w:szCs w:val="20"/>
              </w:rPr>
              <w:t>AND</w:t>
            </w:r>
          </w:p>
          <w:p w:rsidR="004671CB" w:rsidRPr="000872A2" w:rsidRDefault="004671CB" w:rsidP="002C182F">
            <w:pPr>
              <w:pStyle w:val="yiv0720675254msonormal"/>
              <w:numPr>
                <w:ilvl w:val="0"/>
                <w:numId w:val="10"/>
              </w:numPr>
              <w:shd w:val="clear" w:color="auto" w:fill="FFFFFF"/>
              <w:spacing w:before="0" w:beforeAutospacing="0" w:after="120" w:afterAutospacing="0"/>
              <w:ind w:hanging="13"/>
              <w:jc w:val="both"/>
              <w:rPr>
                <w:rFonts w:ascii="Arial" w:hAnsi="Arial" w:cs="Arial"/>
                <w:b/>
                <w:sz w:val="20"/>
                <w:szCs w:val="20"/>
                <w:lang w:eastAsia="en-GB"/>
              </w:rPr>
            </w:pPr>
            <w:r w:rsidRPr="00A1254E">
              <w:rPr>
                <w:rFonts w:ascii="Arial" w:hAnsi="Arial" w:cs="Arial"/>
                <w:sz w:val="20"/>
                <w:szCs w:val="20"/>
              </w:rPr>
              <w:t xml:space="preserve"> After having obtained the relevant degree/qualification, at least 1</w:t>
            </w:r>
            <w:r>
              <w:rPr>
                <w:rFonts w:ascii="Arial" w:hAnsi="Arial" w:cs="Arial"/>
                <w:sz w:val="20"/>
                <w:szCs w:val="20"/>
              </w:rPr>
              <w:t>0</w:t>
            </w:r>
            <w:r w:rsidRPr="00702692">
              <w:rPr>
                <w:rFonts w:ascii="Arial" w:hAnsi="Arial" w:cs="Arial"/>
                <w:sz w:val="20"/>
                <w:szCs w:val="20"/>
              </w:rPr>
              <w:t xml:space="preserve"> years of relevant and proven fulltime professional experience</w:t>
            </w:r>
            <w:r w:rsidRPr="000872A2">
              <w:rPr>
                <w:rFonts w:ascii="Arial" w:hAnsi="Arial" w:cs="Arial"/>
                <w:sz w:val="20"/>
                <w:szCs w:val="20"/>
              </w:rPr>
              <w:t xml:space="preserve">. </w:t>
            </w:r>
          </w:p>
          <w:p w:rsidR="004671CB" w:rsidRPr="00E04118" w:rsidRDefault="004671CB" w:rsidP="002C182F">
            <w:pPr>
              <w:pStyle w:val="yiv0720675254msonormal"/>
              <w:shd w:val="clear" w:color="auto" w:fill="FFFFFF"/>
              <w:spacing w:before="0" w:beforeAutospacing="0" w:after="120" w:afterAutospacing="0"/>
              <w:jc w:val="both"/>
              <w:rPr>
                <w:rFonts w:ascii="Arial" w:hAnsi="Arial" w:cs="Arial"/>
                <w:b/>
                <w:sz w:val="20"/>
                <w:szCs w:val="20"/>
              </w:rPr>
            </w:pPr>
            <w:r w:rsidRPr="00E04118">
              <w:rPr>
                <w:rFonts w:ascii="Arial" w:hAnsi="Arial" w:cs="Arial"/>
                <w:b/>
                <w:sz w:val="20"/>
                <w:szCs w:val="20"/>
              </w:rPr>
              <w:t>Advantageous:</w:t>
            </w:r>
          </w:p>
          <w:p w:rsidR="004671CB" w:rsidRPr="000872A2" w:rsidRDefault="004671CB" w:rsidP="002C182F">
            <w:pPr>
              <w:pStyle w:val="yiv0720675254msonormal"/>
              <w:numPr>
                <w:ilvl w:val="0"/>
                <w:numId w:val="14"/>
              </w:numPr>
              <w:shd w:val="clear" w:color="auto" w:fill="FFFFFF"/>
              <w:spacing w:before="0" w:beforeAutospacing="0" w:after="120" w:afterAutospacing="0"/>
              <w:jc w:val="both"/>
              <w:rPr>
                <w:rFonts w:ascii="Arial" w:hAnsi="Arial" w:cs="Arial"/>
                <w:sz w:val="20"/>
                <w:szCs w:val="20"/>
              </w:rPr>
            </w:pPr>
            <w:r w:rsidRPr="006B7E5C">
              <w:rPr>
                <w:rFonts w:ascii="Arial" w:hAnsi="Arial" w:cs="Arial"/>
                <w:sz w:val="20"/>
                <w:szCs w:val="20"/>
              </w:rPr>
              <w:t>Diploma on CEPOL Strategic Planning Course for EU Police Missions, CEPOL Commanders Course on Civilian Crisis Management Aspects or an EU Civilian Crisis Management Course.</w:t>
            </w:r>
          </w:p>
        </w:tc>
      </w:tr>
      <w:tr w:rsidR="004671CB" w:rsidRPr="000872A2" w:rsidTr="002C182F">
        <w:tc>
          <w:tcPr>
            <w:tcW w:w="791" w:type="pct"/>
            <w:tcBorders>
              <w:left w:val="nil"/>
            </w:tcBorders>
            <w:shd w:val="clear" w:color="auto" w:fill="auto"/>
            <w:vAlign w:val="center"/>
          </w:tcPr>
          <w:p w:rsidR="004671CB" w:rsidRPr="00A1254E" w:rsidRDefault="004671CB" w:rsidP="002C182F">
            <w:pPr>
              <w:widowControl w:val="0"/>
              <w:jc w:val="center"/>
              <w:outlineLvl w:val="0"/>
              <w:rPr>
                <w:rFonts w:ascii="Arial" w:hAnsi="Arial" w:cs="Arial"/>
                <w:sz w:val="20"/>
                <w:szCs w:val="20"/>
              </w:rPr>
            </w:pPr>
            <w:r w:rsidRPr="00A1254E">
              <w:rPr>
                <w:rFonts w:ascii="Arial" w:hAnsi="Arial" w:cs="Arial"/>
                <w:sz w:val="20"/>
                <w:szCs w:val="20"/>
              </w:rPr>
              <w:t>Specification of experience</w:t>
            </w:r>
          </w:p>
          <w:p w:rsidR="004671CB" w:rsidRPr="000872A2" w:rsidRDefault="004671CB" w:rsidP="002C182F">
            <w:pPr>
              <w:widowControl w:val="0"/>
              <w:jc w:val="center"/>
              <w:outlineLvl w:val="0"/>
              <w:rPr>
                <w:rFonts w:ascii="Arial" w:hAnsi="Arial" w:cs="Arial"/>
                <w:sz w:val="20"/>
                <w:szCs w:val="20"/>
              </w:rPr>
            </w:pPr>
          </w:p>
        </w:tc>
        <w:tc>
          <w:tcPr>
            <w:tcW w:w="4209" w:type="pct"/>
            <w:tcBorders>
              <w:right w:val="nil"/>
            </w:tcBorders>
            <w:shd w:val="clear" w:color="auto" w:fill="auto"/>
          </w:tcPr>
          <w:p w:rsidR="004671CB" w:rsidRPr="000872A2" w:rsidRDefault="004671CB" w:rsidP="002C182F">
            <w:pPr>
              <w:pStyle w:val="yiv0720675254default"/>
              <w:shd w:val="clear" w:color="auto" w:fill="FFFFFF"/>
              <w:spacing w:before="0" w:beforeAutospacing="0" w:after="0" w:afterAutospacing="0"/>
              <w:jc w:val="both"/>
              <w:rPr>
                <w:rFonts w:ascii="Arial" w:hAnsi="Arial" w:cs="Arial"/>
                <w:b/>
                <w:sz w:val="20"/>
                <w:szCs w:val="20"/>
                <w:lang w:val="en-GB"/>
              </w:rPr>
            </w:pPr>
            <w:r w:rsidRPr="000872A2">
              <w:rPr>
                <w:rFonts w:ascii="Arial" w:hAnsi="Arial" w:cs="Arial"/>
                <w:b/>
                <w:sz w:val="20"/>
                <w:szCs w:val="20"/>
                <w:lang w:val="en-GB"/>
              </w:rPr>
              <w:t>Desirable:</w:t>
            </w:r>
          </w:p>
          <w:p w:rsidR="004671CB" w:rsidRPr="000872A2" w:rsidRDefault="004671CB" w:rsidP="002C182F">
            <w:pPr>
              <w:pStyle w:val="yiv0720675254default"/>
              <w:shd w:val="clear" w:color="auto" w:fill="FFFFFF"/>
              <w:spacing w:before="0" w:beforeAutospacing="0" w:after="0" w:afterAutospacing="0"/>
              <w:jc w:val="both"/>
              <w:rPr>
                <w:rFonts w:ascii="Arial" w:hAnsi="Arial" w:cs="Arial"/>
                <w:b/>
                <w:sz w:val="20"/>
                <w:szCs w:val="20"/>
              </w:rPr>
            </w:pPr>
            <w:r w:rsidRPr="000872A2">
              <w:rPr>
                <w:rFonts w:ascii="Arial" w:hAnsi="Arial" w:cs="Arial"/>
                <w:bCs/>
                <w:sz w:val="20"/>
                <w:szCs w:val="20"/>
              </w:rPr>
              <w:t xml:space="preserve">The above mentioned university degree or </w:t>
            </w:r>
            <w:r w:rsidRPr="000872A2">
              <w:rPr>
                <w:rFonts w:ascii="Arial" w:hAnsi="Arial" w:cs="Arial"/>
                <w:sz w:val="20"/>
                <w:szCs w:val="20"/>
              </w:rPr>
              <w:t xml:space="preserve">equivalent police education </w:t>
            </w:r>
            <w:r>
              <w:rPr>
                <w:rFonts w:ascii="Arial" w:hAnsi="Arial" w:cs="Arial"/>
                <w:sz w:val="20"/>
                <w:szCs w:val="20"/>
              </w:rPr>
              <w:t xml:space="preserve">is preferred to </w:t>
            </w:r>
            <w:r w:rsidRPr="000872A2">
              <w:rPr>
                <w:rFonts w:ascii="Arial" w:hAnsi="Arial" w:cs="Arial"/>
                <w:bCs/>
                <w:sz w:val="20"/>
                <w:szCs w:val="20"/>
              </w:rPr>
              <w:t xml:space="preserve"> be in at least one of the following fields of expertise: </w:t>
            </w:r>
            <w:r w:rsidRPr="000872A2">
              <w:rPr>
                <w:rFonts w:ascii="Arial" w:hAnsi="Arial" w:cs="Arial"/>
                <w:color w:val="000000"/>
                <w:sz w:val="20"/>
                <w:szCs w:val="20"/>
                <w:lang w:val="en-GB" w:eastAsia="en-GB"/>
              </w:rPr>
              <w:t>Management, Financial Sciences and Administration, Law E</w:t>
            </w:r>
            <w:r>
              <w:rPr>
                <w:rFonts w:ascii="Arial" w:hAnsi="Arial" w:cs="Arial"/>
                <w:color w:val="000000"/>
                <w:sz w:val="20"/>
                <w:szCs w:val="20"/>
                <w:lang w:val="en-GB" w:eastAsia="en-GB"/>
              </w:rPr>
              <w:t xml:space="preserve">nforcement </w:t>
            </w:r>
            <w:r>
              <w:rPr>
                <w:rFonts w:ascii="Arial" w:hAnsi="Arial" w:cs="Arial"/>
                <w:color w:val="222222"/>
                <w:sz w:val="20"/>
                <w:szCs w:val="20"/>
                <w:lang w:val="en"/>
              </w:rPr>
              <w:t>or other area of specialis</w:t>
            </w:r>
            <w:r w:rsidRPr="000872A2">
              <w:rPr>
                <w:rFonts w:ascii="Arial" w:hAnsi="Arial" w:cs="Arial"/>
                <w:color w:val="222222"/>
                <w:sz w:val="20"/>
                <w:szCs w:val="20"/>
                <w:lang w:val="en"/>
              </w:rPr>
              <w:t>ation recognized in their respective areas of assistance.</w:t>
            </w:r>
          </w:p>
          <w:p w:rsidR="004671CB" w:rsidRPr="000872A2" w:rsidRDefault="004671CB" w:rsidP="002C182F">
            <w:pPr>
              <w:pStyle w:val="yiv0720675254default"/>
              <w:shd w:val="clear" w:color="auto" w:fill="FFFFFF"/>
              <w:spacing w:before="0" w:beforeAutospacing="0" w:after="0" w:afterAutospacing="0"/>
              <w:jc w:val="both"/>
              <w:rPr>
                <w:rFonts w:ascii="Arial" w:hAnsi="Arial" w:cs="Arial"/>
                <w:color w:val="000000"/>
                <w:sz w:val="20"/>
                <w:szCs w:val="20"/>
                <w:lang w:val="en-GB" w:eastAsia="en-GB"/>
              </w:rPr>
            </w:pPr>
            <w:r w:rsidRPr="000872A2">
              <w:rPr>
                <w:rFonts w:ascii="Arial" w:hAnsi="Arial" w:cs="Arial"/>
                <w:b/>
                <w:sz w:val="20"/>
                <w:szCs w:val="20"/>
              </w:rPr>
              <w:t>General professional experience:</w:t>
            </w:r>
            <w:r w:rsidRPr="000872A2">
              <w:rPr>
                <w:rFonts w:ascii="Arial" w:hAnsi="Arial" w:cs="Arial"/>
                <w:sz w:val="20"/>
                <w:szCs w:val="20"/>
              </w:rPr>
              <w:t xml:space="preserve">  Experience in home country working as a senior police officer or senior civil servant</w:t>
            </w:r>
            <w:r w:rsidRPr="000872A2">
              <w:rPr>
                <w:rFonts w:ascii="Arial" w:hAnsi="Arial" w:cs="Arial"/>
                <w:color w:val="FF0000"/>
                <w:sz w:val="20"/>
                <w:szCs w:val="20"/>
              </w:rPr>
              <w:t xml:space="preserve"> </w:t>
            </w:r>
            <w:r w:rsidRPr="000872A2">
              <w:rPr>
                <w:rFonts w:ascii="Arial" w:hAnsi="Arial" w:cs="Arial"/>
                <w:sz w:val="20"/>
                <w:szCs w:val="20"/>
              </w:rPr>
              <w:t>having worked on developing strategies in a Member State and/or in a developmental, transitional or post-conflict situation</w:t>
            </w:r>
            <w:r>
              <w:rPr>
                <w:rFonts w:ascii="Arial" w:hAnsi="Arial" w:cs="Arial"/>
                <w:sz w:val="20"/>
                <w:szCs w:val="20"/>
              </w:rPr>
              <w:t xml:space="preserve"> is an advantage.</w:t>
            </w:r>
            <w:r w:rsidRPr="000872A2">
              <w:rPr>
                <w:rFonts w:ascii="Arial" w:hAnsi="Arial" w:cs="Arial"/>
                <w:sz w:val="20"/>
                <w:szCs w:val="20"/>
              </w:rPr>
              <w:t xml:space="preserve"> </w:t>
            </w:r>
          </w:p>
          <w:p w:rsidR="004671CB" w:rsidRDefault="004671CB" w:rsidP="002C182F">
            <w:pPr>
              <w:pStyle w:val="yiv0720675254default"/>
              <w:shd w:val="clear" w:color="auto" w:fill="FFFFFF"/>
              <w:spacing w:before="0" w:beforeAutospacing="0" w:after="0" w:afterAutospacing="0"/>
              <w:jc w:val="both"/>
              <w:rPr>
                <w:rFonts w:ascii="Arial" w:hAnsi="Arial" w:cs="Arial"/>
                <w:b/>
                <w:sz w:val="20"/>
                <w:szCs w:val="20"/>
                <w:lang w:val="en-GB" w:eastAsia="en-GB"/>
              </w:rPr>
            </w:pPr>
          </w:p>
          <w:p w:rsidR="004671CB" w:rsidRDefault="004671CB" w:rsidP="002C182F">
            <w:pPr>
              <w:pStyle w:val="yiv0720675254default"/>
              <w:shd w:val="clear" w:color="auto" w:fill="FFFFFF"/>
              <w:spacing w:before="0" w:beforeAutospacing="0" w:after="0" w:afterAutospacing="0"/>
              <w:jc w:val="both"/>
              <w:rPr>
                <w:rFonts w:ascii="Arial" w:hAnsi="Arial" w:cs="Arial"/>
                <w:b/>
                <w:sz w:val="20"/>
                <w:szCs w:val="20"/>
                <w:lang w:val="en-GB" w:eastAsia="en-GB"/>
              </w:rPr>
            </w:pPr>
            <w:r>
              <w:rPr>
                <w:rFonts w:ascii="Arial" w:hAnsi="Arial" w:cs="Arial"/>
                <w:b/>
                <w:sz w:val="20"/>
                <w:szCs w:val="20"/>
                <w:lang w:val="en-GB" w:eastAsia="en-GB"/>
              </w:rPr>
              <w:t>The followings are also considered as a distinct advantage:</w:t>
            </w:r>
          </w:p>
          <w:p w:rsidR="004671CB" w:rsidRPr="000872A2" w:rsidRDefault="004671CB" w:rsidP="002C182F">
            <w:pPr>
              <w:pStyle w:val="yiv0720675254default"/>
              <w:numPr>
                <w:ilvl w:val="0"/>
                <w:numId w:val="9"/>
              </w:numPr>
              <w:shd w:val="clear" w:color="auto" w:fill="FFFFFF"/>
              <w:spacing w:before="0" w:beforeAutospacing="0" w:after="0" w:afterAutospacing="0"/>
              <w:jc w:val="both"/>
              <w:rPr>
                <w:rFonts w:ascii="Arial" w:hAnsi="Arial" w:cs="Arial"/>
                <w:sz w:val="20"/>
                <w:szCs w:val="20"/>
                <w:lang w:val="en-GB" w:eastAsia="en-GB"/>
              </w:rPr>
            </w:pPr>
            <w:r w:rsidRPr="000872A2">
              <w:rPr>
                <w:rFonts w:ascii="Arial" w:hAnsi="Arial" w:cs="Arial"/>
                <w:sz w:val="20"/>
                <w:szCs w:val="20"/>
                <w:lang w:val="en-GB" w:eastAsia="en-GB"/>
              </w:rPr>
              <w:t>Proven experience of Police Training and Development, both with regards to training but also administrative and financial policy development.</w:t>
            </w:r>
          </w:p>
          <w:p w:rsidR="004671CB" w:rsidRPr="000872A2" w:rsidRDefault="004671CB" w:rsidP="002C182F">
            <w:pPr>
              <w:pStyle w:val="yiv0720675254default"/>
              <w:numPr>
                <w:ilvl w:val="0"/>
                <w:numId w:val="9"/>
              </w:numPr>
              <w:shd w:val="clear" w:color="auto" w:fill="FFFFFF"/>
              <w:spacing w:before="0" w:beforeAutospacing="0" w:after="0" w:afterAutospacing="0"/>
              <w:jc w:val="both"/>
              <w:rPr>
                <w:rFonts w:ascii="Arial" w:hAnsi="Arial" w:cs="Arial"/>
                <w:b/>
                <w:sz w:val="20"/>
                <w:szCs w:val="20"/>
                <w:lang w:val="en-GB" w:eastAsia="en-GB"/>
              </w:rPr>
            </w:pPr>
            <w:r w:rsidRPr="000872A2">
              <w:rPr>
                <w:rFonts w:ascii="Arial" w:hAnsi="Arial" w:cs="Arial"/>
                <w:sz w:val="20"/>
                <w:szCs w:val="20"/>
                <w:lang w:val="en-GB" w:eastAsia="en-GB"/>
              </w:rPr>
              <w:t>Excellent interpersonal skills and ability to work in multinational teams;</w:t>
            </w:r>
          </w:p>
          <w:p w:rsidR="004671CB" w:rsidRPr="000872A2" w:rsidRDefault="004671CB" w:rsidP="002C182F">
            <w:pPr>
              <w:pStyle w:val="yiv0720675254default"/>
              <w:numPr>
                <w:ilvl w:val="0"/>
                <w:numId w:val="9"/>
              </w:numPr>
              <w:shd w:val="clear" w:color="auto" w:fill="FFFFFF"/>
              <w:spacing w:before="0" w:beforeAutospacing="0" w:after="0" w:afterAutospacing="0"/>
              <w:jc w:val="both"/>
              <w:rPr>
                <w:rFonts w:ascii="Arial" w:hAnsi="Arial" w:cs="Arial"/>
                <w:b/>
                <w:sz w:val="20"/>
                <w:szCs w:val="20"/>
                <w:lang w:val="en-GB"/>
              </w:rPr>
            </w:pPr>
            <w:r w:rsidRPr="000872A2">
              <w:rPr>
                <w:rFonts w:ascii="Arial" w:hAnsi="Arial" w:cs="Arial"/>
                <w:sz w:val="20"/>
                <w:szCs w:val="20"/>
                <w:lang w:val="en-GB" w:eastAsia="en-GB"/>
              </w:rPr>
              <w:t>Full working knowledge of English and excellent drafting skills (the ability to draft and edit reports).</w:t>
            </w:r>
          </w:p>
          <w:p w:rsidR="004671CB" w:rsidRPr="000872A2" w:rsidRDefault="004671CB" w:rsidP="002C182F">
            <w:pPr>
              <w:pStyle w:val="yiv0720675254default"/>
              <w:numPr>
                <w:ilvl w:val="0"/>
                <w:numId w:val="9"/>
              </w:numPr>
              <w:shd w:val="clear" w:color="auto" w:fill="FFFFFF"/>
              <w:spacing w:before="0" w:beforeAutospacing="0" w:after="0" w:afterAutospacing="0"/>
              <w:jc w:val="both"/>
              <w:rPr>
                <w:rFonts w:ascii="Arial" w:hAnsi="Arial" w:cs="Arial"/>
                <w:b/>
                <w:sz w:val="20"/>
                <w:szCs w:val="20"/>
                <w:lang w:val="en-GB"/>
              </w:rPr>
            </w:pPr>
            <w:r w:rsidRPr="000872A2">
              <w:rPr>
                <w:rFonts w:ascii="Arial" w:hAnsi="Arial" w:cs="Arial"/>
                <w:color w:val="000000"/>
                <w:sz w:val="20"/>
                <w:szCs w:val="20"/>
                <w:lang w:val="en-GB" w:eastAsia="en-GB"/>
              </w:rPr>
              <w:t xml:space="preserve">Ability to provide with a regular assessment of capacities, ability to identify gaps and assess progress in the relevant domains </w:t>
            </w:r>
            <w:r w:rsidRPr="000872A2">
              <w:rPr>
                <w:rFonts w:ascii="Arial" w:hAnsi="Arial" w:cs="Arial"/>
                <w:color w:val="222222"/>
                <w:sz w:val="20"/>
                <w:szCs w:val="20"/>
                <w:lang w:val="en"/>
              </w:rPr>
              <w:t xml:space="preserve"> of activities related to their area of specialization</w:t>
            </w:r>
            <w:r w:rsidRPr="000872A2">
              <w:rPr>
                <w:rFonts w:ascii="Arial" w:hAnsi="Arial" w:cs="Arial"/>
                <w:color w:val="000000"/>
                <w:sz w:val="20"/>
                <w:szCs w:val="20"/>
                <w:lang w:val="en-GB" w:eastAsia="en-GB"/>
              </w:rPr>
              <w:t xml:space="preserve"> (Ministry of Interior)</w:t>
            </w:r>
          </w:p>
          <w:p w:rsidR="004671CB" w:rsidRPr="0036692D" w:rsidRDefault="004671CB" w:rsidP="002C182F">
            <w:pPr>
              <w:pStyle w:val="yiv0720675254default"/>
              <w:numPr>
                <w:ilvl w:val="0"/>
                <w:numId w:val="9"/>
              </w:numPr>
              <w:shd w:val="clear" w:color="auto" w:fill="FFFFFF"/>
              <w:spacing w:before="0" w:beforeAutospacing="0" w:after="0" w:afterAutospacing="0"/>
              <w:jc w:val="both"/>
              <w:rPr>
                <w:rFonts w:ascii="Arial" w:hAnsi="Arial" w:cs="Arial"/>
                <w:b/>
                <w:sz w:val="20"/>
                <w:szCs w:val="20"/>
                <w:lang w:val="en-GB" w:eastAsia="en-GB"/>
              </w:rPr>
            </w:pPr>
            <w:r w:rsidRPr="000872A2">
              <w:rPr>
                <w:rFonts w:ascii="Arial" w:hAnsi="Arial" w:cs="Arial"/>
                <w:color w:val="000000"/>
                <w:sz w:val="20"/>
                <w:szCs w:val="20"/>
                <w:lang w:val="en-GB" w:eastAsia="en-GB"/>
              </w:rPr>
              <w:t>Strong knowledge of professional standards in Ministry of Interior/Home Office Departments</w:t>
            </w:r>
            <w:r>
              <w:rPr>
                <w:rFonts w:ascii="Arial" w:hAnsi="Arial" w:cs="Arial"/>
                <w:color w:val="000000"/>
                <w:sz w:val="20"/>
                <w:szCs w:val="20"/>
                <w:lang w:val="en-GB" w:eastAsia="en-GB"/>
              </w:rPr>
              <w:t>, k</w:t>
            </w:r>
            <w:r w:rsidRPr="000872A2">
              <w:rPr>
                <w:rFonts w:ascii="Arial" w:hAnsi="Arial" w:cs="Arial"/>
                <w:color w:val="000000"/>
                <w:sz w:val="20"/>
                <w:szCs w:val="20"/>
                <w:lang w:val="en-GB" w:eastAsia="en-GB"/>
              </w:rPr>
              <w:t>nowledge and understanding of the relationship between standards</w:t>
            </w:r>
            <w:r>
              <w:rPr>
                <w:rFonts w:ascii="Arial" w:hAnsi="Arial" w:cs="Arial"/>
                <w:color w:val="000000"/>
                <w:sz w:val="20"/>
                <w:szCs w:val="20"/>
                <w:lang w:val="en-GB" w:eastAsia="en-GB"/>
              </w:rPr>
              <w:t>,</w:t>
            </w:r>
          </w:p>
          <w:p w:rsidR="004671CB" w:rsidRPr="000872A2" w:rsidRDefault="004671CB" w:rsidP="002C182F">
            <w:pPr>
              <w:pStyle w:val="yiv0720675254default"/>
              <w:numPr>
                <w:ilvl w:val="0"/>
                <w:numId w:val="16"/>
              </w:numPr>
              <w:shd w:val="clear" w:color="auto" w:fill="FFFFFF"/>
              <w:spacing w:before="0" w:beforeAutospacing="0" w:after="0" w:afterAutospacing="0"/>
              <w:jc w:val="both"/>
              <w:rPr>
                <w:rFonts w:ascii="Arial" w:hAnsi="Arial" w:cs="Arial"/>
                <w:b/>
                <w:sz w:val="20"/>
                <w:szCs w:val="20"/>
                <w:lang w:val="en-GB" w:eastAsia="en-GB"/>
              </w:rPr>
            </w:pPr>
            <w:r w:rsidRPr="000872A2">
              <w:rPr>
                <w:rFonts w:ascii="Arial" w:hAnsi="Arial" w:cs="Arial"/>
                <w:sz w:val="20"/>
                <w:szCs w:val="20"/>
              </w:rPr>
              <w:t>International experience, particularly in crisis areas or post-conflict setting, with multi-national and/or international organizations is an advantage</w:t>
            </w:r>
          </w:p>
          <w:p w:rsidR="004671CB" w:rsidRPr="000872A2" w:rsidRDefault="004671CB" w:rsidP="002C182F">
            <w:pPr>
              <w:pStyle w:val="yiv0720675254default"/>
              <w:numPr>
                <w:ilvl w:val="0"/>
                <w:numId w:val="16"/>
              </w:numPr>
              <w:shd w:val="clear" w:color="auto" w:fill="FFFFFF"/>
              <w:spacing w:before="0" w:beforeAutospacing="0" w:after="0" w:afterAutospacing="0"/>
              <w:jc w:val="both"/>
              <w:rPr>
                <w:rFonts w:ascii="Arial" w:hAnsi="Arial" w:cs="Arial"/>
                <w:b/>
                <w:sz w:val="20"/>
                <w:szCs w:val="20"/>
                <w:lang w:val="en-GB" w:eastAsia="en-GB"/>
              </w:rPr>
            </w:pPr>
            <w:r w:rsidRPr="000872A2">
              <w:rPr>
                <w:rFonts w:ascii="Arial" w:hAnsi="Arial" w:cs="Arial"/>
                <w:color w:val="000000"/>
                <w:sz w:val="20"/>
                <w:szCs w:val="20"/>
                <w:lang w:val="en-GB" w:eastAsia="en-GB"/>
              </w:rPr>
              <w:t>Experience in advising and mentoring;</w:t>
            </w:r>
          </w:p>
          <w:p w:rsidR="004671CB" w:rsidRPr="000872A2" w:rsidRDefault="004671CB" w:rsidP="002C182F">
            <w:pPr>
              <w:pStyle w:val="yiv0720675254default"/>
              <w:numPr>
                <w:ilvl w:val="0"/>
                <w:numId w:val="9"/>
              </w:numPr>
              <w:shd w:val="clear" w:color="auto" w:fill="FFFFFF"/>
              <w:spacing w:before="0" w:beforeAutospacing="0" w:after="0" w:afterAutospacing="0"/>
              <w:jc w:val="both"/>
              <w:rPr>
                <w:rFonts w:ascii="Arial" w:hAnsi="Arial" w:cs="Arial"/>
                <w:b/>
                <w:sz w:val="20"/>
                <w:szCs w:val="20"/>
                <w:lang w:val="en-GB" w:eastAsia="en-GB"/>
              </w:rPr>
            </w:pPr>
            <w:r w:rsidRPr="000872A2">
              <w:rPr>
                <w:rFonts w:ascii="Arial" w:hAnsi="Arial" w:cs="Arial"/>
                <w:color w:val="000000"/>
                <w:sz w:val="20"/>
                <w:szCs w:val="20"/>
                <w:lang w:val="en-GB" w:eastAsia="en-GB"/>
              </w:rPr>
              <w:t>Experience in Police Administration;</w:t>
            </w:r>
          </w:p>
          <w:p w:rsidR="004671CB" w:rsidRPr="000872A2" w:rsidRDefault="004671CB" w:rsidP="002C182F">
            <w:pPr>
              <w:pStyle w:val="yiv0720675254default"/>
              <w:numPr>
                <w:ilvl w:val="0"/>
                <w:numId w:val="9"/>
              </w:numPr>
              <w:shd w:val="clear" w:color="auto" w:fill="FFFFFF"/>
              <w:spacing w:before="0" w:beforeAutospacing="0" w:after="0" w:afterAutospacing="0"/>
              <w:jc w:val="both"/>
              <w:rPr>
                <w:rFonts w:ascii="Arial" w:hAnsi="Arial" w:cs="Arial"/>
                <w:b/>
                <w:strike/>
                <w:sz w:val="20"/>
                <w:szCs w:val="20"/>
                <w:u w:val="single"/>
                <w:lang w:val="en-GB" w:eastAsia="en-GB"/>
              </w:rPr>
            </w:pPr>
            <w:r w:rsidRPr="008D5931">
              <w:rPr>
                <w:rFonts w:ascii="Arial" w:hAnsi="Arial" w:cs="Arial"/>
                <w:sz w:val="20"/>
                <w:szCs w:val="20"/>
                <w:lang w:val="en-GB" w:eastAsia="en-GB"/>
              </w:rPr>
              <w:t>Good knowledge and experience of Gender, Human Rights, Anti-Corruption and Police Accountability standards;</w:t>
            </w:r>
          </w:p>
          <w:p w:rsidR="004671CB" w:rsidRPr="000872A2" w:rsidRDefault="004671CB" w:rsidP="002C182F">
            <w:pPr>
              <w:pStyle w:val="yiv0720675254default"/>
              <w:numPr>
                <w:ilvl w:val="0"/>
                <w:numId w:val="9"/>
              </w:numPr>
              <w:shd w:val="clear" w:color="auto" w:fill="FFFFFF"/>
              <w:spacing w:before="0" w:beforeAutospacing="0" w:after="0" w:afterAutospacing="0"/>
              <w:jc w:val="both"/>
              <w:rPr>
                <w:rFonts w:ascii="Arial" w:hAnsi="Arial" w:cs="Arial"/>
                <w:sz w:val="20"/>
                <w:szCs w:val="20"/>
                <w:lang w:val="en-GB" w:eastAsia="en-GB"/>
              </w:rPr>
            </w:pPr>
            <w:r w:rsidRPr="000872A2">
              <w:rPr>
                <w:rFonts w:ascii="Arial" w:hAnsi="Arial" w:cs="Arial"/>
                <w:sz w:val="20"/>
                <w:szCs w:val="20"/>
                <w:lang w:val="en-GB" w:eastAsia="en-GB"/>
              </w:rPr>
              <w:t xml:space="preserve">Local experience or good knowledge of Afghanistan: strong familiarity with the political, historical and cultural context of Afghanistan, </w:t>
            </w:r>
            <w:r w:rsidRPr="000872A2">
              <w:rPr>
                <w:rFonts w:ascii="Arial" w:hAnsi="Arial" w:cs="Arial"/>
                <w:color w:val="FF0000"/>
                <w:sz w:val="20"/>
                <w:szCs w:val="20"/>
                <w:lang w:val="en-GB" w:eastAsia="en-GB"/>
              </w:rPr>
              <w:t xml:space="preserve"> </w:t>
            </w:r>
            <w:r w:rsidRPr="000872A2">
              <w:rPr>
                <w:rFonts w:ascii="Arial" w:hAnsi="Arial" w:cs="Arial"/>
                <w:sz w:val="20"/>
                <w:szCs w:val="20"/>
                <w:lang w:val="en-GB" w:eastAsia="en-GB"/>
              </w:rPr>
              <w:t xml:space="preserve">subject matter expertise in domestic and regional Afghan political dynamics; government of Afghanistan Governance structures at national and sub-national level. </w:t>
            </w:r>
          </w:p>
          <w:p w:rsidR="004671CB" w:rsidRPr="000872A2" w:rsidRDefault="004671CB" w:rsidP="002C182F">
            <w:pPr>
              <w:pStyle w:val="yiv0720675254default"/>
              <w:numPr>
                <w:ilvl w:val="0"/>
                <w:numId w:val="9"/>
              </w:numPr>
              <w:shd w:val="clear" w:color="auto" w:fill="FFFFFF"/>
              <w:spacing w:before="0" w:beforeAutospacing="0" w:after="0" w:afterAutospacing="0"/>
              <w:jc w:val="both"/>
              <w:rPr>
                <w:rFonts w:ascii="Arial" w:hAnsi="Arial" w:cs="Arial"/>
                <w:sz w:val="20"/>
                <w:szCs w:val="20"/>
                <w:lang w:val="en-GB" w:eastAsia="en-GB"/>
              </w:rPr>
            </w:pPr>
            <w:r w:rsidRPr="000872A2">
              <w:rPr>
                <w:rFonts w:ascii="Arial" w:hAnsi="Arial" w:cs="Arial"/>
                <w:color w:val="000000"/>
                <w:sz w:val="20"/>
                <w:szCs w:val="20"/>
                <w:lang w:val="en-GB" w:eastAsia="en-GB"/>
              </w:rPr>
              <w:t>Knowledge of the EU Institutions, related to the Common Security and Defence Policy and the EU Development Cooperation instrument;</w:t>
            </w:r>
          </w:p>
          <w:p w:rsidR="004671CB" w:rsidRPr="000872A2" w:rsidRDefault="004671CB" w:rsidP="002C182F">
            <w:pPr>
              <w:pStyle w:val="yiv0720675254default"/>
              <w:numPr>
                <w:ilvl w:val="0"/>
                <w:numId w:val="9"/>
              </w:numPr>
              <w:shd w:val="clear" w:color="auto" w:fill="FFFFFF"/>
              <w:spacing w:before="0" w:beforeAutospacing="0" w:after="0" w:afterAutospacing="0"/>
              <w:jc w:val="both"/>
              <w:rPr>
                <w:rFonts w:ascii="Arial" w:hAnsi="Arial" w:cs="Arial"/>
                <w:sz w:val="20"/>
                <w:szCs w:val="20"/>
                <w:lang w:val="en-GB" w:eastAsia="en-GB"/>
              </w:rPr>
            </w:pPr>
            <w:r w:rsidRPr="000872A2">
              <w:rPr>
                <w:rFonts w:ascii="Arial" w:hAnsi="Arial" w:cs="Arial"/>
                <w:color w:val="000000"/>
                <w:sz w:val="20"/>
                <w:szCs w:val="20"/>
                <w:lang w:val="en-GB" w:eastAsia="en-GB"/>
              </w:rPr>
              <w:t xml:space="preserve">Highly resilient under physical and mental pressure; </w:t>
            </w:r>
          </w:p>
          <w:p w:rsidR="004671CB" w:rsidRPr="000872A2" w:rsidRDefault="004671CB" w:rsidP="002C182F">
            <w:pPr>
              <w:pStyle w:val="yiv0720675254default"/>
              <w:numPr>
                <w:ilvl w:val="0"/>
                <w:numId w:val="9"/>
              </w:numPr>
              <w:shd w:val="clear" w:color="auto" w:fill="FFFFFF"/>
              <w:spacing w:before="0" w:beforeAutospacing="0" w:after="0" w:afterAutospacing="0"/>
              <w:jc w:val="both"/>
              <w:rPr>
                <w:rFonts w:ascii="Arial" w:hAnsi="Arial" w:cs="Arial"/>
                <w:sz w:val="20"/>
                <w:szCs w:val="20"/>
                <w:lang w:val="en-GB" w:eastAsia="en-GB"/>
              </w:rPr>
            </w:pPr>
            <w:r w:rsidRPr="000872A2">
              <w:rPr>
                <w:rFonts w:ascii="Arial" w:hAnsi="Arial" w:cs="Arial"/>
                <w:sz w:val="20"/>
                <w:szCs w:val="20"/>
                <w:lang w:val="en-GB" w:eastAsia="en-GB"/>
              </w:rPr>
              <w:t xml:space="preserve">Strong experience (more than </w:t>
            </w:r>
            <w:r>
              <w:rPr>
                <w:rFonts w:ascii="Arial" w:hAnsi="Arial" w:cs="Arial"/>
                <w:sz w:val="20"/>
                <w:szCs w:val="20"/>
                <w:lang w:val="en-GB" w:eastAsia="en-GB"/>
              </w:rPr>
              <w:t>10</w:t>
            </w:r>
            <w:r w:rsidRPr="000872A2">
              <w:rPr>
                <w:rFonts w:ascii="Arial" w:hAnsi="Arial" w:cs="Arial"/>
                <w:sz w:val="20"/>
                <w:szCs w:val="20"/>
                <w:lang w:val="en-GB" w:eastAsia="en-GB"/>
              </w:rPr>
              <w:t xml:space="preserve"> years of relevant proven full-time experience) in the Reform of Security Sector, preferably in post-conflict context, with a strong preference for candidates having worked in similar positions with documented successful results. </w:t>
            </w:r>
          </w:p>
          <w:p w:rsidR="004671CB" w:rsidRPr="000872A2" w:rsidRDefault="004671CB" w:rsidP="002C182F">
            <w:pPr>
              <w:pStyle w:val="default"/>
              <w:numPr>
                <w:ilvl w:val="0"/>
                <w:numId w:val="9"/>
              </w:numPr>
              <w:rPr>
                <w:b/>
                <w:sz w:val="20"/>
                <w:szCs w:val="20"/>
              </w:rPr>
            </w:pPr>
            <w:r w:rsidRPr="000872A2">
              <w:rPr>
                <w:sz w:val="20"/>
                <w:szCs w:val="20"/>
              </w:rPr>
              <w:t>Knowledge of Dari or Pashto is an asset.</w:t>
            </w:r>
          </w:p>
        </w:tc>
      </w:tr>
    </w:tbl>
    <w:p w:rsidR="00F73874" w:rsidRDefault="00F73874" w:rsidP="003E2C18"/>
    <w:p w:rsidR="00DC36AA" w:rsidRDefault="00DC36AA" w:rsidP="003E2C18"/>
    <w:p w:rsidR="00DC36AA" w:rsidRDefault="00DC36AA" w:rsidP="003E2C18"/>
    <w:p w:rsidR="00DC36AA" w:rsidRDefault="00DC36AA" w:rsidP="003E2C18"/>
    <w:p w:rsidR="00DC36AA" w:rsidRDefault="00DC36AA" w:rsidP="003E2C18"/>
    <w:p w:rsidR="00DC36AA" w:rsidRDefault="00DC36AA" w:rsidP="003E2C18"/>
    <w:p w:rsidR="00DC36AA" w:rsidRDefault="00DC36AA" w:rsidP="003E2C18"/>
    <w:p w:rsidR="00DC36AA" w:rsidRDefault="00DC36AA" w:rsidP="003E2C18"/>
    <w:p w:rsidR="00DC36AA" w:rsidRDefault="00DC36AA" w:rsidP="003E2C18"/>
    <w:p w:rsidR="00DC36AA" w:rsidRDefault="00DC36AA" w:rsidP="003E2C18"/>
    <w:p w:rsidR="00DC36AA" w:rsidRDefault="00DC36AA" w:rsidP="003E2C18"/>
    <w:p w:rsidR="0057183D" w:rsidRDefault="0057183D" w:rsidP="003E2C18"/>
    <w:p w:rsidR="0057183D" w:rsidRDefault="0057183D" w:rsidP="003E2C18"/>
    <w:p w:rsidR="0057183D" w:rsidRDefault="0057183D" w:rsidP="003E2C18"/>
    <w:p w:rsidR="004671CB" w:rsidRDefault="004671CB" w:rsidP="003E2C18"/>
    <w:p w:rsidR="004671CB" w:rsidRDefault="004671CB" w:rsidP="003E2C18"/>
    <w:p w:rsidR="004671CB" w:rsidRDefault="004671CB" w:rsidP="003E2C18"/>
    <w:p w:rsidR="004671CB" w:rsidRDefault="004671CB" w:rsidP="003E2C18"/>
    <w:p w:rsidR="004671CB" w:rsidRDefault="004671CB" w:rsidP="003E2C18"/>
    <w:p w:rsidR="004671CB" w:rsidRDefault="004671CB" w:rsidP="003E2C18"/>
    <w:p w:rsidR="004671CB" w:rsidRDefault="004671CB" w:rsidP="003E2C18"/>
    <w:p w:rsidR="004671CB" w:rsidRDefault="004671CB" w:rsidP="003E2C18"/>
    <w:p w:rsidR="004671CB" w:rsidRDefault="004671CB" w:rsidP="003E2C18"/>
    <w:p w:rsidR="004671CB" w:rsidRDefault="004671CB" w:rsidP="003E2C18"/>
    <w:p w:rsidR="004671CB" w:rsidRDefault="004671CB" w:rsidP="003E2C18"/>
    <w:p w:rsidR="004671CB" w:rsidRDefault="004671CB" w:rsidP="003E2C18"/>
    <w:p w:rsidR="004671CB" w:rsidRDefault="004671CB" w:rsidP="003E2C18"/>
    <w:p w:rsidR="004671CB" w:rsidRDefault="004671CB" w:rsidP="003E2C18"/>
    <w:p w:rsidR="004671CB" w:rsidRDefault="004671CB" w:rsidP="003E2C18"/>
    <w:p w:rsidR="004671CB" w:rsidRDefault="004671CB" w:rsidP="003E2C18"/>
    <w:p w:rsidR="004671CB" w:rsidRDefault="004671CB" w:rsidP="003E2C18"/>
    <w:p w:rsidR="004671CB" w:rsidRDefault="004671CB" w:rsidP="003E2C18"/>
    <w:p w:rsidR="004671CB" w:rsidRDefault="004671CB" w:rsidP="003E2C18"/>
    <w:p w:rsidR="004671CB" w:rsidRDefault="004671CB" w:rsidP="003E2C18"/>
    <w:p w:rsidR="004671CB" w:rsidRDefault="004671CB" w:rsidP="003E2C18"/>
    <w:p w:rsidR="004671CB" w:rsidRDefault="004671CB" w:rsidP="003E2C18"/>
    <w:p w:rsidR="004671CB" w:rsidRDefault="004671CB" w:rsidP="003E2C18"/>
    <w:p w:rsidR="004671CB" w:rsidRDefault="004671CB" w:rsidP="003E2C18"/>
    <w:p w:rsidR="004671CB" w:rsidRDefault="004671CB" w:rsidP="003E2C18"/>
    <w:p w:rsidR="004671CB" w:rsidRDefault="004671CB" w:rsidP="003E2C18"/>
    <w:p w:rsidR="0057183D" w:rsidRDefault="0057183D" w:rsidP="003E2C18"/>
    <w:tbl>
      <w:tblPr>
        <w:tblpPr w:leftFromText="141" w:rightFromText="141" w:vertAnchor="text" w:horzAnchor="page" w:tblpX="1242" w:tblpY="1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6"/>
        <w:gridCol w:w="7962"/>
      </w:tblGrid>
      <w:tr w:rsidR="00DC36AA" w:rsidRPr="00A1254E" w:rsidTr="00BE46D9">
        <w:tc>
          <w:tcPr>
            <w:tcW w:w="791" w:type="pct"/>
            <w:tcBorders>
              <w:left w:val="nil"/>
              <w:bottom w:val="single" w:sz="4" w:space="0" w:color="auto"/>
            </w:tcBorders>
            <w:shd w:val="clear" w:color="auto" w:fill="E6E6E6"/>
            <w:vAlign w:val="center"/>
          </w:tcPr>
          <w:p w:rsidR="00DC36AA" w:rsidRPr="00A1254E" w:rsidRDefault="00DC36AA" w:rsidP="00BE46D9">
            <w:pPr>
              <w:widowControl w:val="0"/>
              <w:jc w:val="center"/>
              <w:outlineLvl w:val="0"/>
              <w:rPr>
                <w:rFonts w:ascii="Arial" w:hAnsi="Arial" w:cs="Arial"/>
                <w:sz w:val="20"/>
                <w:szCs w:val="20"/>
              </w:rPr>
            </w:pPr>
            <w:r w:rsidRPr="00A1254E">
              <w:rPr>
                <w:rFonts w:ascii="Arial" w:hAnsi="Arial" w:cs="Arial"/>
                <w:sz w:val="20"/>
                <w:szCs w:val="20"/>
              </w:rPr>
              <w:t>Job Title</w:t>
            </w:r>
            <w:r>
              <w:rPr>
                <w:rFonts w:ascii="Arial" w:hAnsi="Arial" w:cs="Arial"/>
                <w:sz w:val="20"/>
                <w:szCs w:val="20"/>
              </w:rPr>
              <w:t xml:space="preserve"> / Code</w:t>
            </w:r>
          </w:p>
        </w:tc>
        <w:tc>
          <w:tcPr>
            <w:tcW w:w="4209" w:type="pct"/>
            <w:tcBorders>
              <w:bottom w:val="single" w:sz="4" w:space="0" w:color="auto"/>
              <w:right w:val="nil"/>
            </w:tcBorders>
            <w:shd w:val="clear" w:color="auto" w:fill="E6E6E6"/>
          </w:tcPr>
          <w:p w:rsidR="00DC36AA" w:rsidRPr="00A1254E" w:rsidRDefault="00DC36AA" w:rsidP="00BE46D9">
            <w:pPr>
              <w:widowControl w:val="0"/>
              <w:outlineLvl w:val="0"/>
              <w:rPr>
                <w:rFonts w:ascii="Arial" w:hAnsi="Arial" w:cs="Arial"/>
                <w:b/>
                <w:sz w:val="20"/>
                <w:szCs w:val="20"/>
              </w:rPr>
            </w:pPr>
            <w:r w:rsidRPr="00A1254E">
              <w:rPr>
                <w:rFonts w:ascii="Arial" w:hAnsi="Arial" w:cs="Arial"/>
                <w:b/>
                <w:sz w:val="20"/>
                <w:szCs w:val="20"/>
              </w:rPr>
              <w:t>Advisor to th</w:t>
            </w:r>
            <w:r w:rsidR="00867FD9">
              <w:rPr>
                <w:rFonts w:ascii="Arial" w:hAnsi="Arial" w:cs="Arial"/>
                <w:b/>
                <w:sz w:val="20"/>
                <w:szCs w:val="20"/>
              </w:rPr>
              <w:t xml:space="preserve">e Afghan Ministry of Interior – </w:t>
            </w:r>
            <w:r w:rsidRPr="00A1254E">
              <w:rPr>
                <w:rFonts w:ascii="Arial" w:hAnsi="Arial" w:cs="Arial"/>
                <w:bCs/>
                <w:sz w:val="20"/>
                <w:szCs w:val="20"/>
              </w:rPr>
              <w:t>(Depu</w:t>
            </w:r>
            <w:r w:rsidR="00867FD9">
              <w:rPr>
                <w:rFonts w:ascii="Arial" w:hAnsi="Arial" w:cs="Arial"/>
                <w:bCs/>
                <w:sz w:val="20"/>
                <w:szCs w:val="20"/>
              </w:rPr>
              <w:t xml:space="preserve">ty Minister Administration)- </w:t>
            </w:r>
            <w:r w:rsidRPr="00A1254E">
              <w:rPr>
                <w:rFonts w:ascii="Arial" w:hAnsi="Arial" w:cs="Arial"/>
                <w:b/>
                <w:sz w:val="20"/>
                <w:szCs w:val="20"/>
              </w:rPr>
              <w:t>(</w:t>
            </w:r>
            <w:r>
              <w:rPr>
                <w:rFonts w:ascii="Arial" w:hAnsi="Arial" w:cs="Arial"/>
                <w:b/>
                <w:sz w:val="20"/>
                <w:szCs w:val="20"/>
              </w:rPr>
              <w:t>1</w:t>
            </w:r>
            <w:r w:rsidRPr="00A1254E">
              <w:rPr>
                <w:rFonts w:ascii="Arial" w:hAnsi="Arial" w:cs="Arial"/>
                <w:b/>
                <w:sz w:val="20"/>
                <w:szCs w:val="20"/>
              </w:rPr>
              <w:t xml:space="preserve"> post </w:t>
            </w:r>
            <w:r w:rsidR="00867FD9">
              <w:rPr>
                <w:rFonts w:ascii="Arial" w:hAnsi="Arial" w:cs="Arial"/>
                <w:b/>
                <w:sz w:val="20"/>
                <w:szCs w:val="20"/>
              </w:rPr>
              <w:t xml:space="preserve">) </w:t>
            </w:r>
            <w:r w:rsidRPr="00A1254E">
              <w:rPr>
                <w:rFonts w:ascii="Arial" w:hAnsi="Arial" w:cs="Arial"/>
                <w:b/>
                <w:sz w:val="20"/>
                <w:szCs w:val="20"/>
              </w:rPr>
              <w:t>–</w:t>
            </w:r>
            <w:r>
              <w:rPr>
                <w:rFonts w:ascii="Arial" w:hAnsi="Arial" w:cs="Arial"/>
                <w:b/>
                <w:sz w:val="20"/>
                <w:szCs w:val="20"/>
              </w:rPr>
              <w:t xml:space="preserve"> </w:t>
            </w:r>
            <w:r w:rsidRPr="00312120">
              <w:rPr>
                <w:rFonts w:ascii="Arial" w:hAnsi="Arial" w:cs="Arial"/>
                <w:b/>
                <w:sz w:val="20"/>
                <w:szCs w:val="20"/>
              </w:rPr>
              <w:t>Administrative and logistic aspects</w:t>
            </w:r>
            <w:r>
              <w:rPr>
                <w:rFonts w:ascii="Arial" w:hAnsi="Arial" w:cs="Arial"/>
                <w:b/>
                <w:sz w:val="20"/>
                <w:szCs w:val="20"/>
              </w:rPr>
              <w:t xml:space="preserve"> - EUSR-S-ADM-10.</w:t>
            </w:r>
          </w:p>
        </w:tc>
      </w:tr>
      <w:tr w:rsidR="00DC36AA" w:rsidRPr="00A1254E" w:rsidTr="00BE46D9">
        <w:tc>
          <w:tcPr>
            <w:tcW w:w="791" w:type="pct"/>
            <w:tcBorders>
              <w:left w:val="nil"/>
              <w:bottom w:val="single" w:sz="4" w:space="0" w:color="auto"/>
            </w:tcBorders>
            <w:shd w:val="clear" w:color="auto" w:fill="E6E6E6"/>
            <w:vAlign w:val="center"/>
          </w:tcPr>
          <w:p w:rsidR="00DC36AA" w:rsidRPr="00A1254E" w:rsidRDefault="00DC36AA" w:rsidP="00BE46D9">
            <w:pPr>
              <w:widowControl w:val="0"/>
              <w:jc w:val="center"/>
              <w:outlineLvl w:val="0"/>
              <w:rPr>
                <w:rFonts w:ascii="Arial" w:hAnsi="Arial" w:cs="Arial"/>
                <w:sz w:val="20"/>
                <w:szCs w:val="20"/>
              </w:rPr>
            </w:pPr>
            <w:r w:rsidRPr="00A1254E">
              <w:rPr>
                <w:rFonts w:ascii="Arial" w:hAnsi="Arial" w:cs="Arial"/>
                <w:sz w:val="20"/>
                <w:szCs w:val="20"/>
              </w:rPr>
              <w:t>Employment regime</w:t>
            </w:r>
          </w:p>
        </w:tc>
        <w:tc>
          <w:tcPr>
            <w:tcW w:w="4209" w:type="pct"/>
            <w:tcBorders>
              <w:bottom w:val="single" w:sz="4" w:space="0" w:color="auto"/>
              <w:right w:val="nil"/>
            </w:tcBorders>
            <w:shd w:val="clear" w:color="auto" w:fill="E6E6E6"/>
          </w:tcPr>
          <w:p w:rsidR="00DC36AA" w:rsidRPr="00A1254E" w:rsidRDefault="00DC36AA" w:rsidP="00BE46D9">
            <w:pPr>
              <w:widowControl w:val="0"/>
              <w:outlineLvl w:val="0"/>
              <w:rPr>
                <w:rFonts w:ascii="Arial" w:hAnsi="Arial" w:cs="Arial"/>
                <w:b/>
                <w:sz w:val="20"/>
                <w:szCs w:val="20"/>
              </w:rPr>
            </w:pPr>
            <w:r w:rsidRPr="000872A2">
              <w:rPr>
                <w:rFonts w:ascii="Arial" w:hAnsi="Arial" w:cs="Arial"/>
                <w:b/>
                <w:sz w:val="20"/>
                <w:szCs w:val="20"/>
              </w:rPr>
              <w:t xml:space="preserve">Seconded </w:t>
            </w:r>
          </w:p>
        </w:tc>
      </w:tr>
      <w:tr w:rsidR="00DC36AA" w:rsidRPr="00A1254E" w:rsidTr="00BE46D9">
        <w:tc>
          <w:tcPr>
            <w:tcW w:w="791" w:type="pct"/>
            <w:tcBorders>
              <w:left w:val="nil"/>
              <w:bottom w:val="single" w:sz="4" w:space="0" w:color="auto"/>
            </w:tcBorders>
            <w:shd w:val="clear" w:color="auto" w:fill="E6E6E6"/>
            <w:vAlign w:val="center"/>
          </w:tcPr>
          <w:p w:rsidR="00DC36AA" w:rsidRPr="00A1254E" w:rsidRDefault="00DC36AA" w:rsidP="00BE46D9">
            <w:pPr>
              <w:widowControl w:val="0"/>
              <w:jc w:val="center"/>
              <w:outlineLvl w:val="0"/>
              <w:rPr>
                <w:rFonts w:ascii="Arial" w:hAnsi="Arial" w:cs="Arial"/>
                <w:sz w:val="20"/>
                <w:szCs w:val="20"/>
              </w:rPr>
            </w:pPr>
            <w:r>
              <w:rPr>
                <w:rFonts w:ascii="Arial" w:hAnsi="Arial" w:cs="Arial"/>
                <w:sz w:val="20"/>
                <w:szCs w:val="20"/>
              </w:rPr>
              <w:t>Location of the post</w:t>
            </w:r>
          </w:p>
        </w:tc>
        <w:tc>
          <w:tcPr>
            <w:tcW w:w="4209" w:type="pct"/>
            <w:tcBorders>
              <w:bottom w:val="single" w:sz="4" w:space="0" w:color="auto"/>
              <w:right w:val="nil"/>
            </w:tcBorders>
            <w:shd w:val="clear" w:color="auto" w:fill="E6E6E6"/>
          </w:tcPr>
          <w:p w:rsidR="00DC36AA" w:rsidRPr="000872A2" w:rsidRDefault="00DC36AA" w:rsidP="00BE46D9">
            <w:pPr>
              <w:widowControl w:val="0"/>
              <w:outlineLvl w:val="0"/>
              <w:rPr>
                <w:rFonts w:ascii="Arial" w:hAnsi="Arial" w:cs="Arial"/>
                <w:b/>
                <w:sz w:val="20"/>
                <w:szCs w:val="20"/>
              </w:rPr>
            </w:pPr>
            <w:r>
              <w:rPr>
                <w:rFonts w:ascii="Arial" w:hAnsi="Arial" w:cs="Arial"/>
                <w:b/>
                <w:sz w:val="20"/>
                <w:szCs w:val="20"/>
              </w:rPr>
              <w:t>EU Delegation and working in the old MoI (across the EU Delegation compound)</w:t>
            </w:r>
          </w:p>
        </w:tc>
      </w:tr>
      <w:tr w:rsidR="00DC36AA" w:rsidRPr="00A1254E" w:rsidTr="00BE46D9">
        <w:tc>
          <w:tcPr>
            <w:tcW w:w="791" w:type="pct"/>
            <w:tcBorders>
              <w:left w:val="nil"/>
              <w:bottom w:val="single" w:sz="4" w:space="0" w:color="auto"/>
            </w:tcBorders>
            <w:shd w:val="clear" w:color="auto" w:fill="E6E6E6"/>
            <w:vAlign w:val="center"/>
          </w:tcPr>
          <w:p w:rsidR="00DC36AA" w:rsidRPr="00A1254E" w:rsidRDefault="00DC36AA" w:rsidP="00BE46D9">
            <w:pPr>
              <w:widowControl w:val="0"/>
              <w:jc w:val="center"/>
              <w:outlineLvl w:val="0"/>
              <w:rPr>
                <w:rFonts w:ascii="Arial" w:hAnsi="Arial" w:cs="Arial"/>
                <w:sz w:val="20"/>
                <w:szCs w:val="20"/>
              </w:rPr>
            </w:pPr>
            <w:r w:rsidRPr="00A1254E">
              <w:rPr>
                <w:rFonts w:ascii="Arial" w:eastAsiaTheme="minorHAnsi" w:hAnsi="Arial" w:cs="Arial"/>
                <w:bCs/>
                <w:sz w:val="20"/>
                <w:szCs w:val="20"/>
                <w:lang w:eastAsia="en-US"/>
              </w:rPr>
              <w:t>Security Clearance Level:</w:t>
            </w:r>
          </w:p>
        </w:tc>
        <w:tc>
          <w:tcPr>
            <w:tcW w:w="4209" w:type="pct"/>
            <w:tcBorders>
              <w:bottom w:val="single" w:sz="4" w:space="0" w:color="auto"/>
              <w:right w:val="nil"/>
            </w:tcBorders>
            <w:shd w:val="clear" w:color="auto" w:fill="E6E6E6"/>
          </w:tcPr>
          <w:p w:rsidR="00DC36AA" w:rsidRPr="000872A2" w:rsidRDefault="00DC36AA" w:rsidP="00BE46D9">
            <w:pPr>
              <w:widowControl w:val="0"/>
              <w:outlineLvl w:val="0"/>
              <w:rPr>
                <w:rFonts w:ascii="Arial" w:hAnsi="Arial" w:cs="Arial"/>
                <w:b/>
                <w:sz w:val="20"/>
                <w:szCs w:val="20"/>
              </w:rPr>
            </w:pPr>
            <w:r w:rsidRPr="000872A2">
              <w:rPr>
                <w:rFonts w:ascii="Arial" w:hAnsi="Arial" w:cs="Arial"/>
                <w:b/>
                <w:sz w:val="20"/>
                <w:szCs w:val="20"/>
              </w:rPr>
              <w:t>EU SECRET</w:t>
            </w:r>
          </w:p>
        </w:tc>
      </w:tr>
      <w:tr w:rsidR="00DC36AA" w:rsidRPr="00A1254E" w:rsidTr="00BE46D9">
        <w:tc>
          <w:tcPr>
            <w:tcW w:w="791" w:type="pct"/>
            <w:tcBorders>
              <w:left w:val="nil"/>
            </w:tcBorders>
            <w:shd w:val="clear" w:color="auto" w:fill="auto"/>
            <w:vAlign w:val="center"/>
          </w:tcPr>
          <w:p w:rsidR="00DC36AA" w:rsidRPr="00A1254E" w:rsidRDefault="00DC36AA" w:rsidP="00BE46D9">
            <w:pPr>
              <w:widowControl w:val="0"/>
              <w:jc w:val="center"/>
              <w:outlineLvl w:val="0"/>
              <w:rPr>
                <w:rFonts w:ascii="Arial" w:hAnsi="Arial" w:cs="Arial"/>
                <w:sz w:val="20"/>
                <w:szCs w:val="20"/>
              </w:rPr>
            </w:pPr>
            <w:r w:rsidRPr="00A1254E">
              <w:rPr>
                <w:rFonts w:ascii="Arial" w:hAnsi="Arial" w:cs="Arial"/>
                <w:sz w:val="20"/>
                <w:szCs w:val="20"/>
              </w:rPr>
              <w:t>Job Description</w:t>
            </w:r>
          </w:p>
        </w:tc>
        <w:tc>
          <w:tcPr>
            <w:tcW w:w="4209" w:type="pct"/>
            <w:tcBorders>
              <w:right w:val="nil"/>
            </w:tcBorders>
            <w:shd w:val="clear" w:color="auto" w:fill="auto"/>
            <w:vAlign w:val="center"/>
          </w:tcPr>
          <w:p w:rsidR="00DC36AA" w:rsidRPr="00A1254E" w:rsidRDefault="00DC36AA" w:rsidP="00BE46D9">
            <w:pPr>
              <w:tabs>
                <w:tab w:val="left" w:pos="360"/>
              </w:tabs>
              <w:outlineLvl w:val="0"/>
              <w:rPr>
                <w:rFonts w:ascii="Arial" w:hAnsi="Arial" w:cs="Arial"/>
                <w:bCs/>
                <w:sz w:val="20"/>
                <w:szCs w:val="20"/>
              </w:rPr>
            </w:pPr>
            <w:r w:rsidRPr="00A1254E">
              <w:rPr>
                <w:rStyle w:val="shorttext"/>
                <w:rFonts w:ascii="Arial" w:hAnsi="Arial" w:cs="Arial"/>
                <w:color w:val="222222"/>
                <w:sz w:val="20"/>
                <w:szCs w:val="20"/>
                <w:lang w:val="en"/>
              </w:rPr>
              <w:t>The advisors shall complement each other's work and</w:t>
            </w:r>
            <w:r w:rsidRPr="00A1254E">
              <w:rPr>
                <w:rFonts w:ascii="Arial" w:hAnsi="Arial" w:cs="Arial"/>
                <w:bCs/>
                <w:sz w:val="20"/>
                <w:szCs w:val="20"/>
              </w:rPr>
              <w:t xml:space="preserve"> shall assist the EU Advisory Team Leader in performing effective advising in their allocated areas of responsibility within the departments under the responsibility of the :</w:t>
            </w:r>
          </w:p>
          <w:p w:rsidR="00DC36AA" w:rsidRPr="00A1254E" w:rsidRDefault="00DC36AA" w:rsidP="00BE46D9">
            <w:pPr>
              <w:tabs>
                <w:tab w:val="left" w:pos="360"/>
              </w:tabs>
              <w:outlineLvl w:val="0"/>
              <w:rPr>
                <w:rFonts w:ascii="Arial" w:hAnsi="Arial" w:cs="Arial"/>
                <w:bCs/>
                <w:sz w:val="20"/>
                <w:szCs w:val="20"/>
              </w:rPr>
            </w:pPr>
          </w:p>
          <w:p w:rsidR="00DC36AA" w:rsidRPr="00A1254E" w:rsidRDefault="00DC36AA" w:rsidP="00DC36AA">
            <w:pPr>
              <w:pStyle w:val="ListParagraph"/>
              <w:numPr>
                <w:ilvl w:val="0"/>
                <w:numId w:val="15"/>
              </w:numPr>
              <w:contextualSpacing/>
              <w:outlineLvl w:val="0"/>
              <w:rPr>
                <w:rFonts w:ascii="Arial" w:hAnsi="Arial" w:cs="Arial"/>
                <w:bCs/>
                <w:sz w:val="20"/>
                <w:szCs w:val="20"/>
              </w:rPr>
            </w:pPr>
            <w:r w:rsidRPr="00A1254E">
              <w:rPr>
                <w:rFonts w:ascii="Arial" w:hAnsi="Arial" w:cs="Arial"/>
                <w:bCs/>
                <w:sz w:val="20"/>
                <w:szCs w:val="20"/>
              </w:rPr>
              <w:t xml:space="preserve">Deputy Minister of Administration </w:t>
            </w:r>
          </w:p>
          <w:p w:rsidR="00DC36AA" w:rsidRPr="00A1254E" w:rsidRDefault="00DC36AA" w:rsidP="00BE46D9">
            <w:pPr>
              <w:tabs>
                <w:tab w:val="left" w:pos="360"/>
              </w:tabs>
              <w:outlineLvl w:val="0"/>
              <w:rPr>
                <w:rFonts w:ascii="Arial" w:hAnsi="Arial" w:cs="Arial"/>
                <w:bCs/>
                <w:sz w:val="20"/>
                <w:szCs w:val="20"/>
              </w:rPr>
            </w:pPr>
          </w:p>
          <w:p w:rsidR="00DC36AA" w:rsidRPr="00A1254E" w:rsidRDefault="00DC36AA" w:rsidP="00BE46D9">
            <w:pPr>
              <w:tabs>
                <w:tab w:val="left" w:pos="360"/>
                <w:tab w:val="left" w:pos="9630"/>
              </w:tabs>
              <w:jc w:val="both"/>
              <w:outlineLvl w:val="0"/>
              <w:rPr>
                <w:rFonts w:ascii="Arial" w:hAnsi="Arial" w:cs="Arial"/>
                <w:bCs/>
                <w:sz w:val="20"/>
                <w:szCs w:val="20"/>
              </w:rPr>
            </w:pPr>
            <w:r w:rsidRPr="00A1254E">
              <w:rPr>
                <w:rFonts w:ascii="Arial" w:hAnsi="Arial" w:cs="Arial"/>
                <w:bCs/>
                <w:sz w:val="20"/>
                <w:szCs w:val="20"/>
              </w:rPr>
              <w:t xml:space="preserve">The posts will be flexible with advisors being required to switch between advisee areas in order to maintain advising resilience. To achieve this it is essential that all advisors maintain awareness and knowledge of all advising activity. </w:t>
            </w:r>
          </w:p>
          <w:p w:rsidR="00DC36AA" w:rsidRPr="00A1254E" w:rsidRDefault="00DC36AA" w:rsidP="00BE46D9">
            <w:pPr>
              <w:tabs>
                <w:tab w:val="left" w:pos="360"/>
              </w:tabs>
              <w:outlineLvl w:val="0"/>
              <w:rPr>
                <w:rFonts w:ascii="Arial" w:hAnsi="Arial" w:cs="Arial"/>
                <w:bCs/>
                <w:sz w:val="20"/>
                <w:szCs w:val="20"/>
              </w:rPr>
            </w:pPr>
          </w:p>
          <w:p w:rsidR="00DC36AA" w:rsidRPr="00A1254E" w:rsidRDefault="00DC36AA" w:rsidP="00BE46D9">
            <w:pPr>
              <w:pStyle w:val="yiv0720675254msonormal"/>
              <w:shd w:val="clear" w:color="auto" w:fill="FFFFFF"/>
              <w:spacing w:before="0" w:beforeAutospacing="0" w:after="0" w:afterAutospacing="0"/>
              <w:jc w:val="both"/>
              <w:rPr>
                <w:rFonts w:ascii="Arial" w:hAnsi="Arial" w:cs="Arial"/>
                <w:sz w:val="20"/>
                <w:szCs w:val="20"/>
                <w:lang w:val="en-GB" w:eastAsia="en-GB"/>
              </w:rPr>
            </w:pPr>
            <w:r w:rsidRPr="00A1254E">
              <w:rPr>
                <w:rFonts w:ascii="Arial" w:hAnsi="Arial" w:cs="Arial"/>
                <w:sz w:val="20"/>
                <w:szCs w:val="20"/>
                <w:lang w:val="en-GB" w:eastAsia="en-GB"/>
              </w:rPr>
              <w:t>With the aim of implementing the EU Advisory Team's mandate and by following the guidance of the EUSR and the EU Advisory Team Leader, the Advisor to the Ministry of Interior (MOI) will directly report to the EU Advisory Team Leader who reports to the EUSR</w:t>
            </w:r>
            <w:r w:rsidRPr="00A1254E">
              <w:rPr>
                <w:rFonts w:ascii="Arial" w:hAnsi="Arial" w:cs="Arial"/>
                <w:color w:val="FF0000"/>
                <w:sz w:val="20"/>
                <w:szCs w:val="20"/>
                <w:lang w:val="en-GB" w:eastAsia="en-GB"/>
              </w:rPr>
              <w:t xml:space="preserve">. </w:t>
            </w:r>
            <w:r w:rsidRPr="00A1254E">
              <w:rPr>
                <w:rFonts w:ascii="Arial" w:hAnsi="Arial" w:cs="Arial"/>
                <w:sz w:val="20"/>
                <w:szCs w:val="20"/>
                <w:lang w:val="en-GB" w:eastAsia="en-GB"/>
              </w:rPr>
              <w:t xml:space="preserve">She/he will:  </w:t>
            </w:r>
          </w:p>
          <w:p w:rsidR="00DC36AA" w:rsidRPr="00A1254E" w:rsidRDefault="00DC36AA" w:rsidP="00BE46D9">
            <w:pPr>
              <w:tabs>
                <w:tab w:val="left" w:pos="360"/>
              </w:tabs>
              <w:outlineLvl w:val="0"/>
              <w:rPr>
                <w:rFonts w:ascii="Arial" w:hAnsi="Arial" w:cs="Arial"/>
                <w:bCs/>
                <w:sz w:val="20"/>
                <w:szCs w:val="20"/>
              </w:rPr>
            </w:pPr>
          </w:p>
          <w:p w:rsidR="00DC36AA" w:rsidRPr="00A1254E" w:rsidRDefault="00DC36AA" w:rsidP="00BE46D9">
            <w:pPr>
              <w:tabs>
                <w:tab w:val="left" w:pos="360"/>
                <w:tab w:val="left" w:pos="9630"/>
              </w:tabs>
              <w:jc w:val="both"/>
              <w:outlineLvl w:val="0"/>
              <w:rPr>
                <w:rFonts w:ascii="Arial" w:hAnsi="Arial" w:cs="Arial"/>
                <w:b/>
                <w:bCs/>
                <w:sz w:val="20"/>
                <w:szCs w:val="20"/>
                <w:u w:val="single"/>
              </w:rPr>
            </w:pPr>
            <w:r w:rsidRPr="00A1254E">
              <w:rPr>
                <w:rFonts w:ascii="Arial" w:hAnsi="Arial" w:cs="Arial"/>
                <w:b/>
                <w:bCs/>
                <w:sz w:val="20"/>
                <w:szCs w:val="20"/>
                <w:u w:val="single"/>
              </w:rPr>
              <w:t>Main Tasks and Responsibilities</w:t>
            </w:r>
            <w:r>
              <w:rPr>
                <w:rFonts w:ascii="Arial" w:hAnsi="Arial" w:cs="Arial"/>
                <w:b/>
                <w:bCs/>
                <w:sz w:val="20"/>
                <w:szCs w:val="20"/>
                <w:u w:val="single"/>
              </w:rPr>
              <w:t>:</w:t>
            </w:r>
          </w:p>
          <w:p w:rsidR="00DC36AA" w:rsidRPr="00A1254E" w:rsidRDefault="00DC36AA" w:rsidP="00BE46D9">
            <w:pPr>
              <w:tabs>
                <w:tab w:val="left" w:pos="360"/>
                <w:tab w:val="left" w:pos="9630"/>
              </w:tabs>
              <w:jc w:val="both"/>
              <w:outlineLvl w:val="0"/>
              <w:rPr>
                <w:rFonts w:ascii="Arial" w:hAnsi="Arial" w:cs="Arial"/>
                <w:b/>
                <w:bCs/>
                <w:sz w:val="20"/>
                <w:szCs w:val="20"/>
                <w:u w:val="single"/>
              </w:rPr>
            </w:pPr>
          </w:p>
          <w:p w:rsidR="00DC36AA" w:rsidRPr="00A1254E" w:rsidRDefault="00DC36AA" w:rsidP="00DC36AA">
            <w:pPr>
              <w:widowControl w:val="0"/>
              <w:numPr>
                <w:ilvl w:val="0"/>
                <w:numId w:val="15"/>
              </w:numPr>
              <w:adjustRightInd w:val="0"/>
              <w:jc w:val="both"/>
              <w:rPr>
                <w:rFonts w:ascii="Arial" w:hAnsi="Arial" w:cs="Arial"/>
                <w:sz w:val="20"/>
                <w:szCs w:val="20"/>
              </w:rPr>
            </w:pPr>
            <w:r w:rsidRPr="00A1254E">
              <w:rPr>
                <w:rFonts w:ascii="Arial" w:hAnsi="Arial" w:cs="Arial"/>
                <w:sz w:val="20"/>
                <w:szCs w:val="20"/>
              </w:rPr>
              <w:t xml:space="preserve">Within </w:t>
            </w:r>
            <w:r>
              <w:rPr>
                <w:rFonts w:ascii="Arial" w:hAnsi="Arial" w:cs="Arial"/>
                <w:sz w:val="20"/>
                <w:szCs w:val="20"/>
              </w:rPr>
              <w:t>her/his</w:t>
            </w:r>
            <w:r w:rsidRPr="00A1254E">
              <w:rPr>
                <w:rFonts w:ascii="Arial" w:hAnsi="Arial" w:cs="Arial"/>
                <w:sz w:val="20"/>
                <w:szCs w:val="20"/>
              </w:rPr>
              <w:t xml:space="preserve"> areas of responsibility, provide advice with a view to enable institutional reform, in particular in relation to improving the MOI capacity to strengthen the civilian police force.</w:t>
            </w:r>
          </w:p>
          <w:p w:rsidR="00DC36AA" w:rsidRPr="00A1254E" w:rsidRDefault="00DC36AA" w:rsidP="00DC36AA">
            <w:pPr>
              <w:pStyle w:val="default"/>
              <w:numPr>
                <w:ilvl w:val="0"/>
                <w:numId w:val="15"/>
              </w:numPr>
              <w:jc w:val="both"/>
              <w:rPr>
                <w:color w:val="auto"/>
                <w:sz w:val="20"/>
                <w:szCs w:val="20"/>
              </w:rPr>
            </w:pPr>
            <w:r w:rsidRPr="00A1254E">
              <w:rPr>
                <w:color w:val="auto"/>
                <w:sz w:val="20"/>
                <w:szCs w:val="20"/>
              </w:rPr>
              <w:t xml:space="preserve">Provide advice on cross-cutting strategic issues related to the MOI and the police forces and how to re-posture current police forces to improve performance. </w:t>
            </w:r>
            <w:r w:rsidRPr="00A1254E">
              <w:rPr>
                <w:b/>
                <w:bCs/>
                <w:sz w:val="20"/>
                <w:szCs w:val="20"/>
                <w:u w:val="single"/>
              </w:rPr>
              <w:t xml:space="preserve"> </w:t>
            </w:r>
          </w:p>
          <w:p w:rsidR="00DC36AA" w:rsidRPr="00A1254E" w:rsidRDefault="00DC36AA" w:rsidP="00DC36AA">
            <w:pPr>
              <w:pStyle w:val="default"/>
              <w:numPr>
                <w:ilvl w:val="0"/>
                <w:numId w:val="15"/>
              </w:numPr>
              <w:jc w:val="both"/>
              <w:rPr>
                <w:color w:val="auto"/>
                <w:sz w:val="20"/>
                <w:szCs w:val="20"/>
              </w:rPr>
            </w:pPr>
            <w:r w:rsidRPr="00A1254E">
              <w:rPr>
                <w:color w:val="auto"/>
                <w:sz w:val="20"/>
                <w:szCs w:val="20"/>
              </w:rPr>
              <w:t xml:space="preserve">Assist the EU Advisory Team Leader in performing advising in favour of their allocated areas of responsibility. </w:t>
            </w:r>
          </w:p>
          <w:p w:rsidR="00DC36AA" w:rsidRPr="00A1254E" w:rsidRDefault="00DC36AA" w:rsidP="00DC36AA">
            <w:pPr>
              <w:pStyle w:val="default"/>
              <w:numPr>
                <w:ilvl w:val="0"/>
                <w:numId w:val="15"/>
              </w:numPr>
              <w:jc w:val="both"/>
              <w:rPr>
                <w:color w:val="auto"/>
                <w:sz w:val="20"/>
                <w:szCs w:val="20"/>
              </w:rPr>
            </w:pPr>
            <w:r w:rsidRPr="00A1254E">
              <w:rPr>
                <w:color w:val="auto"/>
                <w:sz w:val="20"/>
                <w:szCs w:val="20"/>
              </w:rPr>
              <w:t xml:space="preserve">Ensure that the MOI receives relevant strategic advice before key decisions are taken related to policing in Afghanistan. </w:t>
            </w:r>
          </w:p>
          <w:p w:rsidR="00DC36AA" w:rsidRPr="00A1254E" w:rsidRDefault="00DC36AA" w:rsidP="00DC36AA">
            <w:pPr>
              <w:pStyle w:val="default"/>
              <w:numPr>
                <w:ilvl w:val="0"/>
                <w:numId w:val="15"/>
              </w:numPr>
              <w:jc w:val="both"/>
              <w:rPr>
                <w:color w:val="auto"/>
                <w:sz w:val="20"/>
                <w:szCs w:val="20"/>
              </w:rPr>
            </w:pPr>
            <w:r w:rsidRPr="00A1254E">
              <w:rPr>
                <w:color w:val="auto"/>
                <w:sz w:val="20"/>
                <w:szCs w:val="20"/>
              </w:rPr>
              <w:t xml:space="preserve">Provide relevant recommendations on a coherent advising strategy to support the MOI and Afghan authorities.  </w:t>
            </w:r>
          </w:p>
          <w:p w:rsidR="00DC36AA" w:rsidRPr="00A1254E" w:rsidRDefault="00DC36AA" w:rsidP="00DC36AA">
            <w:pPr>
              <w:widowControl w:val="0"/>
              <w:numPr>
                <w:ilvl w:val="0"/>
                <w:numId w:val="15"/>
              </w:numPr>
              <w:tabs>
                <w:tab w:val="left" w:pos="360"/>
              </w:tabs>
              <w:adjustRightInd w:val="0"/>
              <w:jc w:val="both"/>
              <w:rPr>
                <w:rFonts w:ascii="Arial" w:hAnsi="Arial" w:cs="Arial"/>
                <w:sz w:val="20"/>
                <w:szCs w:val="20"/>
              </w:rPr>
            </w:pPr>
            <w:r w:rsidRPr="00A1254E">
              <w:rPr>
                <w:rFonts w:ascii="Arial" w:hAnsi="Arial" w:cs="Arial"/>
                <w:sz w:val="20"/>
                <w:szCs w:val="20"/>
              </w:rPr>
              <w:t>Assist the MOI in enhancing its ability to carry out reforms and to put in place modern administrative and management systems to enable democratic policing as well as in elaborating and implementing policing strategies and best practice, including the fight against misuse of power, improvement of the quality of police personnel, facilities, systems and processes</w:t>
            </w:r>
          </w:p>
          <w:p w:rsidR="00DC36AA" w:rsidRPr="00A1254E" w:rsidRDefault="00DC36AA" w:rsidP="00DC36AA">
            <w:pPr>
              <w:widowControl w:val="0"/>
              <w:numPr>
                <w:ilvl w:val="0"/>
                <w:numId w:val="15"/>
              </w:numPr>
              <w:tabs>
                <w:tab w:val="left" w:pos="360"/>
              </w:tabs>
              <w:adjustRightInd w:val="0"/>
              <w:jc w:val="both"/>
              <w:rPr>
                <w:rFonts w:ascii="Arial" w:hAnsi="Arial" w:cs="Arial"/>
                <w:sz w:val="20"/>
                <w:szCs w:val="20"/>
              </w:rPr>
            </w:pPr>
            <w:r w:rsidRPr="00A1254E">
              <w:rPr>
                <w:rFonts w:ascii="Arial" w:hAnsi="Arial" w:cs="Arial"/>
                <w:sz w:val="20"/>
                <w:szCs w:val="20"/>
              </w:rPr>
              <w:t>Support EU Advisory Team Leader in the decision making process by drafting and submitting, thorough reports,  relevant proposals, options and recommendations for a coherent advising strategy</w:t>
            </w:r>
          </w:p>
          <w:p w:rsidR="00DC36AA" w:rsidRPr="00A1254E" w:rsidRDefault="00DC36AA" w:rsidP="00DC36AA">
            <w:pPr>
              <w:widowControl w:val="0"/>
              <w:numPr>
                <w:ilvl w:val="0"/>
                <w:numId w:val="15"/>
              </w:numPr>
              <w:tabs>
                <w:tab w:val="left" w:pos="360"/>
              </w:tabs>
              <w:adjustRightInd w:val="0"/>
              <w:jc w:val="both"/>
              <w:rPr>
                <w:rFonts w:ascii="Arial" w:hAnsi="Arial" w:cs="Arial"/>
                <w:sz w:val="20"/>
                <w:szCs w:val="20"/>
              </w:rPr>
            </w:pPr>
            <w:r w:rsidRPr="00A1254E">
              <w:rPr>
                <w:rFonts w:ascii="Arial" w:hAnsi="Arial" w:cs="Arial"/>
                <w:sz w:val="20"/>
                <w:szCs w:val="20"/>
              </w:rPr>
              <w:t>Liaise closely with the other members of the Advisor Team in order to implement a joint coherent advising strategy.</w:t>
            </w:r>
          </w:p>
          <w:p w:rsidR="00DC36AA" w:rsidRPr="00A1254E" w:rsidRDefault="00DC36AA" w:rsidP="00DC36AA">
            <w:pPr>
              <w:widowControl w:val="0"/>
              <w:numPr>
                <w:ilvl w:val="0"/>
                <w:numId w:val="15"/>
              </w:numPr>
              <w:tabs>
                <w:tab w:val="left" w:pos="360"/>
              </w:tabs>
              <w:adjustRightInd w:val="0"/>
              <w:jc w:val="both"/>
              <w:rPr>
                <w:rFonts w:ascii="Arial" w:hAnsi="Arial" w:cs="Arial"/>
                <w:sz w:val="20"/>
                <w:szCs w:val="20"/>
              </w:rPr>
            </w:pPr>
            <w:r w:rsidRPr="00A1254E">
              <w:rPr>
                <w:rFonts w:ascii="Arial" w:hAnsi="Arial" w:cs="Arial"/>
                <w:sz w:val="20"/>
                <w:szCs w:val="20"/>
              </w:rPr>
              <w:t>Monitor and advise as regards ANP/MoI compliance in relation to Human Rights and Gender as well as Anti-Corruption within the area of responsibility.</w:t>
            </w:r>
          </w:p>
          <w:p w:rsidR="00DC36AA" w:rsidRPr="00A1254E" w:rsidRDefault="00DC36AA" w:rsidP="00DC36AA">
            <w:pPr>
              <w:widowControl w:val="0"/>
              <w:numPr>
                <w:ilvl w:val="0"/>
                <w:numId w:val="15"/>
              </w:numPr>
              <w:tabs>
                <w:tab w:val="left" w:pos="360"/>
              </w:tabs>
              <w:adjustRightInd w:val="0"/>
              <w:jc w:val="both"/>
              <w:rPr>
                <w:rFonts w:ascii="Arial" w:hAnsi="Arial" w:cs="Arial"/>
                <w:sz w:val="20"/>
                <w:szCs w:val="20"/>
              </w:rPr>
            </w:pPr>
            <w:r w:rsidRPr="00A1254E">
              <w:rPr>
                <w:rFonts w:ascii="Arial" w:hAnsi="Arial" w:cs="Arial"/>
                <w:sz w:val="20"/>
                <w:szCs w:val="20"/>
              </w:rPr>
              <w:t>Build and maintain effective partnership working with other relevant international and national stakeholders.</w:t>
            </w:r>
          </w:p>
          <w:p w:rsidR="00DC36AA" w:rsidRPr="00A1254E" w:rsidRDefault="00DC36AA" w:rsidP="00DC36AA">
            <w:pPr>
              <w:pStyle w:val="default"/>
              <w:numPr>
                <w:ilvl w:val="0"/>
                <w:numId w:val="15"/>
              </w:numPr>
              <w:jc w:val="both"/>
              <w:rPr>
                <w:color w:val="auto"/>
                <w:sz w:val="20"/>
                <w:szCs w:val="20"/>
              </w:rPr>
            </w:pPr>
            <w:r w:rsidRPr="00A1254E">
              <w:rPr>
                <w:color w:val="auto"/>
                <w:sz w:val="20"/>
                <w:szCs w:val="20"/>
              </w:rPr>
              <w:t xml:space="preserve">Draft reports on areas of advisory responsibility.    </w:t>
            </w:r>
          </w:p>
          <w:p w:rsidR="00DC36AA" w:rsidRPr="00A1254E" w:rsidRDefault="00DC36AA" w:rsidP="00DC36AA">
            <w:pPr>
              <w:pStyle w:val="default"/>
              <w:numPr>
                <w:ilvl w:val="0"/>
                <w:numId w:val="15"/>
              </w:numPr>
              <w:jc w:val="both"/>
              <w:rPr>
                <w:color w:val="auto"/>
                <w:sz w:val="20"/>
                <w:szCs w:val="20"/>
              </w:rPr>
            </w:pPr>
            <w:r w:rsidRPr="00A1254E">
              <w:rPr>
                <w:color w:val="auto"/>
                <w:sz w:val="20"/>
                <w:szCs w:val="20"/>
              </w:rPr>
              <w:t>Undertake any other related tasks/function as requested by the EU Advisory Team Leader.</w:t>
            </w:r>
          </w:p>
          <w:p w:rsidR="00DC36AA" w:rsidRPr="00A1254E" w:rsidRDefault="00DC36AA" w:rsidP="00DC36AA">
            <w:pPr>
              <w:pStyle w:val="default"/>
              <w:jc w:val="both"/>
              <w:rPr>
                <w:sz w:val="20"/>
                <w:szCs w:val="20"/>
              </w:rPr>
            </w:pPr>
            <w:r w:rsidRPr="00A1254E">
              <w:rPr>
                <w:sz w:val="20"/>
                <w:szCs w:val="20"/>
              </w:rPr>
              <w:t xml:space="preserve">The content and scope of the position will be evaluated for possible changes after 6 months. In view of the current political, economic and security situation in Afghanistan, the contents and scope of the position may therefore change during the posting accordingly. </w:t>
            </w:r>
          </w:p>
        </w:tc>
      </w:tr>
      <w:tr w:rsidR="0057183D" w:rsidRPr="00A1254E" w:rsidTr="00BE46D9">
        <w:tc>
          <w:tcPr>
            <w:tcW w:w="791" w:type="pct"/>
            <w:tcBorders>
              <w:left w:val="nil"/>
            </w:tcBorders>
            <w:shd w:val="clear" w:color="auto" w:fill="auto"/>
            <w:vAlign w:val="center"/>
          </w:tcPr>
          <w:p w:rsidR="0057183D" w:rsidRPr="00A1254E" w:rsidRDefault="0057183D" w:rsidP="0057183D">
            <w:pPr>
              <w:widowControl w:val="0"/>
              <w:jc w:val="center"/>
              <w:outlineLvl w:val="0"/>
              <w:rPr>
                <w:rFonts w:ascii="Arial" w:hAnsi="Arial" w:cs="Arial"/>
                <w:sz w:val="20"/>
                <w:szCs w:val="20"/>
              </w:rPr>
            </w:pPr>
            <w:r w:rsidRPr="00A1254E">
              <w:rPr>
                <w:rFonts w:ascii="Arial" w:hAnsi="Arial" w:cs="Arial"/>
                <w:sz w:val="20"/>
                <w:szCs w:val="20"/>
              </w:rPr>
              <w:t>Education and Experience</w:t>
            </w:r>
          </w:p>
        </w:tc>
        <w:tc>
          <w:tcPr>
            <w:tcW w:w="4209" w:type="pct"/>
            <w:tcBorders>
              <w:right w:val="nil"/>
            </w:tcBorders>
            <w:shd w:val="clear" w:color="auto" w:fill="auto"/>
            <w:vAlign w:val="center"/>
          </w:tcPr>
          <w:p w:rsidR="0057183D" w:rsidRPr="000872A2" w:rsidRDefault="0057183D" w:rsidP="0057183D">
            <w:pPr>
              <w:pStyle w:val="default"/>
              <w:rPr>
                <w:b/>
                <w:color w:val="auto"/>
                <w:sz w:val="20"/>
                <w:szCs w:val="20"/>
              </w:rPr>
            </w:pPr>
            <w:r w:rsidRPr="000872A2">
              <w:rPr>
                <w:b/>
                <w:color w:val="auto"/>
                <w:sz w:val="20"/>
                <w:szCs w:val="20"/>
              </w:rPr>
              <w:t>Essential</w:t>
            </w:r>
            <w:r w:rsidR="005D0E24">
              <w:rPr>
                <w:b/>
                <w:color w:val="auto"/>
                <w:sz w:val="20"/>
                <w:szCs w:val="20"/>
              </w:rPr>
              <w:t>:</w:t>
            </w:r>
          </w:p>
          <w:p w:rsidR="0057183D" w:rsidRPr="006B7E5C" w:rsidRDefault="0057183D" w:rsidP="0057183D">
            <w:pPr>
              <w:pStyle w:val="default"/>
              <w:numPr>
                <w:ilvl w:val="0"/>
                <w:numId w:val="12"/>
              </w:numPr>
              <w:spacing w:after="120"/>
              <w:rPr>
                <w:b/>
                <w:color w:val="auto"/>
                <w:sz w:val="20"/>
                <w:szCs w:val="20"/>
              </w:rPr>
            </w:pPr>
            <w:r w:rsidRPr="006B7E5C">
              <w:rPr>
                <w:color w:val="auto"/>
                <w:sz w:val="20"/>
                <w:szCs w:val="20"/>
              </w:rPr>
              <w:t xml:space="preserve">Successful completion of university studies of at least 4 years attested by a </w:t>
            </w:r>
            <w:r>
              <w:rPr>
                <w:color w:val="auto"/>
                <w:sz w:val="20"/>
                <w:szCs w:val="20"/>
              </w:rPr>
              <w:t xml:space="preserve">Masters </w:t>
            </w:r>
            <w:r w:rsidRPr="006B7E5C">
              <w:rPr>
                <w:color w:val="auto"/>
                <w:sz w:val="20"/>
                <w:szCs w:val="20"/>
              </w:rPr>
              <w:t>diploma</w:t>
            </w:r>
          </w:p>
          <w:p w:rsidR="0057183D" w:rsidRPr="006B7E5C" w:rsidRDefault="0057183D" w:rsidP="0057183D">
            <w:pPr>
              <w:pStyle w:val="yiv0720675254msonormal"/>
              <w:shd w:val="clear" w:color="auto" w:fill="FFFFFF"/>
              <w:spacing w:before="0" w:beforeAutospacing="0" w:after="120" w:afterAutospacing="0"/>
              <w:jc w:val="both"/>
              <w:rPr>
                <w:rFonts w:ascii="Arial" w:hAnsi="Arial" w:cs="Arial"/>
                <w:sz w:val="20"/>
                <w:szCs w:val="20"/>
              </w:rPr>
            </w:pPr>
            <w:r w:rsidRPr="006B7E5C">
              <w:rPr>
                <w:rFonts w:ascii="Arial" w:hAnsi="Arial" w:cs="Arial"/>
                <w:sz w:val="20"/>
                <w:szCs w:val="20"/>
              </w:rPr>
              <w:t>OR</w:t>
            </w:r>
          </w:p>
          <w:p w:rsidR="0057183D" w:rsidRPr="006B7E5C" w:rsidRDefault="0057183D" w:rsidP="0057183D">
            <w:pPr>
              <w:pStyle w:val="yiv0720675254msonormal"/>
              <w:numPr>
                <w:ilvl w:val="0"/>
                <w:numId w:val="10"/>
              </w:numPr>
              <w:shd w:val="clear" w:color="auto" w:fill="FFFFFF"/>
              <w:spacing w:before="0" w:beforeAutospacing="0" w:after="120" w:afterAutospacing="0"/>
              <w:ind w:hanging="13"/>
              <w:jc w:val="both"/>
              <w:rPr>
                <w:rFonts w:ascii="Arial" w:hAnsi="Arial" w:cs="Arial"/>
                <w:sz w:val="20"/>
                <w:szCs w:val="20"/>
              </w:rPr>
            </w:pPr>
            <w:r w:rsidRPr="006B7E5C">
              <w:rPr>
                <w:rFonts w:ascii="Arial" w:hAnsi="Arial" w:cs="Arial"/>
                <w:sz w:val="20"/>
                <w:szCs w:val="20"/>
              </w:rPr>
              <w:t>A qualification at the level in the National Qualification Framework which is equivalent / referenced to level 7 in the European Qualification Framework</w:t>
            </w:r>
          </w:p>
          <w:p w:rsidR="0057183D" w:rsidRPr="006B7E5C" w:rsidRDefault="0057183D" w:rsidP="0057183D">
            <w:pPr>
              <w:pStyle w:val="yiv0720675254msonormal"/>
              <w:shd w:val="clear" w:color="auto" w:fill="FFFFFF"/>
              <w:spacing w:before="0" w:beforeAutospacing="0" w:after="120" w:afterAutospacing="0"/>
              <w:jc w:val="both"/>
              <w:rPr>
                <w:rFonts w:ascii="Arial" w:hAnsi="Arial" w:cs="Arial"/>
                <w:sz w:val="20"/>
                <w:szCs w:val="20"/>
              </w:rPr>
            </w:pPr>
            <w:r w:rsidRPr="006B7E5C">
              <w:rPr>
                <w:rFonts w:ascii="Arial" w:hAnsi="Arial" w:cs="Arial"/>
                <w:sz w:val="20"/>
                <w:szCs w:val="20"/>
              </w:rPr>
              <w:t xml:space="preserve">OR </w:t>
            </w:r>
          </w:p>
          <w:p w:rsidR="0057183D" w:rsidRDefault="0057183D" w:rsidP="0057183D">
            <w:pPr>
              <w:pStyle w:val="yiv0720675254msonormal"/>
              <w:numPr>
                <w:ilvl w:val="0"/>
                <w:numId w:val="10"/>
              </w:numPr>
              <w:shd w:val="clear" w:color="auto" w:fill="FFFFFF"/>
              <w:spacing w:before="0" w:beforeAutospacing="0" w:after="120" w:afterAutospacing="0"/>
              <w:ind w:hanging="13"/>
              <w:jc w:val="both"/>
              <w:rPr>
                <w:rFonts w:ascii="Arial" w:hAnsi="Arial" w:cs="Arial"/>
                <w:sz w:val="20"/>
                <w:szCs w:val="20"/>
              </w:rPr>
            </w:pPr>
            <w:r w:rsidRPr="006B7E5C">
              <w:rPr>
                <w:rFonts w:ascii="Arial" w:hAnsi="Arial" w:cs="Arial"/>
                <w:sz w:val="20"/>
                <w:szCs w:val="20"/>
              </w:rPr>
              <w:t>A qualification of the second cycle under the framework of qualifications of the European Higher Education Area in the above-mentioned field of experience, e.g. a Master's degree</w:t>
            </w:r>
          </w:p>
          <w:p w:rsidR="0057183D" w:rsidRDefault="0057183D" w:rsidP="0057183D">
            <w:pPr>
              <w:pStyle w:val="yiv0720675254msonormal"/>
              <w:shd w:val="clear" w:color="auto" w:fill="FFFFFF"/>
              <w:spacing w:before="0" w:beforeAutospacing="0" w:after="120" w:afterAutospacing="0"/>
              <w:jc w:val="both"/>
              <w:rPr>
                <w:rFonts w:ascii="Arial" w:hAnsi="Arial" w:cs="Arial"/>
                <w:sz w:val="20"/>
                <w:szCs w:val="20"/>
              </w:rPr>
            </w:pPr>
            <w:r>
              <w:rPr>
                <w:rFonts w:ascii="Arial" w:hAnsi="Arial" w:cs="Arial"/>
                <w:sz w:val="20"/>
                <w:szCs w:val="20"/>
              </w:rPr>
              <w:t>OR</w:t>
            </w:r>
          </w:p>
          <w:p w:rsidR="0057183D" w:rsidRPr="006B7E5C" w:rsidRDefault="0057183D" w:rsidP="0057183D">
            <w:pPr>
              <w:pStyle w:val="yiv0720675254msonormal"/>
              <w:numPr>
                <w:ilvl w:val="0"/>
                <w:numId w:val="10"/>
              </w:numPr>
              <w:shd w:val="clear" w:color="auto" w:fill="FFFFFF"/>
              <w:spacing w:before="0" w:beforeAutospacing="0" w:after="120" w:afterAutospacing="0"/>
              <w:ind w:hanging="13"/>
              <w:jc w:val="both"/>
              <w:rPr>
                <w:rFonts w:ascii="Arial" w:hAnsi="Arial" w:cs="Arial"/>
                <w:b/>
                <w:sz w:val="20"/>
                <w:szCs w:val="20"/>
                <w:lang w:val="en-GB" w:eastAsia="en-GB"/>
              </w:rPr>
            </w:pPr>
            <w:r w:rsidRPr="006B7E5C">
              <w:rPr>
                <w:rFonts w:ascii="Arial" w:hAnsi="Arial" w:cs="Arial"/>
                <w:sz w:val="20"/>
                <w:szCs w:val="20"/>
                <w:lang w:val="en-GB" w:eastAsia="en-GB"/>
              </w:rPr>
              <w:t xml:space="preserve">Held the </w:t>
            </w:r>
            <w:r w:rsidRPr="00DC345A">
              <w:rPr>
                <w:rFonts w:ascii="Arial" w:hAnsi="Arial" w:cs="Arial"/>
                <w:sz w:val="20"/>
                <w:szCs w:val="20"/>
              </w:rPr>
              <w:t xml:space="preserve">minimum rank of Superintendent </w:t>
            </w:r>
            <w:r>
              <w:rPr>
                <w:rFonts w:ascii="Arial" w:hAnsi="Arial" w:cs="Arial"/>
                <w:sz w:val="20"/>
                <w:szCs w:val="20"/>
              </w:rPr>
              <w:t>/ Major</w:t>
            </w:r>
            <w:r w:rsidRPr="00DC345A">
              <w:rPr>
                <w:rFonts w:ascii="Arial" w:hAnsi="Arial" w:cs="Arial"/>
                <w:color w:val="000000"/>
                <w:sz w:val="20"/>
                <w:szCs w:val="20"/>
              </w:rPr>
              <w:t xml:space="preserve"> or above</w:t>
            </w:r>
            <w:r w:rsidRPr="006B7E5C">
              <w:rPr>
                <w:rFonts w:ascii="Arial" w:hAnsi="Arial" w:cs="Arial"/>
                <w:sz w:val="20"/>
                <w:szCs w:val="20"/>
                <w:lang w:val="en-GB" w:eastAsia="en-GB"/>
              </w:rPr>
              <w:t xml:space="preserve"> within a Member States primary Civilian Police Service</w:t>
            </w:r>
            <w:r>
              <w:rPr>
                <w:rFonts w:ascii="Arial" w:hAnsi="Arial" w:cs="Arial"/>
                <w:sz w:val="20"/>
                <w:szCs w:val="20"/>
                <w:lang w:val="en-GB" w:eastAsia="en-GB"/>
              </w:rPr>
              <w:t>.</w:t>
            </w:r>
          </w:p>
          <w:p w:rsidR="0057183D" w:rsidRPr="006B7E5C" w:rsidRDefault="0057183D" w:rsidP="0057183D">
            <w:pPr>
              <w:pStyle w:val="yiv0720675254msonormal"/>
              <w:shd w:val="clear" w:color="auto" w:fill="FFFFFF"/>
              <w:spacing w:before="0" w:beforeAutospacing="0" w:after="120" w:afterAutospacing="0"/>
              <w:jc w:val="both"/>
              <w:rPr>
                <w:rFonts w:ascii="Arial" w:hAnsi="Arial" w:cs="Arial"/>
                <w:sz w:val="20"/>
                <w:szCs w:val="20"/>
              </w:rPr>
            </w:pPr>
            <w:r w:rsidRPr="006B7E5C">
              <w:rPr>
                <w:rFonts w:ascii="Arial" w:hAnsi="Arial" w:cs="Arial"/>
                <w:sz w:val="20"/>
                <w:szCs w:val="20"/>
              </w:rPr>
              <w:t>AND</w:t>
            </w:r>
          </w:p>
          <w:p w:rsidR="0057183D" w:rsidRPr="000872A2" w:rsidRDefault="0057183D" w:rsidP="0057183D">
            <w:pPr>
              <w:pStyle w:val="yiv0720675254msonormal"/>
              <w:numPr>
                <w:ilvl w:val="0"/>
                <w:numId w:val="10"/>
              </w:numPr>
              <w:shd w:val="clear" w:color="auto" w:fill="FFFFFF"/>
              <w:spacing w:before="0" w:beforeAutospacing="0" w:after="120" w:afterAutospacing="0"/>
              <w:ind w:hanging="13"/>
              <w:jc w:val="both"/>
              <w:rPr>
                <w:rFonts w:ascii="Arial" w:hAnsi="Arial" w:cs="Arial"/>
                <w:b/>
                <w:sz w:val="20"/>
                <w:szCs w:val="20"/>
                <w:lang w:eastAsia="en-GB"/>
              </w:rPr>
            </w:pPr>
            <w:r w:rsidRPr="00A1254E">
              <w:rPr>
                <w:rFonts w:ascii="Arial" w:hAnsi="Arial" w:cs="Arial"/>
                <w:sz w:val="20"/>
                <w:szCs w:val="20"/>
              </w:rPr>
              <w:t xml:space="preserve"> After having obtained the relevant degree/qualification, at least 1</w:t>
            </w:r>
            <w:r>
              <w:rPr>
                <w:rFonts w:ascii="Arial" w:hAnsi="Arial" w:cs="Arial"/>
                <w:sz w:val="20"/>
                <w:szCs w:val="20"/>
              </w:rPr>
              <w:t>0</w:t>
            </w:r>
            <w:r w:rsidRPr="00702692">
              <w:rPr>
                <w:rFonts w:ascii="Arial" w:hAnsi="Arial" w:cs="Arial"/>
                <w:sz w:val="20"/>
                <w:szCs w:val="20"/>
              </w:rPr>
              <w:t xml:space="preserve"> years of relevant and proven fulltime professional experience</w:t>
            </w:r>
            <w:r w:rsidRPr="000872A2">
              <w:rPr>
                <w:rFonts w:ascii="Arial" w:hAnsi="Arial" w:cs="Arial"/>
                <w:sz w:val="20"/>
                <w:szCs w:val="20"/>
              </w:rPr>
              <w:t xml:space="preserve">. </w:t>
            </w:r>
          </w:p>
          <w:p w:rsidR="0057183D" w:rsidRPr="00E04118" w:rsidRDefault="0057183D" w:rsidP="0057183D">
            <w:pPr>
              <w:pStyle w:val="yiv0720675254msonormal"/>
              <w:shd w:val="clear" w:color="auto" w:fill="FFFFFF"/>
              <w:spacing w:before="0" w:beforeAutospacing="0" w:after="120" w:afterAutospacing="0"/>
              <w:jc w:val="both"/>
              <w:rPr>
                <w:rFonts w:ascii="Arial" w:hAnsi="Arial" w:cs="Arial"/>
                <w:b/>
                <w:sz w:val="20"/>
                <w:szCs w:val="20"/>
              </w:rPr>
            </w:pPr>
            <w:r w:rsidRPr="00E04118">
              <w:rPr>
                <w:rFonts w:ascii="Arial" w:hAnsi="Arial" w:cs="Arial"/>
                <w:b/>
                <w:sz w:val="20"/>
                <w:szCs w:val="20"/>
              </w:rPr>
              <w:t>Advantageous:</w:t>
            </w:r>
          </w:p>
          <w:p w:rsidR="0057183D" w:rsidRPr="000872A2" w:rsidRDefault="0057183D" w:rsidP="0057183D">
            <w:pPr>
              <w:pStyle w:val="yiv0720675254msonormal"/>
              <w:numPr>
                <w:ilvl w:val="0"/>
                <w:numId w:val="14"/>
              </w:numPr>
              <w:shd w:val="clear" w:color="auto" w:fill="FFFFFF"/>
              <w:spacing w:before="0" w:beforeAutospacing="0" w:after="120" w:afterAutospacing="0"/>
              <w:jc w:val="both"/>
              <w:rPr>
                <w:rFonts w:ascii="Arial" w:hAnsi="Arial" w:cs="Arial"/>
                <w:sz w:val="20"/>
                <w:szCs w:val="20"/>
              </w:rPr>
            </w:pPr>
            <w:r w:rsidRPr="006B7E5C">
              <w:rPr>
                <w:rFonts w:ascii="Arial" w:hAnsi="Arial" w:cs="Arial"/>
                <w:sz w:val="20"/>
                <w:szCs w:val="20"/>
              </w:rPr>
              <w:t>Diploma on CEPOL Strategic Planning Course for EU Police Missions, CEPOL Commanders Course on Civilian Crisis Management Aspects or an EU Civilian Crisis Management Course.</w:t>
            </w:r>
          </w:p>
        </w:tc>
      </w:tr>
      <w:tr w:rsidR="0057183D" w:rsidRPr="00A1254E" w:rsidTr="00BE46D9">
        <w:tc>
          <w:tcPr>
            <w:tcW w:w="791" w:type="pct"/>
            <w:tcBorders>
              <w:left w:val="nil"/>
            </w:tcBorders>
            <w:shd w:val="clear" w:color="auto" w:fill="auto"/>
            <w:vAlign w:val="center"/>
          </w:tcPr>
          <w:p w:rsidR="0057183D" w:rsidRPr="00A1254E" w:rsidRDefault="0057183D" w:rsidP="0057183D">
            <w:pPr>
              <w:widowControl w:val="0"/>
              <w:jc w:val="center"/>
              <w:outlineLvl w:val="0"/>
              <w:rPr>
                <w:rFonts w:ascii="Arial" w:hAnsi="Arial" w:cs="Arial"/>
                <w:sz w:val="20"/>
                <w:szCs w:val="20"/>
              </w:rPr>
            </w:pPr>
            <w:r w:rsidRPr="00A1254E">
              <w:rPr>
                <w:rFonts w:ascii="Arial" w:hAnsi="Arial" w:cs="Arial"/>
                <w:sz w:val="20"/>
                <w:szCs w:val="20"/>
              </w:rPr>
              <w:t>Specification of experience</w:t>
            </w:r>
          </w:p>
          <w:p w:rsidR="0057183D" w:rsidRPr="000872A2" w:rsidRDefault="0057183D" w:rsidP="0057183D">
            <w:pPr>
              <w:widowControl w:val="0"/>
              <w:jc w:val="center"/>
              <w:outlineLvl w:val="0"/>
              <w:rPr>
                <w:rFonts w:ascii="Arial" w:hAnsi="Arial" w:cs="Arial"/>
                <w:sz w:val="20"/>
                <w:szCs w:val="20"/>
              </w:rPr>
            </w:pPr>
          </w:p>
        </w:tc>
        <w:tc>
          <w:tcPr>
            <w:tcW w:w="4209" w:type="pct"/>
            <w:tcBorders>
              <w:right w:val="nil"/>
            </w:tcBorders>
            <w:shd w:val="clear" w:color="auto" w:fill="auto"/>
          </w:tcPr>
          <w:p w:rsidR="0057183D" w:rsidRPr="000872A2" w:rsidRDefault="0057183D" w:rsidP="0057183D">
            <w:pPr>
              <w:pStyle w:val="yiv0720675254default"/>
              <w:shd w:val="clear" w:color="auto" w:fill="FFFFFF"/>
              <w:spacing w:before="0" w:beforeAutospacing="0" w:after="0" w:afterAutospacing="0"/>
              <w:jc w:val="both"/>
              <w:rPr>
                <w:rFonts w:ascii="Arial" w:hAnsi="Arial" w:cs="Arial"/>
                <w:b/>
                <w:sz w:val="20"/>
                <w:szCs w:val="20"/>
                <w:lang w:val="en-GB"/>
              </w:rPr>
            </w:pPr>
            <w:r w:rsidRPr="000872A2">
              <w:rPr>
                <w:rFonts w:ascii="Arial" w:hAnsi="Arial" w:cs="Arial"/>
                <w:b/>
                <w:sz w:val="20"/>
                <w:szCs w:val="20"/>
                <w:lang w:val="en-GB"/>
              </w:rPr>
              <w:t>Desirable:</w:t>
            </w:r>
          </w:p>
          <w:p w:rsidR="0057183D" w:rsidRPr="000872A2" w:rsidRDefault="0057183D" w:rsidP="0057183D">
            <w:pPr>
              <w:pStyle w:val="yiv0720675254default"/>
              <w:shd w:val="clear" w:color="auto" w:fill="FFFFFF"/>
              <w:spacing w:before="0" w:beforeAutospacing="0" w:after="0" w:afterAutospacing="0"/>
              <w:jc w:val="both"/>
              <w:rPr>
                <w:rFonts w:ascii="Arial" w:hAnsi="Arial" w:cs="Arial"/>
                <w:b/>
                <w:sz w:val="20"/>
                <w:szCs w:val="20"/>
              </w:rPr>
            </w:pPr>
            <w:r w:rsidRPr="000872A2">
              <w:rPr>
                <w:rFonts w:ascii="Arial" w:hAnsi="Arial" w:cs="Arial"/>
                <w:bCs/>
                <w:sz w:val="20"/>
                <w:szCs w:val="20"/>
              </w:rPr>
              <w:t xml:space="preserve">The above mentioned university degree or </w:t>
            </w:r>
            <w:r w:rsidRPr="000872A2">
              <w:rPr>
                <w:rFonts w:ascii="Arial" w:hAnsi="Arial" w:cs="Arial"/>
                <w:sz w:val="20"/>
                <w:szCs w:val="20"/>
              </w:rPr>
              <w:t xml:space="preserve">equivalent police education </w:t>
            </w:r>
            <w:r>
              <w:rPr>
                <w:rFonts w:ascii="Arial" w:hAnsi="Arial" w:cs="Arial"/>
                <w:sz w:val="20"/>
                <w:szCs w:val="20"/>
              </w:rPr>
              <w:t xml:space="preserve">is preferred to </w:t>
            </w:r>
            <w:r w:rsidRPr="000872A2">
              <w:rPr>
                <w:rFonts w:ascii="Arial" w:hAnsi="Arial" w:cs="Arial"/>
                <w:bCs/>
                <w:sz w:val="20"/>
                <w:szCs w:val="20"/>
              </w:rPr>
              <w:t xml:space="preserve"> be in at least one of the following fields of expertise: </w:t>
            </w:r>
            <w:r w:rsidRPr="000872A2">
              <w:rPr>
                <w:rFonts w:ascii="Arial" w:hAnsi="Arial" w:cs="Arial"/>
                <w:color w:val="000000"/>
                <w:sz w:val="20"/>
                <w:szCs w:val="20"/>
                <w:lang w:val="en-GB" w:eastAsia="en-GB"/>
              </w:rPr>
              <w:t>Management, Financial Sciences and Administration, Law E</w:t>
            </w:r>
            <w:r>
              <w:rPr>
                <w:rFonts w:ascii="Arial" w:hAnsi="Arial" w:cs="Arial"/>
                <w:color w:val="000000"/>
                <w:sz w:val="20"/>
                <w:szCs w:val="20"/>
                <w:lang w:val="en-GB" w:eastAsia="en-GB"/>
              </w:rPr>
              <w:t xml:space="preserve">nforcement </w:t>
            </w:r>
            <w:r>
              <w:rPr>
                <w:rFonts w:ascii="Arial" w:hAnsi="Arial" w:cs="Arial"/>
                <w:color w:val="222222"/>
                <w:sz w:val="20"/>
                <w:szCs w:val="20"/>
                <w:lang w:val="en"/>
              </w:rPr>
              <w:t>or other area of specialis</w:t>
            </w:r>
            <w:r w:rsidRPr="000872A2">
              <w:rPr>
                <w:rFonts w:ascii="Arial" w:hAnsi="Arial" w:cs="Arial"/>
                <w:color w:val="222222"/>
                <w:sz w:val="20"/>
                <w:szCs w:val="20"/>
                <w:lang w:val="en"/>
              </w:rPr>
              <w:t>ation recognized in their respective areas of assistance.</w:t>
            </w:r>
          </w:p>
          <w:p w:rsidR="0057183D" w:rsidRPr="000872A2" w:rsidRDefault="0057183D" w:rsidP="0057183D">
            <w:pPr>
              <w:pStyle w:val="yiv0720675254default"/>
              <w:shd w:val="clear" w:color="auto" w:fill="FFFFFF"/>
              <w:spacing w:before="0" w:beforeAutospacing="0" w:after="0" w:afterAutospacing="0"/>
              <w:jc w:val="both"/>
              <w:rPr>
                <w:rFonts w:ascii="Arial" w:hAnsi="Arial" w:cs="Arial"/>
                <w:color w:val="000000"/>
                <w:sz w:val="20"/>
                <w:szCs w:val="20"/>
                <w:lang w:val="en-GB" w:eastAsia="en-GB"/>
              </w:rPr>
            </w:pPr>
            <w:r w:rsidRPr="000872A2">
              <w:rPr>
                <w:rFonts w:ascii="Arial" w:hAnsi="Arial" w:cs="Arial"/>
                <w:b/>
                <w:sz w:val="20"/>
                <w:szCs w:val="20"/>
              </w:rPr>
              <w:t>General professional experience:</w:t>
            </w:r>
            <w:r w:rsidRPr="000872A2">
              <w:rPr>
                <w:rFonts w:ascii="Arial" w:hAnsi="Arial" w:cs="Arial"/>
                <w:sz w:val="20"/>
                <w:szCs w:val="20"/>
              </w:rPr>
              <w:t xml:space="preserve">  Experience in home country working as a senior police officer or senior civil servant</w:t>
            </w:r>
            <w:r w:rsidRPr="000872A2">
              <w:rPr>
                <w:rFonts w:ascii="Arial" w:hAnsi="Arial" w:cs="Arial"/>
                <w:color w:val="FF0000"/>
                <w:sz w:val="20"/>
                <w:szCs w:val="20"/>
              </w:rPr>
              <w:t xml:space="preserve"> </w:t>
            </w:r>
            <w:r w:rsidRPr="000872A2">
              <w:rPr>
                <w:rFonts w:ascii="Arial" w:hAnsi="Arial" w:cs="Arial"/>
                <w:sz w:val="20"/>
                <w:szCs w:val="20"/>
              </w:rPr>
              <w:t>having worked on developing strategies in a Member State and/or in a developmental, transitional or post-conflict situation</w:t>
            </w:r>
            <w:r>
              <w:rPr>
                <w:rFonts w:ascii="Arial" w:hAnsi="Arial" w:cs="Arial"/>
                <w:sz w:val="20"/>
                <w:szCs w:val="20"/>
              </w:rPr>
              <w:t xml:space="preserve"> is an advantage.</w:t>
            </w:r>
            <w:r w:rsidRPr="000872A2">
              <w:rPr>
                <w:rFonts w:ascii="Arial" w:hAnsi="Arial" w:cs="Arial"/>
                <w:sz w:val="20"/>
                <w:szCs w:val="20"/>
              </w:rPr>
              <w:t xml:space="preserve"> </w:t>
            </w:r>
          </w:p>
          <w:p w:rsidR="0057183D" w:rsidRDefault="0057183D" w:rsidP="0057183D">
            <w:pPr>
              <w:pStyle w:val="yiv0720675254default"/>
              <w:shd w:val="clear" w:color="auto" w:fill="FFFFFF"/>
              <w:spacing w:before="0" w:beforeAutospacing="0" w:after="0" w:afterAutospacing="0"/>
              <w:jc w:val="both"/>
              <w:rPr>
                <w:rFonts w:ascii="Arial" w:hAnsi="Arial" w:cs="Arial"/>
                <w:b/>
                <w:sz w:val="20"/>
                <w:szCs w:val="20"/>
                <w:lang w:val="en-GB" w:eastAsia="en-GB"/>
              </w:rPr>
            </w:pPr>
          </w:p>
          <w:p w:rsidR="0057183D" w:rsidRDefault="0057183D" w:rsidP="0057183D">
            <w:pPr>
              <w:pStyle w:val="yiv0720675254default"/>
              <w:shd w:val="clear" w:color="auto" w:fill="FFFFFF"/>
              <w:spacing w:before="0" w:beforeAutospacing="0" w:after="0" w:afterAutospacing="0"/>
              <w:jc w:val="both"/>
              <w:rPr>
                <w:rFonts w:ascii="Arial" w:hAnsi="Arial" w:cs="Arial"/>
                <w:b/>
                <w:sz w:val="20"/>
                <w:szCs w:val="20"/>
                <w:lang w:val="en-GB" w:eastAsia="en-GB"/>
              </w:rPr>
            </w:pPr>
            <w:r>
              <w:rPr>
                <w:rFonts w:ascii="Arial" w:hAnsi="Arial" w:cs="Arial"/>
                <w:b/>
                <w:sz w:val="20"/>
                <w:szCs w:val="20"/>
                <w:lang w:val="en-GB" w:eastAsia="en-GB"/>
              </w:rPr>
              <w:t>The followings are also considered as a distinct advantage:</w:t>
            </w:r>
          </w:p>
          <w:p w:rsidR="0057183D" w:rsidRPr="000872A2" w:rsidRDefault="0057183D" w:rsidP="0057183D">
            <w:pPr>
              <w:pStyle w:val="yiv0720675254default"/>
              <w:numPr>
                <w:ilvl w:val="0"/>
                <w:numId w:val="9"/>
              </w:numPr>
              <w:shd w:val="clear" w:color="auto" w:fill="FFFFFF"/>
              <w:spacing w:before="0" w:beforeAutospacing="0" w:after="0" w:afterAutospacing="0"/>
              <w:jc w:val="both"/>
              <w:rPr>
                <w:rFonts w:ascii="Arial" w:hAnsi="Arial" w:cs="Arial"/>
                <w:sz w:val="20"/>
                <w:szCs w:val="20"/>
                <w:lang w:val="en-GB" w:eastAsia="en-GB"/>
              </w:rPr>
            </w:pPr>
            <w:r w:rsidRPr="000872A2">
              <w:rPr>
                <w:rFonts w:ascii="Arial" w:hAnsi="Arial" w:cs="Arial"/>
                <w:sz w:val="20"/>
                <w:szCs w:val="20"/>
                <w:lang w:val="en-GB" w:eastAsia="en-GB"/>
              </w:rPr>
              <w:t>Proven experience of Police Training and Development, both with regards to training but also administrative and financial policy development.</w:t>
            </w:r>
          </w:p>
          <w:p w:rsidR="0057183D" w:rsidRPr="000872A2" w:rsidRDefault="0057183D" w:rsidP="0057183D">
            <w:pPr>
              <w:pStyle w:val="yiv0720675254default"/>
              <w:numPr>
                <w:ilvl w:val="0"/>
                <w:numId w:val="9"/>
              </w:numPr>
              <w:shd w:val="clear" w:color="auto" w:fill="FFFFFF"/>
              <w:spacing w:before="0" w:beforeAutospacing="0" w:after="0" w:afterAutospacing="0"/>
              <w:jc w:val="both"/>
              <w:rPr>
                <w:rFonts w:ascii="Arial" w:hAnsi="Arial" w:cs="Arial"/>
                <w:b/>
                <w:sz w:val="20"/>
                <w:szCs w:val="20"/>
                <w:lang w:val="en-GB" w:eastAsia="en-GB"/>
              </w:rPr>
            </w:pPr>
            <w:r w:rsidRPr="000872A2">
              <w:rPr>
                <w:rFonts w:ascii="Arial" w:hAnsi="Arial" w:cs="Arial"/>
                <w:sz w:val="20"/>
                <w:szCs w:val="20"/>
                <w:lang w:val="en-GB" w:eastAsia="en-GB"/>
              </w:rPr>
              <w:t>Excellent interpersonal skills and ability to work in multinational teams;</w:t>
            </w:r>
          </w:p>
          <w:p w:rsidR="0057183D" w:rsidRPr="000872A2" w:rsidRDefault="0057183D" w:rsidP="0057183D">
            <w:pPr>
              <w:pStyle w:val="yiv0720675254default"/>
              <w:numPr>
                <w:ilvl w:val="0"/>
                <w:numId w:val="9"/>
              </w:numPr>
              <w:shd w:val="clear" w:color="auto" w:fill="FFFFFF"/>
              <w:spacing w:before="0" w:beforeAutospacing="0" w:after="0" w:afterAutospacing="0"/>
              <w:jc w:val="both"/>
              <w:rPr>
                <w:rFonts w:ascii="Arial" w:hAnsi="Arial" w:cs="Arial"/>
                <w:b/>
                <w:sz w:val="20"/>
                <w:szCs w:val="20"/>
                <w:lang w:val="en-GB"/>
              </w:rPr>
            </w:pPr>
            <w:r w:rsidRPr="000872A2">
              <w:rPr>
                <w:rFonts w:ascii="Arial" w:hAnsi="Arial" w:cs="Arial"/>
                <w:sz w:val="20"/>
                <w:szCs w:val="20"/>
                <w:lang w:val="en-GB" w:eastAsia="en-GB"/>
              </w:rPr>
              <w:t>Full working knowledge of English and excellent drafting skills (the ability to draft and edit reports).</w:t>
            </w:r>
          </w:p>
          <w:p w:rsidR="0057183D" w:rsidRPr="000872A2" w:rsidRDefault="0057183D" w:rsidP="0057183D">
            <w:pPr>
              <w:pStyle w:val="yiv0720675254default"/>
              <w:numPr>
                <w:ilvl w:val="0"/>
                <w:numId w:val="9"/>
              </w:numPr>
              <w:shd w:val="clear" w:color="auto" w:fill="FFFFFF"/>
              <w:spacing w:before="0" w:beforeAutospacing="0" w:after="0" w:afterAutospacing="0"/>
              <w:jc w:val="both"/>
              <w:rPr>
                <w:rFonts w:ascii="Arial" w:hAnsi="Arial" w:cs="Arial"/>
                <w:b/>
                <w:sz w:val="20"/>
                <w:szCs w:val="20"/>
                <w:lang w:val="en-GB"/>
              </w:rPr>
            </w:pPr>
            <w:r w:rsidRPr="000872A2">
              <w:rPr>
                <w:rFonts w:ascii="Arial" w:hAnsi="Arial" w:cs="Arial"/>
                <w:color w:val="000000"/>
                <w:sz w:val="20"/>
                <w:szCs w:val="20"/>
                <w:lang w:val="en-GB" w:eastAsia="en-GB"/>
              </w:rPr>
              <w:t xml:space="preserve">Ability to provide with a regular assessment of capacities, ability to identify gaps and assess progress in the relevant domains </w:t>
            </w:r>
            <w:r w:rsidRPr="000872A2">
              <w:rPr>
                <w:rFonts w:ascii="Arial" w:hAnsi="Arial" w:cs="Arial"/>
                <w:color w:val="222222"/>
                <w:sz w:val="20"/>
                <w:szCs w:val="20"/>
                <w:lang w:val="en"/>
              </w:rPr>
              <w:t xml:space="preserve"> of activities related to their area of specialization</w:t>
            </w:r>
            <w:r w:rsidRPr="000872A2">
              <w:rPr>
                <w:rFonts w:ascii="Arial" w:hAnsi="Arial" w:cs="Arial"/>
                <w:color w:val="000000"/>
                <w:sz w:val="20"/>
                <w:szCs w:val="20"/>
                <w:lang w:val="en-GB" w:eastAsia="en-GB"/>
              </w:rPr>
              <w:t xml:space="preserve"> (Ministry of Interior)</w:t>
            </w:r>
          </w:p>
          <w:p w:rsidR="0057183D" w:rsidRPr="0036692D" w:rsidRDefault="0057183D" w:rsidP="0057183D">
            <w:pPr>
              <w:pStyle w:val="yiv0720675254default"/>
              <w:numPr>
                <w:ilvl w:val="0"/>
                <w:numId w:val="9"/>
              </w:numPr>
              <w:shd w:val="clear" w:color="auto" w:fill="FFFFFF"/>
              <w:spacing w:before="0" w:beforeAutospacing="0" w:after="0" w:afterAutospacing="0"/>
              <w:jc w:val="both"/>
              <w:rPr>
                <w:rFonts w:ascii="Arial" w:hAnsi="Arial" w:cs="Arial"/>
                <w:b/>
                <w:sz w:val="20"/>
                <w:szCs w:val="20"/>
                <w:lang w:val="en-GB" w:eastAsia="en-GB"/>
              </w:rPr>
            </w:pPr>
            <w:r w:rsidRPr="000872A2">
              <w:rPr>
                <w:rFonts w:ascii="Arial" w:hAnsi="Arial" w:cs="Arial"/>
                <w:color w:val="000000"/>
                <w:sz w:val="20"/>
                <w:szCs w:val="20"/>
                <w:lang w:val="en-GB" w:eastAsia="en-GB"/>
              </w:rPr>
              <w:t>Strong knowledge of professional standards in Ministry of Interior/Home Office Departments</w:t>
            </w:r>
            <w:r>
              <w:rPr>
                <w:rFonts w:ascii="Arial" w:hAnsi="Arial" w:cs="Arial"/>
                <w:color w:val="000000"/>
                <w:sz w:val="20"/>
                <w:szCs w:val="20"/>
                <w:lang w:val="en-GB" w:eastAsia="en-GB"/>
              </w:rPr>
              <w:t>, k</w:t>
            </w:r>
            <w:r w:rsidRPr="000872A2">
              <w:rPr>
                <w:rFonts w:ascii="Arial" w:hAnsi="Arial" w:cs="Arial"/>
                <w:color w:val="000000"/>
                <w:sz w:val="20"/>
                <w:szCs w:val="20"/>
                <w:lang w:val="en-GB" w:eastAsia="en-GB"/>
              </w:rPr>
              <w:t>nowledge and understanding of the relationship between standards</w:t>
            </w:r>
            <w:r>
              <w:rPr>
                <w:rFonts w:ascii="Arial" w:hAnsi="Arial" w:cs="Arial"/>
                <w:color w:val="000000"/>
                <w:sz w:val="20"/>
                <w:szCs w:val="20"/>
                <w:lang w:val="en-GB" w:eastAsia="en-GB"/>
              </w:rPr>
              <w:t>,</w:t>
            </w:r>
          </w:p>
          <w:p w:rsidR="0057183D" w:rsidRPr="000872A2" w:rsidRDefault="0057183D" w:rsidP="0057183D">
            <w:pPr>
              <w:pStyle w:val="yiv0720675254default"/>
              <w:numPr>
                <w:ilvl w:val="0"/>
                <w:numId w:val="16"/>
              </w:numPr>
              <w:shd w:val="clear" w:color="auto" w:fill="FFFFFF"/>
              <w:spacing w:before="0" w:beforeAutospacing="0" w:after="0" w:afterAutospacing="0"/>
              <w:jc w:val="both"/>
              <w:rPr>
                <w:rFonts w:ascii="Arial" w:hAnsi="Arial" w:cs="Arial"/>
                <w:b/>
                <w:sz w:val="20"/>
                <w:szCs w:val="20"/>
                <w:lang w:val="en-GB" w:eastAsia="en-GB"/>
              </w:rPr>
            </w:pPr>
            <w:r w:rsidRPr="000872A2">
              <w:rPr>
                <w:rFonts w:ascii="Arial" w:hAnsi="Arial" w:cs="Arial"/>
                <w:sz w:val="20"/>
                <w:szCs w:val="20"/>
              </w:rPr>
              <w:t>International experience, particularly in crisis areas or post-conflict setting, with multi-national and/or international organizations is an advantage</w:t>
            </w:r>
          </w:p>
          <w:p w:rsidR="0057183D" w:rsidRPr="000872A2" w:rsidRDefault="0057183D" w:rsidP="0057183D">
            <w:pPr>
              <w:pStyle w:val="yiv0720675254default"/>
              <w:numPr>
                <w:ilvl w:val="0"/>
                <w:numId w:val="16"/>
              </w:numPr>
              <w:shd w:val="clear" w:color="auto" w:fill="FFFFFF"/>
              <w:spacing w:before="0" w:beforeAutospacing="0" w:after="0" w:afterAutospacing="0"/>
              <w:jc w:val="both"/>
              <w:rPr>
                <w:rFonts w:ascii="Arial" w:hAnsi="Arial" w:cs="Arial"/>
                <w:b/>
                <w:sz w:val="20"/>
                <w:szCs w:val="20"/>
                <w:lang w:val="en-GB" w:eastAsia="en-GB"/>
              </w:rPr>
            </w:pPr>
            <w:r w:rsidRPr="000872A2">
              <w:rPr>
                <w:rFonts w:ascii="Arial" w:hAnsi="Arial" w:cs="Arial"/>
                <w:color w:val="000000"/>
                <w:sz w:val="20"/>
                <w:szCs w:val="20"/>
                <w:lang w:val="en-GB" w:eastAsia="en-GB"/>
              </w:rPr>
              <w:t>Experience in advising and mentoring;</w:t>
            </w:r>
          </w:p>
          <w:p w:rsidR="0057183D" w:rsidRPr="000872A2" w:rsidRDefault="0057183D" w:rsidP="0057183D">
            <w:pPr>
              <w:pStyle w:val="yiv0720675254default"/>
              <w:numPr>
                <w:ilvl w:val="0"/>
                <w:numId w:val="9"/>
              </w:numPr>
              <w:shd w:val="clear" w:color="auto" w:fill="FFFFFF"/>
              <w:spacing w:before="0" w:beforeAutospacing="0" w:after="0" w:afterAutospacing="0"/>
              <w:jc w:val="both"/>
              <w:rPr>
                <w:rFonts w:ascii="Arial" w:hAnsi="Arial" w:cs="Arial"/>
                <w:b/>
                <w:sz w:val="20"/>
                <w:szCs w:val="20"/>
                <w:lang w:val="en-GB" w:eastAsia="en-GB"/>
              </w:rPr>
            </w:pPr>
            <w:r w:rsidRPr="000872A2">
              <w:rPr>
                <w:rFonts w:ascii="Arial" w:hAnsi="Arial" w:cs="Arial"/>
                <w:color w:val="000000"/>
                <w:sz w:val="20"/>
                <w:szCs w:val="20"/>
                <w:lang w:val="en-GB" w:eastAsia="en-GB"/>
              </w:rPr>
              <w:t>Experience in Police Administration;</w:t>
            </w:r>
          </w:p>
          <w:p w:rsidR="0057183D" w:rsidRPr="000872A2" w:rsidRDefault="0057183D" w:rsidP="0057183D">
            <w:pPr>
              <w:pStyle w:val="yiv0720675254default"/>
              <w:numPr>
                <w:ilvl w:val="0"/>
                <w:numId w:val="9"/>
              </w:numPr>
              <w:shd w:val="clear" w:color="auto" w:fill="FFFFFF"/>
              <w:spacing w:before="0" w:beforeAutospacing="0" w:after="0" w:afterAutospacing="0"/>
              <w:jc w:val="both"/>
              <w:rPr>
                <w:rFonts w:ascii="Arial" w:hAnsi="Arial" w:cs="Arial"/>
                <w:b/>
                <w:strike/>
                <w:sz w:val="20"/>
                <w:szCs w:val="20"/>
                <w:u w:val="single"/>
                <w:lang w:val="en-GB" w:eastAsia="en-GB"/>
              </w:rPr>
            </w:pPr>
            <w:r w:rsidRPr="008D5931">
              <w:rPr>
                <w:rFonts w:ascii="Arial" w:hAnsi="Arial" w:cs="Arial"/>
                <w:sz w:val="20"/>
                <w:szCs w:val="20"/>
                <w:lang w:val="en-GB" w:eastAsia="en-GB"/>
              </w:rPr>
              <w:t>Good knowledge and experience of Gender, Human Rights, Anti-Corruption and Police Accountability standards;</w:t>
            </w:r>
          </w:p>
          <w:p w:rsidR="0057183D" w:rsidRPr="000872A2" w:rsidRDefault="0057183D" w:rsidP="0057183D">
            <w:pPr>
              <w:pStyle w:val="yiv0720675254default"/>
              <w:numPr>
                <w:ilvl w:val="0"/>
                <w:numId w:val="9"/>
              </w:numPr>
              <w:shd w:val="clear" w:color="auto" w:fill="FFFFFF"/>
              <w:spacing w:before="0" w:beforeAutospacing="0" w:after="0" w:afterAutospacing="0"/>
              <w:jc w:val="both"/>
              <w:rPr>
                <w:rFonts w:ascii="Arial" w:hAnsi="Arial" w:cs="Arial"/>
                <w:sz w:val="20"/>
                <w:szCs w:val="20"/>
                <w:lang w:val="en-GB" w:eastAsia="en-GB"/>
              </w:rPr>
            </w:pPr>
            <w:r w:rsidRPr="000872A2">
              <w:rPr>
                <w:rFonts w:ascii="Arial" w:hAnsi="Arial" w:cs="Arial"/>
                <w:sz w:val="20"/>
                <w:szCs w:val="20"/>
                <w:lang w:val="en-GB" w:eastAsia="en-GB"/>
              </w:rPr>
              <w:t xml:space="preserve">Local experience or good knowledge of Afghanistan: strong familiarity with the political, historical and cultural context of Afghanistan, </w:t>
            </w:r>
            <w:r w:rsidRPr="000872A2">
              <w:rPr>
                <w:rFonts w:ascii="Arial" w:hAnsi="Arial" w:cs="Arial"/>
                <w:color w:val="FF0000"/>
                <w:sz w:val="20"/>
                <w:szCs w:val="20"/>
                <w:lang w:val="en-GB" w:eastAsia="en-GB"/>
              </w:rPr>
              <w:t xml:space="preserve"> </w:t>
            </w:r>
            <w:r w:rsidRPr="000872A2">
              <w:rPr>
                <w:rFonts w:ascii="Arial" w:hAnsi="Arial" w:cs="Arial"/>
                <w:sz w:val="20"/>
                <w:szCs w:val="20"/>
                <w:lang w:val="en-GB" w:eastAsia="en-GB"/>
              </w:rPr>
              <w:t xml:space="preserve">subject matter expertise in domestic and regional Afghan political dynamics; government of Afghanistan Governance structures at national and sub-national level. </w:t>
            </w:r>
          </w:p>
          <w:p w:rsidR="0057183D" w:rsidRPr="000872A2" w:rsidRDefault="0057183D" w:rsidP="0057183D">
            <w:pPr>
              <w:pStyle w:val="yiv0720675254default"/>
              <w:numPr>
                <w:ilvl w:val="0"/>
                <w:numId w:val="9"/>
              </w:numPr>
              <w:shd w:val="clear" w:color="auto" w:fill="FFFFFF"/>
              <w:spacing w:before="0" w:beforeAutospacing="0" w:after="0" w:afterAutospacing="0"/>
              <w:jc w:val="both"/>
              <w:rPr>
                <w:rFonts w:ascii="Arial" w:hAnsi="Arial" w:cs="Arial"/>
                <w:sz w:val="20"/>
                <w:szCs w:val="20"/>
                <w:lang w:val="en-GB" w:eastAsia="en-GB"/>
              </w:rPr>
            </w:pPr>
            <w:r w:rsidRPr="000872A2">
              <w:rPr>
                <w:rFonts w:ascii="Arial" w:hAnsi="Arial" w:cs="Arial"/>
                <w:color w:val="000000"/>
                <w:sz w:val="20"/>
                <w:szCs w:val="20"/>
                <w:lang w:val="en-GB" w:eastAsia="en-GB"/>
              </w:rPr>
              <w:t>Knowledge of the EU Institutions, related to the Common Security and Defence Policy and the EU Development Cooperation instrument;</w:t>
            </w:r>
          </w:p>
          <w:p w:rsidR="0057183D" w:rsidRPr="000872A2" w:rsidRDefault="0057183D" w:rsidP="0057183D">
            <w:pPr>
              <w:pStyle w:val="yiv0720675254default"/>
              <w:numPr>
                <w:ilvl w:val="0"/>
                <w:numId w:val="9"/>
              </w:numPr>
              <w:shd w:val="clear" w:color="auto" w:fill="FFFFFF"/>
              <w:spacing w:before="0" w:beforeAutospacing="0" w:after="0" w:afterAutospacing="0"/>
              <w:jc w:val="both"/>
              <w:rPr>
                <w:rFonts w:ascii="Arial" w:hAnsi="Arial" w:cs="Arial"/>
                <w:sz w:val="20"/>
                <w:szCs w:val="20"/>
                <w:lang w:val="en-GB" w:eastAsia="en-GB"/>
              </w:rPr>
            </w:pPr>
            <w:r w:rsidRPr="000872A2">
              <w:rPr>
                <w:rFonts w:ascii="Arial" w:hAnsi="Arial" w:cs="Arial"/>
                <w:color w:val="000000"/>
                <w:sz w:val="20"/>
                <w:szCs w:val="20"/>
                <w:lang w:val="en-GB" w:eastAsia="en-GB"/>
              </w:rPr>
              <w:t xml:space="preserve">Highly resilient under physical and mental pressure; </w:t>
            </w:r>
          </w:p>
          <w:p w:rsidR="0057183D" w:rsidRPr="000872A2" w:rsidRDefault="0057183D" w:rsidP="0057183D">
            <w:pPr>
              <w:pStyle w:val="yiv0720675254default"/>
              <w:numPr>
                <w:ilvl w:val="0"/>
                <w:numId w:val="9"/>
              </w:numPr>
              <w:shd w:val="clear" w:color="auto" w:fill="FFFFFF"/>
              <w:spacing w:before="0" w:beforeAutospacing="0" w:after="0" w:afterAutospacing="0"/>
              <w:jc w:val="both"/>
              <w:rPr>
                <w:rFonts w:ascii="Arial" w:hAnsi="Arial" w:cs="Arial"/>
                <w:sz w:val="20"/>
                <w:szCs w:val="20"/>
                <w:lang w:val="en-GB" w:eastAsia="en-GB"/>
              </w:rPr>
            </w:pPr>
            <w:r w:rsidRPr="000872A2">
              <w:rPr>
                <w:rFonts w:ascii="Arial" w:hAnsi="Arial" w:cs="Arial"/>
                <w:sz w:val="20"/>
                <w:szCs w:val="20"/>
                <w:lang w:val="en-GB" w:eastAsia="en-GB"/>
              </w:rPr>
              <w:t xml:space="preserve">Strong experience (more than </w:t>
            </w:r>
            <w:r>
              <w:rPr>
                <w:rFonts w:ascii="Arial" w:hAnsi="Arial" w:cs="Arial"/>
                <w:sz w:val="20"/>
                <w:szCs w:val="20"/>
                <w:lang w:val="en-GB" w:eastAsia="en-GB"/>
              </w:rPr>
              <w:t>10</w:t>
            </w:r>
            <w:r w:rsidRPr="000872A2">
              <w:rPr>
                <w:rFonts w:ascii="Arial" w:hAnsi="Arial" w:cs="Arial"/>
                <w:sz w:val="20"/>
                <w:szCs w:val="20"/>
                <w:lang w:val="en-GB" w:eastAsia="en-GB"/>
              </w:rPr>
              <w:t xml:space="preserve"> years of relevant proven full-time experience) in the Reform of Security Sector, preferably in post-conflict context, with a strong preference for candidates having worked in similar positions with documented successful results. </w:t>
            </w:r>
          </w:p>
          <w:p w:rsidR="0057183D" w:rsidRPr="000872A2" w:rsidRDefault="0057183D" w:rsidP="0057183D">
            <w:pPr>
              <w:pStyle w:val="default"/>
              <w:numPr>
                <w:ilvl w:val="0"/>
                <w:numId w:val="9"/>
              </w:numPr>
              <w:rPr>
                <w:b/>
                <w:sz w:val="20"/>
                <w:szCs w:val="20"/>
              </w:rPr>
            </w:pPr>
            <w:r w:rsidRPr="000872A2">
              <w:rPr>
                <w:sz w:val="20"/>
                <w:szCs w:val="20"/>
              </w:rPr>
              <w:t>Knowledge of Dari or Pashto is an asset.</w:t>
            </w:r>
          </w:p>
        </w:tc>
      </w:tr>
    </w:tbl>
    <w:p w:rsidR="00DC36AA" w:rsidRDefault="00DC36AA" w:rsidP="003E2C18"/>
    <w:tbl>
      <w:tblPr>
        <w:tblpPr w:leftFromText="141" w:rightFromText="141" w:vertAnchor="text" w:horzAnchor="page" w:tblpX="1242" w:tblpY="1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6"/>
        <w:gridCol w:w="7962"/>
      </w:tblGrid>
      <w:tr w:rsidR="008D443D" w:rsidRPr="007E5A10" w:rsidTr="008D443D">
        <w:tc>
          <w:tcPr>
            <w:tcW w:w="791" w:type="pct"/>
            <w:tcBorders>
              <w:left w:val="nil"/>
              <w:bottom w:val="single" w:sz="4" w:space="0" w:color="auto"/>
            </w:tcBorders>
            <w:shd w:val="clear" w:color="auto" w:fill="E6E6E6"/>
            <w:vAlign w:val="center"/>
          </w:tcPr>
          <w:p w:rsidR="008D443D" w:rsidRPr="0086523D" w:rsidRDefault="008D443D" w:rsidP="008D443D">
            <w:pPr>
              <w:widowControl w:val="0"/>
              <w:jc w:val="center"/>
              <w:outlineLvl w:val="0"/>
              <w:rPr>
                <w:rFonts w:ascii="Arial" w:hAnsi="Arial" w:cs="Arial"/>
                <w:sz w:val="20"/>
                <w:szCs w:val="20"/>
              </w:rPr>
            </w:pPr>
            <w:r w:rsidRPr="0086523D">
              <w:rPr>
                <w:rFonts w:ascii="Arial" w:hAnsi="Arial" w:cs="Arial"/>
                <w:sz w:val="20"/>
                <w:szCs w:val="20"/>
              </w:rPr>
              <w:t>Job Title</w:t>
            </w:r>
            <w:r>
              <w:rPr>
                <w:rFonts w:ascii="Arial" w:hAnsi="Arial" w:cs="Arial"/>
                <w:sz w:val="20"/>
                <w:szCs w:val="20"/>
              </w:rPr>
              <w:t xml:space="preserve"> / Code </w:t>
            </w:r>
          </w:p>
        </w:tc>
        <w:tc>
          <w:tcPr>
            <w:tcW w:w="4209" w:type="pct"/>
            <w:tcBorders>
              <w:bottom w:val="single" w:sz="4" w:space="0" w:color="auto"/>
              <w:right w:val="nil"/>
            </w:tcBorders>
            <w:shd w:val="clear" w:color="auto" w:fill="E6E6E6"/>
          </w:tcPr>
          <w:p w:rsidR="008D443D" w:rsidRPr="0086523D" w:rsidRDefault="008D443D" w:rsidP="008D443D">
            <w:pPr>
              <w:widowControl w:val="0"/>
              <w:outlineLvl w:val="0"/>
              <w:rPr>
                <w:rFonts w:ascii="Arial" w:hAnsi="Arial" w:cs="Arial"/>
                <w:b/>
                <w:sz w:val="20"/>
                <w:szCs w:val="20"/>
              </w:rPr>
            </w:pPr>
            <w:r w:rsidRPr="0086523D">
              <w:rPr>
                <w:rFonts w:ascii="Arial" w:hAnsi="Arial" w:cs="Arial"/>
                <w:b/>
                <w:sz w:val="20"/>
                <w:szCs w:val="20"/>
              </w:rPr>
              <w:t>Advisor to the Afghan Ministry of Interior (Deputy Minister Security)</w:t>
            </w:r>
            <w:r>
              <w:rPr>
                <w:rFonts w:ascii="Arial" w:hAnsi="Arial" w:cs="Arial"/>
                <w:b/>
                <w:sz w:val="20"/>
                <w:szCs w:val="20"/>
              </w:rPr>
              <w:t xml:space="preserve"> </w:t>
            </w:r>
            <w:r w:rsidRPr="0086523D">
              <w:rPr>
                <w:rFonts w:ascii="Arial" w:hAnsi="Arial" w:cs="Arial"/>
                <w:b/>
                <w:sz w:val="20"/>
                <w:szCs w:val="20"/>
              </w:rPr>
              <w:t xml:space="preserve">– </w:t>
            </w:r>
            <w:r>
              <w:rPr>
                <w:rFonts w:ascii="Arial" w:hAnsi="Arial" w:cs="Arial"/>
                <w:b/>
                <w:sz w:val="20"/>
                <w:szCs w:val="20"/>
              </w:rPr>
              <w:t xml:space="preserve">Operational Aspects </w:t>
            </w:r>
            <w:r w:rsidRPr="0086523D">
              <w:rPr>
                <w:rFonts w:ascii="Arial" w:hAnsi="Arial" w:cs="Arial"/>
                <w:b/>
                <w:sz w:val="20"/>
                <w:szCs w:val="20"/>
              </w:rPr>
              <w:t>(</w:t>
            </w:r>
            <w:r>
              <w:rPr>
                <w:rFonts w:ascii="Arial" w:hAnsi="Arial" w:cs="Arial"/>
                <w:b/>
                <w:sz w:val="20"/>
                <w:szCs w:val="20"/>
              </w:rPr>
              <w:t>1</w:t>
            </w:r>
            <w:r w:rsidRPr="0086523D">
              <w:rPr>
                <w:rFonts w:ascii="Arial" w:hAnsi="Arial" w:cs="Arial"/>
                <w:b/>
                <w:sz w:val="20"/>
                <w:szCs w:val="20"/>
              </w:rPr>
              <w:t xml:space="preserve"> post</w:t>
            </w:r>
            <w:r>
              <w:rPr>
                <w:rFonts w:ascii="Arial" w:hAnsi="Arial" w:cs="Arial"/>
                <w:b/>
                <w:sz w:val="20"/>
                <w:szCs w:val="20"/>
              </w:rPr>
              <w:t>)</w:t>
            </w:r>
            <w:r w:rsidRPr="0086523D">
              <w:rPr>
                <w:rFonts w:ascii="Arial" w:hAnsi="Arial" w:cs="Arial"/>
                <w:b/>
                <w:sz w:val="20"/>
                <w:szCs w:val="20"/>
              </w:rPr>
              <w:t xml:space="preserve"> – </w:t>
            </w:r>
            <w:r>
              <w:rPr>
                <w:rFonts w:ascii="Arial" w:hAnsi="Arial" w:cs="Arial"/>
                <w:b/>
                <w:sz w:val="20"/>
                <w:szCs w:val="20"/>
              </w:rPr>
              <w:t>EUSR-S-SEC-12</w:t>
            </w:r>
          </w:p>
        </w:tc>
      </w:tr>
      <w:tr w:rsidR="008D443D" w:rsidRPr="007E5A10" w:rsidTr="008D443D">
        <w:tc>
          <w:tcPr>
            <w:tcW w:w="791" w:type="pct"/>
            <w:tcBorders>
              <w:left w:val="nil"/>
              <w:bottom w:val="single" w:sz="4" w:space="0" w:color="auto"/>
            </w:tcBorders>
            <w:shd w:val="clear" w:color="auto" w:fill="E6E6E6"/>
            <w:vAlign w:val="center"/>
          </w:tcPr>
          <w:p w:rsidR="008D443D" w:rsidRPr="0086523D" w:rsidRDefault="008D443D" w:rsidP="008D443D">
            <w:pPr>
              <w:widowControl w:val="0"/>
              <w:jc w:val="center"/>
              <w:outlineLvl w:val="0"/>
              <w:rPr>
                <w:rFonts w:ascii="Arial" w:hAnsi="Arial" w:cs="Arial"/>
                <w:sz w:val="20"/>
                <w:szCs w:val="20"/>
              </w:rPr>
            </w:pPr>
            <w:r w:rsidRPr="0086523D">
              <w:rPr>
                <w:rFonts w:ascii="Arial" w:hAnsi="Arial" w:cs="Arial"/>
                <w:sz w:val="20"/>
                <w:szCs w:val="20"/>
              </w:rPr>
              <w:t>Employment regime</w:t>
            </w:r>
          </w:p>
        </w:tc>
        <w:tc>
          <w:tcPr>
            <w:tcW w:w="4209" w:type="pct"/>
            <w:tcBorders>
              <w:bottom w:val="single" w:sz="4" w:space="0" w:color="auto"/>
              <w:right w:val="nil"/>
            </w:tcBorders>
            <w:shd w:val="clear" w:color="auto" w:fill="E6E6E6"/>
          </w:tcPr>
          <w:p w:rsidR="008D443D" w:rsidRPr="0086523D" w:rsidRDefault="008D443D" w:rsidP="008D443D">
            <w:pPr>
              <w:widowControl w:val="0"/>
              <w:outlineLvl w:val="0"/>
              <w:rPr>
                <w:rFonts w:ascii="Arial" w:hAnsi="Arial" w:cs="Arial"/>
                <w:b/>
                <w:sz w:val="20"/>
                <w:szCs w:val="20"/>
              </w:rPr>
            </w:pPr>
            <w:r w:rsidRPr="0086523D">
              <w:rPr>
                <w:rFonts w:ascii="Arial" w:hAnsi="Arial" w:cs="Arial"/>
                <w:b/>
                <w:sz w:val="20"/>
                <w:szCs w:val="20"/>
              </w:rPr>
              <w:t xml:space="preserve">Seconded </w:t>
            </w:r>
          </w:p>
        </w:tc>
      </w:tr>
      <w:tr w:rsidR="008D443D" w:rsidRPr="007E5A10" w:rsidTr="008D443D">
        <w:tc>
          <w:tcPr>
            <w:tcW w:w="791" w:type="pct"/>
            <w:tcBorders>
              <w:left w:val="nil"/>
              <w:bottom w:val="single" w:sz="4" w:space="0" w:color="auto"/>
            </w:tcBorders>
            <w:shd w:val="clear" w:color="auto" w:fill="E6E6E6"/>
            <w:vAlign w:val="center"/>
          </w:tcPr>
          <w:p w:rsidR="008D443D" w:rsidRPr="0086523D" w:rsidRDefault="008D443D" w:rsidP="008D443D">
            <w:pPr>
              <w:widowControl w:val="0"/>
              <w:jc w:val="center"/>
              <w:outlineLvl w:val="0"/>
              <w:rPr>
                <w:rFonts w:ascii="Arial" w:hAnsi="Arial" w:cs="Arial"/>
                <w:sz w:val="20"/>
                <w:szCs w:val="20"/>
              </w:rPr>
            </w:pPr>
            <w:r>
              <w:rPr>
                <w:rFonts w:ascii="Arial" w:hAnsi="Arial" w:cs="Arial"/>
                <w:sz w:val="20"/>
                <w:szCs w:val="20"/>
              </w:rPr>
              <w:t>Location of the post</w:t>
            </w:r>
          </w:p>
        </w:tc>
        <w:tc>
          <w:tcPr>
            <w:tcW w:w="4209" w:type="pct"/>
            <w:tcBorders>
              <w:bottom w:val="single" w:sz="4" w:space="0" w:color="auto"/>
              <w:right w:val="nil"/>
            </w:tcBorders>
            <w:shd w:val="clear" w:color="auto" w:fill="E6E6E6"/>
          </w:tcPr>
          <w:p w:rsidR="008D443D" w:rsidRPr="0086523D" w:rsidRDefault="008D443D" w:rsidP="008D443D">
            <w:pPr>
              <w:widowControl w:val="0"/>
              <w:outlineLvl w:val="0"/>
              <w:rPr>
                <w:rFonts w:ascii="Arial" w:hAnsi="Arial" w:cs="Arial"/>
                <w:b/>
                <w:sz w:val="20"/>
                <w:szCs w:val="20"/>
              </w:rPr>
            </w:pPr>
            <w:r>
              <w:rPr>
                <w:rFonts w:ascii="Arial" w:hAnsi="Arial" w:cs="Arial"/>
                <w:b/>
                <w:sz w:val="20"/>
                <w:szCs w:val="20"/>
              </w:rPr>
              <w:t>RS KAIA and working at the new MOI building</w:t>
            </w:r>
          </w:p>
        </w:tc>
      </w:tr>
      <w:tr w:rsidR="008D443D" w:rsidRPr="007E5A10" w:rsidTr="008D443D">
        <w:tc>
          <w:tcPr>
            <w:tcW w:w="791" w:type="pct"/>
            <w:tcBorders>
              <w:left w:val="nil"/>
              <w:bottom w:val="single" w:sz="4" w:space="0" w:color="auto"/>
            </w:tcBorders>
            <w:shd w:val="clear" w:color="auto" w:fill="E6E6E6"/>
            <w:vAlign w:val="center"/>
          </w:tcPr>
          <w:p w:rsidR="008D443D" w:rsidRPr="0086523D" w:rsidRDefault="008D443D" w:rsidP="008D443D">
            <w:pPr>
              <w:widowControl w:val="0"/>
              <w:jc w:val="center"/>
              <w:outlineLvl w:val="0"/>
              <w:rPr>
                <w:rFonts w:ascii="Arial" w:hAnsi="Arial" w:cs="Arial"/>
                <w:sz w:val="20"/>
                <w:szCs w:val="20"/>
              </w:rPr>
            </w:pPr>
            <w:r w:rsidRPr="0086523D">
              <w:rPr>
                <w:rFonts w:ascii="Arial" w:eastAsiaTheme="minorHAnsi" w:hAnsi="Arial" w:cs="Arial"/>
                <w:bCs/>
                <w:sz w:val="20"/>
                <w:szCs w:val="20"/>
                <w:lang w:eastAsia="en-US"/>
              </w:rPr>
              <w:t>Security Clearance Level:</w:t>
            </w:r>
          </w:p>
        </w:tc>
        <w:tc>
          <w:tcPr>
            <w:tcW w:w="4209" w:type="pct"/>
            <w:tcBorders>
              <w:bottom w:val="single" w:sz="4" w:space="0" w:color="auto"/>
              <w:right w:val="nil"/>
            </w:tcBorders>
            <w:shd w:val="clear" w:color="auto" w:fill="E6E6E6"/>
          </w:tcPr>
          <w:p w:rsidR="008D443D" w:rsidRPr="0086523D" w:rsidRDefault="008D443D" w:rsidP="008D443D">
            <w:pPr>
              <w:widowControl w:val="0"/>
              <w:outlineLvl w:val="0"/>
              <w:rPr>
                <w:rFonts w:ascii="Arial" w:hAnsi="Arial" w:cs="Arial"/>
                <w:b/>
                <w:sz w:val="20"/>
                <w:szCs w:val="20"/>
              </w:rPr>
            </w:pPr>
            <w:r w:rsidRPr="0086523D">
              <w:rPr>
                <w:rFonts w:ascii="Arial" w:hAnsi="Arial" w:cs="Arial"/>
                <w:b/>
                <w:sz w:val="20"/>
                <w:szCs w:val="20"/>
              </w:rPr>
              <w:t>EU SECRET</w:t>
            </w:r>
          </w:p>
        </w:tc>
      </w:tr>
      <w:tr w:rsidR="008D443D" w:rsidRPr="007E5A10" w:rsidTr="008D443D">
        <w:tc>
          <w:tcPr>
            <w:tcW w:w="791" w:type="pct"/>
            <w:tcBorders>
              <w:left w:val="nil"/>
            </w:tcBorders>
            <w:shd w:val="clear" w:color="auto" w:fill="auto"/>
            <w:vAlign w:val="center"/>
          </w:tcPr>
          <w:p w:rsidR="008D443D" w:rsidRPr="0086523D" w:rsidRDefault="008D443D" w:rsidP="008D443D">
            <w:pPr>
              <w:widowControl w:val="0"/>
              <w:jc w:val="center"/>
              <w:outlineLvl w:val="0"/>
              <w:rPr>
                <w:rFonts w:ascii="Arial" w:hAnsi="Arial" w:cs="Arial"/>
                <w:sz w:val="20"/>
                <w:szCs w:val="20"/>
              </w:rPr>
            </w:pPr>
            <w:r w:rsidRPr="0086523D">
              <w:rPr>
                <w:rFonts w:ascii="Arial" w:hAnsi="Arial" w:cs="Arial"/>
                <w:sz w:val="20"/>
                <w:szCs w:val="20"/>
              </w:rPr>
              <w:t>Job Description</w:t>
            </w:r>
          </w:p>
        </w:tc>
        <w:tc>
          <w:tcPr>
            <w:tcW w:w="4209" w:type="pct"/>
            <w:tcBorders>
              <w:right w:val="nil"/>
            </w:tcBorders>
            <w:shd w:val="clear" w:color="auto" w:fill="auto"/>
            <w:vAlign w:val="center"/>
          </w:tcPr>
          <w:p w:rsidR="008D443D" w:rsidRPr="0086523D" w:rsidRDefault="008D443D" w:rsidP="008D443D">
            <w:pPr>
              <w:tabs>
                <w:tab w:val="left" w:pos="360"/>
              </w:tabs>
              <w:outlineLvl w:val="0"/>
              <w:rPr>
                <w:rFonts w:ascii="Arial" w:hAnsi="Arial" w:cs="Arial"/>
                <w:bCs/>
                <w:sz w:val="20"/>
                <w:szCs w:val="20"/>
              </w:rPr>
            </w:pPr>
            <w:r w:rsidRPr="0086523D">
              <w:rPr>
                <w:rStyle w:val="shorttext"/>
                <w:rFonts w:ascii="Arial" w:hAnsi="Arial" w:cs="Arial"/>
                <w:color w:val="222222"/>
                <w:sz w:val="20"/>
                <w:szCs w:val="20"/>
                <w:lang w:val="en"/>
              </w:rPr>
              <w:t>The advisors shall complement each other and</w:t>
            </w:r>
            <w:r w:rsidRPr="0086523D" w:rsidDel="0081568B">
              <w:rPr>
                <w:rFonts w:ascii="Arial" w:hAnsi="Arial" w:cs="Arial"/>
                <w:bCs/>
                <w:sz w:val="20"/>
                <w:szCs w:val="20"/>
              </w:rPr>
              <w:t xml:space="preserve"> </w:t>
            </w:r>
            <w:r w:rsidRPr="0086523D">
              <w:rPr>
                <w:rFonts w:ascii="Arial" w:hAnsi="Arial" w:cs="Arial"/>
                <w:bCs/>
                <w:sz w:val="20"/>
                <w:szCs w:val="20"/>
              </w:rPr>
              <w:t>shall assist the EU Advisory Team Leader in performing effective advising in their areas of responsibility within the Ministry of Interior departments under the responsibility of the :</w:t>
            </w:r>
          </w:p>
          <w:p w:rsidR="008D443D" w:rsidRPr="0086523D" w:rsidRDefault="008D443D" w:rsidP="008D443D">
            <w:pPr>
              <w:tabs>
                <w:tab w:val="left" w:pos="360"/>
              </w:tabs>
              <w:outlineLvl w:val="0"/>
              <w:rPr>
                <w:rFonts w:ascii="Arial" w:hAnsi="Arial" w:cs="Arial"/>
                <w:bCs/>
                <w:sz w:val="20"/>
                <w:szCs w:val="20"/>
              </w:rPr>
            </w:pPr>
          </w:p>
          <w:p w:rsidR="008D443D" w:rsidRPr="0086523D" w:rsidRDefault="008D443D" w:rsidP="008D443D">
            <w:pPr>
              <w:pStyle w:val="ListParagraph"/>
              <w:numPr>
                <w:ilvl w:val="0"/>
                <w:numId w:val="15"/>
              </w:numPr>
              <w:contextualSpacing/>
              <w:outlineLvl w:val="0"/>
              <w:rPr>
                <w:rFonts w:ascii="Arial" w:hAnsi="Arial" w:cs="Arial"/>
                <w:bCs/>
                <w:sz w:val="20"/>
                <w:szCs w:val="20"/>
              </w:rPr>
            </w:pPr>
            <w:r w:rsidRPr="0086523D">
              <w:rPr>
                <w:rFonts w:ascii="Arial" w:hAnsi="Arial" w:cs="Arial"/>
                <w:bCs/>
                <w:sz w:val="20"/>
                <w:szCs w:val="20"/>
              </w:rPr>
              <w:t xml:space="preserve">Deputy Minister for Security </w:t>
            </w:r>
          </w:p>
          <w:p w:rsidR="008D443D" w:rsidRPr="0086523D" w:rsidRDefault="008D443D" w:rsidP="008D443D">
            <w:pPr>
              <w:tabs>
                <w:tab w:val="left" w:pos="360"/>
              </w:tabs>
              <w:outlineLvl w:val="0"/>
              <w:rPr>
                <w:rFonts w:ascii="Arial" w:hAnsi="Arial" w:cs="Arial"/>
                <w:bCs/>
                <w:sz w:val="20"/>
                <w:szCs w:val="20"/>
              </w:rPr>
            </w:pPr>
          </w:p>
          <w:p w:rsidR="008D443D" w:rsidRPr="0086523D" w:rsidRDefault="008D443D" w:rsidP="008D443D">
            <w:pPr>
              <w:tabs>
                <w:tab w:val="left" w:pos="360"/>
                <w:tab w:val="left" w:pos="9630"/>
              </w:tabs>
              <w:jc w:val="both"/>
              <w:outlineLvl w:val="0"/>
              <w:rPr>
                <w:rFonts w:ascii="Arial" w:hAnsi="Arial" w:cs="Arial"/>
                <w:bCs/>
                <w:sz w:val="20"/>
                <w:szCs w:val="20"/>
              </w:rPr>
            </w:pPr>
            <w:r w:rsidRPr="0086523D">
              <w:rPr>
                <w:rFonts w:ascii="Arial" w:hAnsi="Arial" w:cs="Arial"/>
                <w:bCs/>
                <w:sz w:val="20"/>
                <w:szCs w:val="20"/>
              </w:rPr>
              <w:t xml:space="preserve">The posts will be flexible with advisors being required to switch between advisee areas in order to maintain advising resilience. To achieve this it is essential that all advisors maintain awareness and knowledge of all advising activity. </w:t>
            </w:r>
          </w:p>
          <w:p w:rsidR="008D443D" w:rsidRPr="0086523D" w:rsidRDefault="008D443D" w:rsidP="008D443D">
            <w:pPr>
              <w:tabs>
                <w:tab w:val="left" w:pos="360"/>
              </w:tabs>
              <w:outlineLvl w:val="0"/>
              <w:rPr>
                <w:rFonts w:ascii="Arial" w:hAnsi="Arial" w:cs="Arial"/>
                <w:bCs/>
                <w:sz w:val="20"/>
                <w:szCs w:val="20"/>
              </w:rPr>
            </w:pPr>
          </w:p>
          <w:p w:rsidR="008D443D" w:rsidRPr="0086523D" w:rsidRDefault="008D443D" w:rsidP="008D443D">
            <w:pPr>
              <w:pStyle w:val="yiv0720675254msonormal"/>
              <w:shd w:val="clear" w:color="auto" w:fill="FFFFFF"/>
              <w:spacing w:before="0" w:beforeAutospacing="0" w:after="0" w:afterAutospacing="0"/>
              <w:jc w:val="both"/>
              <w:rPr>
                <w:rFonts w:ascii="Arial" w:hAnsi="Arial" w:cs="Arial"/>
                <w:sz w:val="20"/>
                <w:szCs w:val="20"/>
                <w:lang w:val="en-GB" w:eastAsia="en-GB"/>
              </w:rPr>
            </w:pPr>
            <w:r w:rsidRPr="0086523D">
              <w:rPr>
                <w:rFonts w:ascii="Arial" w:hAnsi="Arial" w:cs="Arial"/>
                <w:sz w:val="20"/>
                <w:szCs w:val="20"/>
                <w:lang w:val="en-GB" w:eastAsia="en-GB"/>
              </w:rPr>
              <w:t xml:space="preserve">With the aim of implementing the EU Advisory Team's mandate and by following the guidance of the EUSR  and the  EU Advisory Team Leader, the </w:t>
            </w:r>
            <w:r>
              <w:rPr>
                <w:rFonts w:ascii="Arial" w:hAnsi="Arial" w:cs="Arial"/>
                <w:sz w:val="20"/>
                <w:szCs w:val="20"/>
                <w:lang w:val="en-GB" w:eastAsia="en-GB"/>
              </w:rPr>
              <w:t>A</w:t>
            </w:r>
            <w:r w:rsidRPr="0086523D">
              <w:rPr>
                <w:rFonts w:ascii="Arial" w:hAnsi="Arial" w:cs="Arial"/>
                <w:sz w:val="20"/>
                <w:szCs w:val="20"/>
                <w:lang w:val="en-GB" w:eastAsia="en-GB"/>
              </w:rPr>
              <w:t xml:space="preserve">dvisor to the Ministry of Interior (MOI) will directly report to the  EU Advisory Team Leader who reports to the </w:t>
            </w:r>
            <w:r w:rsidRPr="0086523D">
              <w:rPr>
                <w:rFonts w:ascii="Arial" w:hAnsi="Arial" w:cs="Arial"/>
                <w:color w:val="FF0000"/>
                <w:sz w:val="20"/>
                <w:szCs w:val="20"/>
                <w:lang w:val="en-GB" w:eastAsia="en-GB"/>
              </w:rPr>
              <w:t xml:space="preserve"> </w:t>
            </w:r>
            <w:r w:rsidRPr="0086523D">
              <w:rPr>
                <w:rFonts w:ascii="Arial" w:hAnsi="Arial" w:cs="Arial"/>
                <w:sz w:val="20"/>
                <w:szCs w:val="20"/>
                <w:lang w:val="en-GB" w:eastAsia="en-GB"/>
              </w:rPr>
              <w:t xml:space="preserve">EUSR  and will:  </w:t>
            </w:r>
          </w:p>
          <w:p w:rsidR="008D443D" w:rsidRPr="0086523D" w:rsidRDefault="008D443D" w:rsidP="008D443D">
            <w:pPr>
              <w:tabs>
                <w:tab w:val="left" w:pos="360"/>
              </w:tabs>
              <w:outlineLvl w:val="0"/>
              <w:rPr>
                <w:rFonts w:ascii="Arial" w:hAnsi="Arial" w:cs="Arial"/>
                <w:bCs/>
                <w:sz w:val="20"/>
                <w:szCs w:val="20"/>
              </w:rPr>
            </w:pPr>
          </w:p>
          <w:p w:rsidR="008D443D" w:rsidRPr="0086523D" w:rsidRDefault="008D443D" w:rsidP="008D443D">
            <w:pPr>
              <w:tabs>
                <w:tab w:val="left" w:pos="360"/>
                <w:tab w:val="left" w:pos="9630"/>
              </w:tabs>
              <w:jc w:val="both"/>
              <w:outlineLvl w:val="0"/>
              <w:rPr>
                <w:rFonts w:ascii="Arial" w:hAnsi="Arial" w:cs="Arial"/>
                <w:b/>
                <w:bCs/>
                <w:sz w:val="20"/>
                <w:szCs w:val="20"/>
                <w:u w:val="single"/>
              </w:rPr>
            </w:pPr>
            <w:r w:rsidRPr="0086523D">
              <w:rPr>
                <w:rFonts w:ascii="Arial" w:hAnsi="Arial" w:cs="Arial"/>
                <w:b/>
                <w:bCs/>
                <w:sz w:val="20"/>
                <w:szCs w:val="20"/>
                <w:u w:val="single"/>
              </w:rPr>
              <w:t>Main Tasks and Responsibilities</w:t>
            </w:r>
            <w:r>
              <w:rPr>
                <w:rFonts w:ascii="Arial" w:hAnsi="Arial" w:cs="Arial"/>
                <w:b/>
                <w:bCs/>
                <w:sz w:val="20"/>
                <w:szCs w:val="20"/>
                <w:u w:val="single"/>
              </w:rPr>
              <w:t>:</w:t>
            </w:r>
            <w:r w:rsidRPr="0086523D">
              <w:rPr>
                <w:rFonts w:ascii="Arial" w:hAnsi="Arial" w:cs="Arial"/>
                <w:b/>
                <w:bCs/>
                <w:sz w:val="20"/>
                <w:szCs w:val="20"/>
                <w:u w:val="single"/>
              </w:rPr>
              <w:t xml:space="preserve">  </w:t>
            </w:r>
          </w:p>
          <w:p w:rsidR="008D443D" w:rsidRPr="0086523D" w:rsidRDefault="008D443D" w:rsidP="008D443D">
            <w:pPr>
              <w:pStyle w:val="yiv0720675254msonormal"/>
              <w:shd w:val="clear" w:color="auto" w:fill="FFFFFF"/>
              <w:spacing w:before="0" w:beforeAutospacing="0" w:after="0" w:afterAutospacing="0"/>
              <w:jc w:val="both"/>
              <w:rPr>
                <w:rFonts w:ascii="Arial" w:hAnsi="Arial" w:cs="Arial"/>
                <w:sz w:val="20"/>
                <w:szCs w:val="20"/>
                <w:lang w:val="en-GB"/>
              </w:rPr>
            </w:pPr>
          </w:p>
          <w:p w:rsidR="008D443D" w:rsidRPr="0086523D" w:rsidRDefault="008D443D" w:rsidP="008D443D">
            <w:pPr>
              <w:pStyle w:val="default"/>
              <w:numPr>
                <w:ilvl w:val="0"/>
                <w:numId w:val="15"/>
              </w:numPr>
              <w:jc w:val="both"/>
              <w:rPr>
                <w:color w:val="auto"/>
                <w:sz w:val="20"/>
                <w:szCs w:val="20"/>
              </w:rPr>
            </w:pPr>
            <w:r w:rsidRPr="0086523D">
              <w:rPr>
                <w:color w:val="auto"/>
                <w:sz w:val="20"/>
                <w:szCs w:val="20"/>
              </w:rPr>
              <w:t xml:space="preserve">Provide advice on cross-cutting strategic issues related to the MOI and the police forces and how to re-posture current police forces to improve performance. </w:t>
            </w:r>
          </w:p>
          <w:p w:rsidR="008D443D" w:rsidRPr="0086523D" w:rsidRDefault="008D443D" w:rsidP="008D443D">
            <w:pPr>
              <w:pStyle w:val="default"/>
              <w:numPr>
                <w:ilvl w:val="0"/>
                <w:numId w:val="15"/>
              </w:numPr>
              <w:jc w:val="both"/>
              <w:rPr>
                <w:color w:val="auto"/>
                <w:sz w:val="20"/>
                <w:szCs w:val="20"/>
              </w:rPr>
            </w:pPr>
            <w:r w:rsidRPr="0086523D">
              <w:rPr>
                <w:color w:val="auto"/>
                <w:sz w:val="20"/>
                <w:szCs w:val="20"/>
              </w:rPr>
              <w:t>Assist the EU Advisory Team Leader in performing advising in favour of their allocated areas of responsibility.</w:t>
            </w:r>
          </w:p>
          <w:p w:rsidR="008D443D" w:rsidRPr="0086523D" w:rsidRDefault="008D443D" w:rsidP="008D443D">
            <w:pPr>
              <w:pStyle w:val="default"/>
              <w:numPr>
                <w:ilvl w:val="0"/>
                <w:numId w:val="15"/>
              </w:numPr>
              <w:jc w:val="both"/>
              <w:rPr>
                <w:color w:val="auto"/>
                <w:sz w:val="20"/>
                <w:szCs w:val="20"/>
              </w:rPr>
            </w:pPr>
            <w:r w:rsidRPr="0086523D">
              <w:rPr>
                <w:color w:val="auto"/>
                <w:sz w:val="20"/>
                <w:szCs w:val="20"/>
              </w:rPr>
              <w:t>P</w:t>
            </w:r>
            <w:r>
              <w:rPr>
                <w:color w:val="auto"/>
                <w:sz w:val="20"/>
                <w:szCs w:val="20"/>
              </w:rPr>
              <w:t>r</w:t>
            </w:r>
            <w:r w:rsidRPr="0086523D">
              <w:rPr>
                <w:color w:val="auto"/>
                <w:sz w:val="20"/>
                <w:szCs w:val="20"/>
              </w:rPr>
              <w:t xml:space="preserve">ovide relevant recommendations on a coherent advising strategy to support the MOI and Afghan authorities.  </w:t>
            </w:r>
          </w:p>
          <w:p w:rsidR="008D443D" w:rsidRPr="0086523D" w:rsidRDefault="008D443D" w:rsidP="008D443D">
            <w:pPr>
              <w:pStyle w:val="ListParagraph"/>
              <w:numPr>
                <w:ilvl w:val="0"/>
                <w:numId w:val="15"/>
              </w:numPr>
              <w:contextualSpacing/>
              <w:jc w:val="both"/>
              <w:rPr>
                <w:rFonts w:ascii="Arial" w:hAnsi="Arial" w:cs="Arial"/>
                <w:sz w:val="20"/>
                <w:szCs w:val="20"/>
              </w:rPr>
            </w:pPr>
            <w:r w:rsidRPr="0086523D">
              <w:rPr>
                <w:rFonts w:ascii="Arial" w:hAnsi="Arial" w:cs="Arial"/>
                <w:sz w:val="20"/>
                <w:szCs w:val="20"/>
              </w:rPr>
              <w:t xml:space="preserve">Support coordination and cooperation between MOI and the National Directorate of Security and work in conjunction with other interlocutors to support intelligence and information sharing between the entities. </w:t>
            </w:r>
          </w:p>
          <w:p w:rsidR="008D443D" w:rsidRPr="0086523D" w:rsidRDefault="008D443D" w:rsidP="008D443D">
            <w:pPr>
              <w:pStyle w:val="ListParagraph"/>
              <w:numPr>
                <w:ilvl w:val="0"/>
                <w:numId w:val="15"/>
              </w:numPr>
              <w:contextualSpacing/>
              <w:jc w:val="both"/>
              <w:rPr>
                <w:rFonts w:ascii="Arial" w:hAnsi="Arial" w:cs="Arial"/>
                <w:sz w:val="20"/>
                <w:szCs w:val="20"/>
              </w:rPr>
            </w:pPr>
            <w:r w:rsidRPr="0086523D">
              <w:rPr>
                <w:rFonts w:ascii="Arial" w:hAnsi="Arial" w:cs="Arial"/>
                <w:sz w:val="20"/>
                <w:szCs w:val="20"/>
              </w:rPr>
              <w:t>Address deficits in intra-ministerial coordination and enhance matrix communication to ensure the attainment of strategic deliverables. This will include ensuring for example that identified lessons learned, operational development and training requirements of the ANP are effectively addressed through policy, leadership development and training.</w:t>
            </w:r>
          </w:p>
          <w:p w:rsidR="008D443D" w:rsidRPr="0086523D" w:rsidRDefault="008D443D" w:rsidP="008D443D">
            <w:pPr>
              <w:numPr>
                <w:ilvl w:val="0"/>
                <w:numId w:val="15"/>
              </w:numPr>
              <w:tabs>
                <w:tab w:val="left" w:pos="360"/>
              </w:tabs>
              <w:jc w:val="both"/>
              <w:rPr>
                <w:rFonts w:ascii="Arial" w:hAnsi="Arial" w:cs="Arial"/>
                <w:sz w:val="20"/>
                <w:szCs w:val="20"/>
              </w:rPr>
            </w:pPr>
            <w:r w:rsidRPr="0086523D">
              <w:rPr>
                <w:rFonts w:ascii="Arial" w:hAnsi="Arial" w:cs="Arial"/>
                <w:sz w:val="20"/>
                <w:szCs w:val="20"/>
              </w:rPr>
              <w:t>Assist the MOI in implementing, through its chain of command, effective coordination between all the different pillars of the ANP, other Afghan National Security Forces and the judicial system</w:t>
            </w:r>
          </w:p>
          <w:p w:rsidR="008D443D" w:rsidRPr="0086523D" w:rsidRDefault="008D443D" w:rsidP="008D443D">
            <w:pPr>
              <w:widowControl w:val="0"/>
              <w:numPr>
                <w:ilvl w:val="0"/>
                <w:numId w:val="15"/>
              </w:numPr>
              <w:tabs>
                <w:tab w:val="left" w:pos="360"/>
              </w:tabs>
              <w:adjustRightInd w:val="0"/>
              <w:jc w:val="both"/>
              <w:rPr>
                <w:rFonts w:ascii="Arial" w:hAnsi="Arial" w:cs="Arial"/>
                <w:sz w:val="20"/>
                <w:szCs w:val="20"/>
              </w:rPr>
            </w:pPr>
            <w:r w:rsidRPr="0086523D">
              <w:rPr>
                <w:rFonts w:ascii="Arial" w:hAnsi="Arial" w:cs="Arial"/>
                <w:sz w:val="20"/>
                <w:szCs w:val="20"/>
              </w:rPr>
              <w:t>Support EU Advisory Team Leader in the decision making process by drafting and submitting, thorough reports,  relevant proposals, options and recommendations for a coherent advising strategy</w:t>
            </w:r>
          </w:p>
          <w:p w:rsidR="008D443D" w:rsidRPr="0086523D" w:rsidRDefault="008D443D" w:rsidP="008D443D">
            <w:pPr>
              <w:widowControl w:val="0"/>
              <w:numPr>
                <w:ilvl w:val="0"/>
                <w:numId w:val="15"/>
              </w:numPr>
              <w:tabs>
                <w:tab w:val="left" w:pos="360"/>
              </w:tabs>
              <w:adjustRightInd w:val="0"/>
              <w:jc w:val="both"/>
              <w:rPr>
                <w:rFonts w:ascii="Arial" w:hAnsi="Arial" w:cs="Arial"/>
                <w:sz w:val="20"/>
                <w:szCs w:val="20"/>
              </w:rPr>
            </w:pPr>
            <w:r w:rsidRPr="0086523D">
              <w:rPr>
                <w:rFonts w:ascii="Arial" w:hAnsi="Arial" w:cs="Arial"/>
                <w:sz w:val="20"/>
                <w:szCs w:val="20"/>
              </w:rPr>
              <w:t>Liaise closely with the other members of the Advisor Team in order to implement a joint coherent advising strategy.</w:t>
            </w:r>
          </w:p>
          <w:p w:rsidR="008D443D" w:rsidRPr="0086523D" w:rsidRDefault="008D443D" w:rsidP="008D443D">
            <w:pPr>
              <w:widowControl w:val="0"/>
              <w:numPr>
                <w:ilvl w:val="0"/>
                <w:numId w:val="15"/>
              </w:numPr>
              <w:tabs>
                <w:tab w:val="left" w:pos="360"/>
              </w:tabs>
              <w:adjustRightInd w:val="0"/>
              <w:jc w:val="both"/>
              <w:rPr>
                <w:rFonts w:ascii="Arial" w:hAnsi="Arial" w:cs="Arial"/>
                <w:sz w:val="20"/>
                <w:szCs w:val="20"/>
              </w:rPr>
            </w:pPr>
            <w:r w:rsidRPr="0086523D">
              <w:rPr>
                <w:rFonts w:ascii="Arial" w:hAnsi="Arial" w:cs="Arial"/>
                <w:sz w:val="20"/>
                <w:szCs w:val="20"/>
              </w:rPr>
              <w:t>Monitor and advise as regards ANP/MoI compliance in relation to Human Rights and Gender as well as Anti-Corruption within the area of responsibility.</w:t>
            </w:r>
          </w:p>
          <w:p w:rsidR="008D443D" w:rsidRPr="0086523D" w:rsidRDefault="008D443D" w:rsidP="008D443D">
            <w:pPr>
              <w:widowControl w:val="0"/>
              <w:numPr>
                <w:ilvl w:val="0"/>
                <w:numId w:val="15"/>
              </w:numPr>
              <w:tabs>
                <w:tab w:val="left" w:pos="360"/>
              </w:tabs>
              <w:adjustRightInd w:val="0"/>
              <w:jc w:val="both"/>
              <w:rPr>
                <w:rFonts w:ascii="Arial" w:hAnsi="Arial" w:cs="Arial"/>
                <w:sz w:val="20"/>
                <w:szCs w:val="20"/>
              </w:rPr>
            </w:pPr>
            <w:r w:rsidRPr="0086523D">
              <w:rPr>
                <w:rFonts w:ascii="Arial" w:hAnsi="Arial" w:cs="Arial"/>
                <w:sz w:val="20"/>
                <w:szCs w:val="20"/>
              </w:rPr>
              <w:t>Build and maintain effective partnership working with other relevant international and national stakeholders.</w:t>
            </w:r>
          </w:p>
          <w:p w:rsidR="008D443D" w:rsidRPr="0086523D" w:rsidRDefault="008D443D" w:rsidP="008D443D">
            <w:pPr>
              <w:pStyle w:val="default"/>
              <w:numPr>
                <w:ilvl w:val="0"/>
                <w:numId w:val="15"/>
              </w:numPr>
              <w:jc w:val="both"/>
              <w:rPr>
                <w:color w:val="auto"/>
                <w:sz w:val="20"/>
                <w:szCs w:val="20"/>
              </w:rPr>
            </w:pPr>
            <w:r w:rsidRPr="0086523D">
              <w:rPr>
                <w:color w:val="auto"/>
                <w:sz w:val="20"/>
                <w:szCs w:val="20"/>
              </w:rPr>
              <w:t xml:space="preserve">Draft reports on areas of advisory responsibility.    </w:t>
            </w:r>
          </w:p>
          <w:p w:rsidR="008D443D" w:rsidRPr="0086523D" w:rsidRDefault="008D443D" w:rsidP="008D443D">
            <w:pPr>
              <w:pStyle w:val="default"/>
              <w:numPr>
                <w:ilvl w:val="0"/>
                <w:numId w:val="15"/>
              </w:numPr>
              <w:jc w:val="both"/>
              <w:rPr>
                <w:color w:val="auto"/>
                <w:sz w:val="20"/>
                <w:szCs w:val="20"/>
              </w:rPr>
            </w:pPr>
            <w:r w:rsidRPr="0086523D">
              <w:rPr>
                <w:color w:val="auto"/>
                <w:sz w:val="20"/>
                <w:szCs w:val="20"/>
              </w:rPr>
              <w:t xml:space="preserve">Undertake any other related tasks/function as required by the EU Advisory Team Leader. </w:t>
            </w:r>
          </w:p>
          <w:p w:rsidR="008D443D" w:rsidRPr="0086523D" w:rsidRDefault="008D443D" w:rsidP="008D443D">
            <w:pPr>
              <w:pStyle w:val="default"/>
              <w:jc w:val="both"/>
              <w:rPr>
                <w:color w:val="auto"/>
                <w:sz w:val="20"/>
                <w:szCs w:val="20"/>
              </w:rPr>
            </w:pPr>
            <w:r w:rsidRPr="0086523D">
              <w:rPr>
                <w:color w:val="auto"/>
                <w:sz w:val="20"/>
                <w:szCs w:val="20"/>
              </w:rPr>
              <w:t xml:space="preserve">The content and scope of the position will be evaluated for possible changes after 6 months. In view of the current political, economic and security situation in Afghanistan, the contents and scope of the position may therefore change during the posting accordingly. </w:t>
            </w:r>
          </w:p>
        </w:tc>
      </w:tr>
      <w:tr w:rsidR="00D0616E" w:rsidRPr="007E5A10" w:rsidTr="008D443D">
        <w:tc>
          <w:tcPr>
            <w:tcW w:w="791" w:type="pct"/>
            <w:tcBorders>
              <w:left w:val="nil"/>
            </w:tcBorders>
            <w:shd w:val="clear" w:color="auto" w:fill="auto"/>
            <w:vAlign w:val="center"/>
          </w:tcPr>
          <w:p w:rsidR="00D0616E" w:rsidRPr="0086523D" w:rsidRDefault="00D0616E" w:rsidP="00D0616E">
            <w:pPr>
              <w:widowControl w:val="0"/>
              <w:jc w:val="center"/>
              <w:outlineLvl w:val="0"/>
              <w:rPr>
                <w:rFonts w:ascii="Arial" w:hAnsi="Arial" w:cs="Arial"/>
                <w:sz w:val="20"/>
                <w:szCs w:val="20"/>
              </w:rPr>
            </w:pPr>
            <w:r w:rsidRPr="0086523D">
              <w:rPr>
                <w:rFonts w:ascii="Arial" w:hAnsi="Arial" w:cs="Arial"/>
                <w:sz w:val="20"/>
                <w:szCs w:val="20"/>
              </w:rPr>
              <w:t>Education and Experience</w:t>
            </w:r>
          </w:p>
        </w:tc>
        <w:tc>
          <w:tcPr>
            <w:tcW w:w="4209" w:type="pct"/>
            <w:tcBorders>
              <w:right w:val="nil"/>
            </w:tcBorders>
            <w:shd w:val="clear" w:color="auto" w:fill="auto"/>
            <w:vAlign w:val="center"/>
          </w:tcPr>
          <w:p w:rsidR="00D0616E" w:rsidRDefault="00D0616E" w:rsidP="00D0616E">
            <w:pPr>
              <w:pStyle w:val="default"/>
              <w:rPr>
                <w:b/>
                <w:color w:val="auto"/>
                <w:sz w:val="20"/>
                <w:szCs w:val="20"/>
              </w:rPr>
            </w:pPr>
            <w:r w:rsidRPr="0086523D">
              <w:rPr>
                <w:b/>
                <w:color w:val="auto"/>
                <w:sz w:val="20"/>
                <w:szCs w:val="20"/>
              </w:rPr>
              <w:t>Essential</w:t>
            </w:r>
            <w:r w:rsidR="005D0E24">
              <w:rPr>
                <w:b/>
                <w:color w:val="auto"/>
                <w:sz w:val="20"/>
                <w:szCs w:val="20"/>
              </w:rPr>
              <w:t>:</w:t>
            </w:r>
          </w:p>
          <w:p w:rsidR="00D0616E" w:rsidRPr="006B7E5C" w:rsidRDefault="00D0616E" w:rsidP="00D0616E">
            <w:pPr>
              <w:pStyle w:val="default"/>
              <w:numPr>
                <w:ilvl w:val="0"/>
                <w:numId w:val="12"/>
              </w:numPr>
              <w:spacing w:after="120"/>
              <w:rPr>
                <w:b/>
                <w:color w:val="auto"/>
                <w:sz w:val="20"/>
                <w:szCs w:val="20"/>
              </w:rPr>
            </w:pPr>
            <w:r w:rsidRPr="006B7E5C">
              <w:rPr>
                <w:color w:val="auto"/>
                <w:sz w:val="20"/>
                <w:szCs w:val="20"/>
              </w:rPr>
              <w:t xml:space="preserve">Successful completion of university studies of at least 4 years attested by a </w:t>
            </w:r>
            <w:r>
              <w:rPr>
                <w:color w:val="auto"/>
                <w:sz w:val="20"/>
                <w:szCs w:val="20"/>
              </w:rPr>
              <w:t xml:space="preserve">Masters </w:t>
            </w:r>
            <w:r w:rsidRPr="006B7E5C">
              <w:rPr>
                <w:color w:val="auto"/>
                <w:sz w:val="20"/>
                <w:szCs w:val="20"/>
              </w:rPr>
              <w:t>diploma</w:t>
            </w:r>
          </w:p>
          <w:p w:rsidR="00D0616E" w:rsidRPr="006B7E5C" w:rsidRDefault="00D0616E" w:rsidP="00D0616E">
            <w:pPr>
              <w:pStyle w:val="yiv0720675254msonormal"/>
              <w:shd w:val="clear" w:color="auto" w:fill="FFFFFF"/>
              <w:spacing w:before="0" w:beforeAutospacing="0" w:after="120" w:afterAutospacing="0"/>
              <w:jc w:val="both"/>
              <w:rPr>
                <w:rFonts w:ascii="Arial" w:hAnsi="Arial" w:cs="Arial"/>
                <w:sz w:val="20"/>
                <w:szCs w:val="20"/>
              </w:rPr>
            </w:pPr>
            <w:r w:rsidRPr="006B7E5C">
              <w:rPr>
                <w:rFonts w:ascii="Arial" w:hAnsi="Arial" w:cs="Arial"/>
                <w:sz w:val="20"/>
                <w:szCs w:val="20"/>
              </w:rPr>
              <w:t>OR</w:t>
            </w:r>
          </w:p>
          <w:p w:rsidR="00D0616E" w:rsidRPr="006B7E5C" w:rsidRDefault="00D0616E" w:rsidP="00D0616E">
            <w:pPr>
              <w:pStyle w:val="yiv0720675254msonormal"/>
              <w:numPr>
                <w:ilvl w:val="0"/>
                <w:numId w:val="10"/>
              </w:numPr>
              <w:shd w:val="clear" w:color="auto" w:fill="FFFFFF"/>
              <w:spacing w:before="0" w:beforeAutospacing="0" w:after="120" w:afterAutospacing="0"/>
              <w:ind w:hanging="13"/>
              <w:jc w:val="both"/>
              <w:rPr>
                <w:rFonts w:ascii="Arial" w:hAnsi="Arial" w:cs="Arial"/>
                <w:sz w:val="20"/>
                <w:szCs w:val="20"/>
              </w:rPr>
            </w:pPr>
            <w:r w:rsidRPr="006B7E5C">
              <w:rPr>
                <w:rFonts w:ascii="Arial" w:hAnsi="Arial" w:cs="Arial"/>
                <w:sz w:val="20"/>
                <w:szCs w:val="20"/>
              </w:rPr>
              <w:t>A qualification at the level in the National Qualification Framework which is equivalent / referenced to level 7 in the European Qualification Framework</w:t>
            </w:r>
          </w:p>
          <w:p w:rsidR="00D0616E" w:rsidRPr="006B7E5C" w:rsidRDefault="00D0616E" w:rsidP="00D0616E">
            <w:pPr>
              <w:pStyle w:val="yiv0720675254msonormal"/>
              <w:shd w:val="clear" w:color="auto" w:fill="FFFFFF"/>
              <w:spacing w:before="0" w:beforeAutospacing="0" w:after="120" w:afterAutospacing="0"/>
              <w:jc w:val="both"/>
              <w:rPr>
                <w:rFonts w:ascii="Arial" w:hAnsi="Arial" w:cs="Arial"/>
                <w:sz w:val="20"/>
                <w:szCs w:val="20"/>
              </w:rPr>
            </w:pPr>
            <w:r w:rsidRPr="006B7E5C">
              <w:rPr>
                <w:rFonts w:ascii="Arial" w:hAnsi="Arial" w:cs="Arial"/>
                <w:sz w:val="20"/>
                <w:szCs w:val="20"/>
              </w:rPr>
              <w:t xml:space="preserve">OR </w:t>
            </w:r>
          </w:p>
          <w:p w:rsidR="00D0616E" w:rsidRDefault="00D0616E" w:rsidP="00D0616E">
            <w:pPr>
              <w:pStyle w:val="yiv0720675254msonormal"/>
              <w:numPr>
                <w:ilvl w:val="0"/>
                <w:numId w:val="10"/>
              </w:numPr>
              <w:shd w:val="clear" w:color="auto" w:fill="FFFFFF"/>
              <w:spacing w:before="0" w:beforeAutospacing="0" w:after="120" w:afterAutospacing="0"/>
              <w:ind w:hanging="13"/>
              <w:jc w:val="both"/>
              <w:rPr>
                <w:rFonts w:ascii="Arial" w:hAnsi="Arial" w:cs="Arial"/>
                <w:sz w:val="20"/>
                <w:szCs w:val="20"/>
              </w:rPr>
            </w:pPr>
            <w:r w:rsidRPr="006B7E5C">
              <w:rPr>
                <w:rFonts w:ascii="Arial" w:hAnsi="Arial" w:cs="Arial"/>
                <w:sz w:val="20"/>
                <w:szCs w:val="20"/>
              </w:rPr>
              <w:t>A qualification of the second cycle under the framework of qualifications of the European Higher Education Area in the above-mentioned field of experience, e.g. a Master's degree</w:t>
            </w:r>
          </w:p>
          <w:p w:rsidR="00D0616E" w:rsidRDefault="00D0616E" w:rsidP="00D0616E">
            <w:pPr>
              <w:pStyle w:val="yiv0720675254msonormal"/>
              <w:shd w:val="clear" w:color="auto" w:fill="FFFFFF"/>
              <w:spacing w:before="0" w:beforeAutospacing="0" w:after="120" w:afterAutospacing="0"/>
              <w:jc w:val="both"/>
              <w:rPr>
                <w:rFonts w:ascii="Arial" w:hAnsi="Arial" w:cs="Arial"/>
                <w:sz w:val="20"/>
                <w:szCs w:val="20"/>
              </w:rPr>
            </w:pPr>
            <w:r>
              <w:rPr>
                <w:rFonts w:ascii="Arial" w:hAnsi="Arial" w:cs="Arial"/>
                <w:sz w:val="20"/>
                <w:szCs w:val="20"/>
              </w:rPr>
              <w:t>OR</w:t>
            </w:r>
          </w:p>
          <w:p w:rsidR="00D0616E" w:rsidRPr="006B7E5C" w:rsidRDefault="00D0616E" w:rsidP="00D0616E">
            <w:pPr>
              <w:pStyle w:val="yiv0720675254msonormal"/>
              <w:numPr>
                <w:ilvl w:val="0"/>
                <w:numId w:val="10"/>
              </w:numPr>
              <w:shd w:val="clear" w:color="auto" w:fill="FFFFFF"/>
              <w:spacing w:before="0" w:beforeAutospacing="0" w:after="120" w:afterAutospacing="0"/>
              <w:ind w:hanging="13"/>
              <w:jc w:val="both"/>
              <w:rPr>
                <w:rFonts w:ascii="Arial" w:hAnsi="Arial" w:cs="Arial"/>
                <w:b/>
                <w:sz w:val="20"/>
                <w:szCs w:val="20"/>
                <w:lang w:val="en-GB" w:eastAsia="en-GB"/>
              </w:rPr>
            </w:pPr>
            <w:r w:rsidRPr="006B7E5C">
              <w:rPr>
                <w:rFonts w:ascii="Arial" w:hAnsi="Arial" w:cs="Arial"/>
                <w:sz w:val="20"/>
                <w:szCs w:val="20"/>
                <w:lang w:val="en-GB" w:eastAsia="en-GB"/>
              </w:rPr>
              <w:t xml:space="preserve">Held the </w:t>
            </w:r>
            <w:r>
              <w:rPr>
                <w:rFonts w:ascii="Arial" w:hAnsi="Arial" w:cs="Arial"/>
                <w:sz w:val="20"/>
                <w:szCs w:val="20"/>
                <w:lang w:val="en-GB" w:eastAsia="en-GB"/>
              </w:rPr>
              <w:t xml:space="preserve">substantive </w:t>
            </w:r>
            <w:r w:rsidRPr="00DC345A">
              <w:rPr>
                <w:rFonts w:ascii="Arial" w:hAnsi="Arial" w:cs="Arial"/>
                <w:sz w:val="20"/>
                <w:szCs w:val="20"/>
              </w:rPr>
              <w:t xml:space="preserve">minimum rank of </w:t>
            </w:r>
            <w:r>
              <w:rPr>
                <w:rFonts w:ascii="Arial" w:hAnsi="Arial" w:cs="Arial"/>
                <w:sz w:val="20"/>
                <w:szCs w:val="20"/>
              </w:rPr>
              <w:t xml:space="preserve">Chief </w:t>
            </w:r>
            <w:r w:rsidRPr="00DC345A">
              <w:rPr>
                <w:rFonts w:ascii="Arial" w:hAnsi="Arial" w:cs="Arial"/>
                <w:sz w:val="20"/>
                <w:szCs w:val="20"/>
              </w:rPr>
              <w:t>Superintendent</w:t>
            </w:r>
            <w:r>
              <w:rPr>
                <w:rFonts w:ascii="Arial" w:hAnsi="Arial" w:cs="Arial"/>
                <w:sz w:val="20"/>
                <w:szCs w:val="20"/>
              </w:rPr>
              <w:t xml:space="preserve"> / Lt. Col.</w:t>
            </w:r>
            <w:r w:rsidRPr="00DC345A">
              <w:rPr>
                <w:rFonts w:ascii="Arial" w:hAnsi="Arial" w:cs="Arial"/>
                <w:sz w:val="20"/>
                <w:szCs w:val="20"/>
              </w:rPr>
              <w:t xml:space="preserve"> </w:t>
            </w:r>
            <w:r w:rsidRPr="00DC345A">
              <w:rPr>
                <w:rFonts w:ascii="Arial" w:hAnsi="Arial" w:cs="Arial"/>
                <w:color w:val="000000"/>
                <w:sz w:val="20"/>
                <w:szCs w:val="20"/>
              </w:rPr>
              <w:t>(or equivalent) or above</w:t>
            </w:r>
            <w:r w:rsidRPr="006B7E5C">
              <w:rPr>
                <w:rFonts w:ascii="Arial" w:hAnsi="Arial" w:cs="Arial"/>
                <w:sz w:val="20"/>
                <w:szCs w:val="20"/>
                <w:lang w:val="en-GB" w:eastAsia="en-GB"/>
              </w:rPr>
              <w:t xml:space="preserve"> within a Member States primary </w:t>
            </w:r>
            <w:r w:rsidRPr="00145E62">
              <w:rPr>
                <w:rFonts w:ascii="Arial" w:hAnsi="Arial" w:cs="Arial"/>
                <w:sz w:val="20"/>
                <w:szCs w:val="20"/>
                <w:lang w:val="en-GB" w:eastAsia="en-GB"/>
              </w:rPr>
              <w:t>Civilian Police Service</w:t>
            </w:r>
            <w:r>
              <w:rPr>
                <w:rFonts w:ascii="Arial" w:hAnsi="Arial" w:cs="Arial"/>
                <w:sz w:val="20"/>
                <w:szCs w:val="20"/>
                <w:lang w:val="en-GB" w:eastAsia="en-GB"/>
              </w:rPr>
              <w:t>.</w:t>
            </w:r>
          </w:p>
          <w:p w:rsidR="00D0616E" w:rsidRPr="006B7E5C" w:rsidRDefault="00D0616E" w:rsidP="00D0616E">
            <w:pPr>
              <w:pStyle w:val="yiv0720675254msonormal"/>
              <w:shd w:val="clear" w:color="auto" w:fill="FFFFFF"/>
              <w:spacing w:before="0" w:beforeAutospacing="0" w:after="120" w:afterAutospacing="0"/>
              <w:jc w:val="both"/>
              <w:rPr>
                <w:rFonts w:ascii="Arial" w:hAnsi="Arial" w:cs="Arial"/>
                <w:sz w:val="20"/>
                <w:szCs w:val="20"/>
              </w:rPr>
            </w:pPr>
            <w:r w:rsidRPr="006B7E5C">
              <w:rPr>
                <w:rFonts w:ascii="Arial" w:hAnsi="Arial" w:cs="Arial"/>
                <w:sz w:val="20"/>
                <w:szCs w:val="20"/>
              </w:rPr>
              <w:t>AND</w:t>
            </w:r>
          </w:p>
          <w:p w:rsidR="00D0616E" w:rsidRPr="000872A2" w:rsidRDefault="00D0616E" w:rsidP="00D0616E">
            <w:pPr>
              <w:pStyle w:val="yiv0720675254msonormal"/>
              <w:numPr>
                <w:ilvl w:val="0"/>
                <w:numId w:val="10"/>
              </w:numPr>
              <w:shd w:val="clear" w:color="auto" w:fill="FFFFFF"/>
              <w:spacing w:before="0" w:beforeAutospacing="0" w:after="120" w:afterAutospacing="0"/>
              <w:ind w:hanging="13"/>
              <w:jc w:val="both"/>
              <w:rPr>
                <w:rFonts w:ascii="Arial" w:hAnsi="Arial" w:cs="Arial"/>
                <w:b/>
                <w:sz w:val="20"/>
                <w:szCs w:val="20"/>
                <w:lang w:eastAsia="en-GB"/>
              </w:rPr>
            </w:pPr>
            <w:r w:rsidRPr="00A1254E">
              <w:rPr>
                <w:rFonts w:ascii="Arial" w:hAnsi="Arial" w:cs="Arial"/>
                <w:sz w:val="20"/>
                <w:szCs w:val="20"/>
              </w:rPr>
              <w:t xml:space="preserve"> After having obtained the relevant degree/qualification, at least 1</w:t>
            </w:r>
            <w:r>
              <w:rPr>
                <w:rFonts w:ascii="Arial" w:hAnsi="Arial" w:cs="Arial"/>
                <w:sz w:val="20"/>
                <w:szCs w:val="20"/>
              </w:rPr>
              <w:t>0</w:t>
            </w:r>
            <w:r w:rsidRPr="00702692">
              <w:rPr>
                <w:rFonts w:ascii="Arial" w:hAnsi="Arial" w:cs="Arial"/>
                <w:sz w:val="20"/>
                <w:szCs w:val="20"/>
              </w:rPr>
              <w:t xml:space="preserve"> years of relevant and proven fulltime professional experience</w:t>
            </w:r>
            <w:r w:rsidRPr="000872A2">
              <w:rPr>
                <w:rFonts w:ascii="Arial" w:hAnsi="Arial" w:cs="Arial"/>
                <w:sz w:val="20"/>
                <w:szCs w:val="20"/>
              </w:rPr>
              <w:t xml:space="preserve">. </w:t>
            </w:r>
          </w:p>
          <w:p w:rsidR="00D0616E" w:rsidRPr="00FD6D56" w:rsidRDefault="00D0616E" w:rsidP="00D0616E">
            <w:pPr>
              <w:pStyle w:val="yiv0720675254msonormal"/>
              <w:shd w:val="clear" w:color="auto" w:fill="FFFFFF"/>
              <w:spacing w:before="0" w:beforeAutospacing="0" w:after="120" w:afterAutospacing="0"/>
              <w:jc w:val="both"/>
              <w:rPr>
                <w:rFonts w:ascii="Arial" w:hAnsi="Arial" w:cs="Arial"/>
                <w:b/>
                <w:sz w:val="20"/>
                <w:szCs w:val="20"/>
              </w:rPr>
            </w:pPr>
            <w:r w:rsidRPr="00FD6D56">
              <w:rPr>
                <w:rFonts w:ascii="Arial" w:hAnsi="Arial" w:cs="Arial"/>
                <w:b/>
                <w:sz w:val="20"/>
                <w:szCs w:val="20"/>
              </w:rPr>
              <w:t>Advantageous:</w:t>
            </w:r>
          </w:p>
          <w:p w:rsidR="00D0616E" w:rsidRPr="0086523D" w:rsidRDefault="00D0616E" w:rsidP="00491AD1">
            <w:pPr>
              <w:pStyle w:val="yiv0720675254msonormal"/>
              <w:numPr>
                <w:ilvl w:val="0"/>
                <w:numId w:val="14"/>
              </w:numPr>
              <w:shd w:val="clear" w:color="auto" w:fill="FFFFFF"/>
              <w:spacing w:before="0" w:beforeAutospacing="0" w:after="120" w:afterAutospacing="0"/>
              <w:jc w:val="both"/>
              <w:rPr>
                <w:rFonts w:ascii="Arial" w:hAnsi="Arial" w:cs="Arial"/>
                <w:sz w:val="20"/>
                <w:szCs w:val="20"/>
              </w:rPr>
            </w:pPr>
            <w:r w:rsidRPr="006B7E5C">
              <w:rPr>
                <w:rFonts w:ascii="Arial" w:hAnsi="Arial" w:cs="Arial"/>
                <w:sz w:val="20"/>
                <w:szCs w:val="20"/>
              </w:rPr>
              <w:t>Diploma on CEPOL Strategic Planning Course for EU Police Missions, CEPOL Commanders Course on Civilian Crisis Management Aspects or an EU Civilian Crisis Management Course.</w:t>
            </w:r>
          </w:p>
        </w:tc>
      </w:tr>
      <w:tr w:rsidR="00D0616E" w:rsidRPr="007E5A10" w:rsidTr="008D443D">
        <w:tc>
          <w:tcPr>
            <w:tcW w:w="791" w:type="pct"/>
            <w:tcBorders>
              <w:left w:val="nil"/>
            </w:tcBorders>
            <w:shd w:val="clear" w:color="auto" w:fill="auto"/>
            <w:vAlign w:val="center"/>
          </w:tcPr>
          <w:p w:rsidR="00D0616E" w:rsidRPr="0086523D" w:rsidRDefault="00D0616E" w:rsidP="00D0616E">
            <w:pPr>
              <w:widowControl w:val="0"/>
              <w:jc w:val="center"/>
              <w:outlineLvl w:val="0"/>
              <w:rPr>
                <w:rFonts w:ascii="Arial" w:hAnsi="Arial" w:cs="Arial"/>
                <w:sz w:val="20"/>
                <w:szCs w:val="20"/>
              </w:rPr>
            </w:pPr>
            <w:r w:rsidRPr="0086523D">
              <w:rPr>
                <w:rFonts w:ascii="Arial" w:hAnsi="Arial" w:cs="Arial"/>
                <w:sz w:val="20"/>
                <w:szCs w:val="20"/>
              </w:rPr>
              <w:t>Specification of experience</w:t>
            </w:r>
          </w:p>
          <w:p w:rsidR="00D0616E" w:rsidRPr="0086523D" w:rsidRDefault="00D0616E" w:rsidP="00D0616E">
            <w:pPr>
              <w:widowControl w:val="0"/>
              <w:jc w:val="center"/>
              <w:outlineLvl w:val="0"/>
              <w:rPr>
                <w:rFonts w:ascii="Arial" w:hAnsi="Arial" w:cs="Arial"/>
                <w:sz w:val="20"/>
                <w:szCs w:val="20"/>
              </w:rPr>
            </w:pPr>
          </w:p>
        </w:tc>
        <w:tc>
          <w:tcPr>
            <w:tcW w:w="4209" w:type="pct"/>
            <w:tcBorders>
              <w:right w:val="nil"/>
            </w:tcBorders>
            <w:shd w:val="clear" w:color="auto" w:fill="auto"/>
          </w:tcPr>
          <w:p w:rsidR="00D0616E" w:rsidRPr="00DB7085" w:rsidRDefault="00D0616E" w:rsidP="00D0616E">
            <w:pPr>
              <w:pStyle w:val="yiv0720675254default"/>
              <w:shd w:val="clear" w:color="auto" w:fill="FFFFFF"/>
              <w:spacing w:before="0" w:beforeAutospacing="0" w:after="0" w:afterAutospacing="0"/>
              <w:jc w:val="both"/>
              <w:rPr>
                <w:rFonts w:ascii="Arial" w:hAnsi="Arial" w:cs="Arial"/>
                <w:b/>
                <w:bCs/>
                <w:sz w:val="20"/>
                <w:szCs w:val="20"/>
              </w:rPr>
            </w:pPr>
            <w:r w:rsidRPr="00DB7085">
              <w:rPr>
                <w:rFonts w:ascii="Arial" w:hAnsi="Arial" w:cs="Arial"/>
                <w:b/>
                <w:bCs/>
                <w:sz w:val="20"/>
                <w:szCs w:val="20"/>
              </w:rPr>
              <w:t>Desirable:</w:t>
            </w:r>
          </w:p>
          <w:p w:rsidR="00D0616E" w:rsidRDefault="00D0616E" w:rsidP="00D0616E">
            <w:pPr>
              <w:pStyle w:val="yiv0720675254default"/>
              <w:shd w:val="clear" w:color="auto" w:fill="FFFFFF"/>
              <w:spacing w:before="0" w:beforeAutospacing="0" w:after="0" w:afterAutospacing="0"/>
              <w:jc w:val="both"/>
              <w:rPr>
                <w:rFonts w:ascii="Arial" w:hAnsi="Arial" w:cs="Arial"/>
                <w:bCs/>
                <w:sz w:val="20"/>
                <w:szCs w:val="20"/>
              </w:rPr>
            </w:pPr>
          </w:p>
          <w:p w:rsidR="00D0616E" w:rsidRPr="0086523D" w:rsidRDefault="00D0616E" w:rsidP="00D0616E">
            <w:pPr>
              <w:pStyle w:val="yiv0720675254default"/>
              <w:shd w:val="clear" w:color="auto" w:fill="FFFFFF"/>
              <w:spacing w:before="0" w:beforeAutospacing="0" w:after="0" w:afterAutospacing="0"/>
              <w:jc w:val="both"/>
              <w:rPr>
                <w:rFonts w:ascii="Arial" w:hAnsi="Arial" w:cs="Arial"/>
                <w:sz w:val="20"/>
                <w:szCs w:val="20"/>
              </w:rPr>
            </w:pPr>
            <w:r w:rsidRPr="0086523D">
              <w:rPr>
                <w:rFonts w:ascii="Arial" w:hAnsi="Arial" w:cs="Arial"/>
                <w:b/>
                <w:sz w:val="20"/>
                <w:szCs w:val="20"/>
              </w:rPr>
              <w:t>General professional experience:</w:t>
            </w:r>
            <w:r w:rsidRPr="0086523D">
              <w:rPr>
                <w:rFonts w:ascii="Arial" w:hAnsi="Arial" w:cs="Arial"/>
                <w:sz w:val="20"/>
                <w:szCs w:val="20"/>
              </w:rPr>
              <w:t xml:space="preserve">  </w:t>
            </w:r>
          </w:p>
          <w:p w:rsidR="00D0616E" w:rsidRPr="0086523D" w:rsidRDefault="00D0616E" w:rsidP="00D0616E">
            <w:pPr>
              <w:pStyle w:val="yiv0720675254default"/>
              <w:shd w:val="clear" w:color="auto" w:fill="FFFFFF"/>
              <w:spacing w:before="0" w:beforeAutospacing="0" w:after="0" w:afterAutospacing="0"/>
              <w:jc w:val="both"/>
              <w:rPr>
                <w:rFonts w:ascii="Arial" w:hAnsi="Arial" w:cs="Arial"/>
                <w:sz w:val="20"/>
                <w:szCs w:val="20"/>
                <w:lang w:val="en-GB" w:eastAsia="en-GB"/>
              </w:rPr>
            </w:pPr>
            <w:r w:rsidRPr="0086523D">
              <w:rPr>
                <w:rFonts w:ascii="Arial" w:hAnsi="Arial" w:cs="Arial"/>
                <w:sz w:val="20"/>
                <w:szCs w:val="20"/>
              </w:rPr>
              <w:t>Experience in home country working as a senior police officer/senior civil servant having worked on developing strategies in</w:t>
            </w:r>
            <w:r w:rsidRPr="0086523D">
              <w:rPr>
                <w:rFonts w:ascii="Arial" w:hAnsi="Arial" w:cs="Arial"/>
                <w:color w:val="222222"/>
                <w:sz w:val="20"/>
                <w:szCs w:val="20"/>
              </w:rPr>
              <w:t xml:space="preserve"> </w:t>
            </w:r>
            <w:r w:rsidRPr="0086523D">
              <w:rPr>
                <w:rFonts w:ascii="Arial" w:hAnsi="Arial" w:cs="Arial"/>
                <w:color w:val="222222"/>
                <w:sz w:val="20"/>
                <w:szCs w:val="20"/>
                <w:lang w:val="en"/>
              </w:rPr>
              <w:t>areas of Homeland Security, National Security or activity considered relevant</w:t>
            </w:r>
            <w:r>
              <w:rPr>
                <w:rFonts w:ascii="Arial" w:hAnsi="Arial" w:cs="Arial"/>
                <w:sz w:val="20"/>
                <w:szCs w:val="20"/>
              </w:rPr>
              <w:t xml:space="preserve"> and</w:t>
            </w:r>
            <w:r w:rsidRPr="0086523D">
              <w:rPr>
                <w:rFonts w:ascii="Arial" w:hAnsi="Arial" w:cs="Arial"/>
                <w:sz w:val="20"/>
                <w:szCs w:val="20"/>
              </w:rPr>
              <w:t xml:space="preserve"> </w:t>
            </w:r>
            <w:r>
              <w:rPr>
                <w:rFonts w:ascii="Arial" w:hAnsi="Arial" w:cs="Arial"/>
                <w:sz w:val="20"/>
                <w:szCs w:val="20"/>
              </w:rPr>
              <w:t>i</w:t>
            </w:r>
            <w:r w:rsidRPr="0086523D">
              <w:rPr>
                <w:rFonts w:ascii="Arial" w:hAnsi="Arial" w:cs="Arial"/>
                <w:sz w:val="20"/>
                <w:szCs w:val="20"/>
              </w:rPr>
              <w:t>nternational experience, particularly in crisis areas or post-conflict setting, with multi-national and/or international organizations is an advantage.</w:t>
            </w:r>
          </w:p>
          <w:p w:rsidR="00D0616E" w:rsidRPr="00DB7085" w:rsidRDefault="00D0616E" w:rsidP="00D0616E">
            <w:pPr>
              <w:pStyle w:val="yiv0720675254default"/>
              <w:shd w:val="clear" w:color="auto" w:fill="FFFFFF"/>
              <w:spacing w:before="0" w:beforeAutospacing="0" w:after="0" w:afterAutospacing="0"/>
              <w:jc w:val="both"/>
              <w:rPr>
                <w:rFonts w:ascii="Arial" w:hAnsi="Arial" w:cs="Arial"/>
                <w:sz w:val="20"/>
                <w:szCs w:val="20"/>
                <w:lang w:val="en-GB"/>
              </w:rPr>
            </w:pPr>
          </w:p>
          <w:p w:rsidR="00D0616E" w:rsidRDefault="00D0616E" w:rsidP="00D0616E">
            <w:pPr>
              <w:pStyle w:val="yiv0720675254default"/>
              <w:shd w:val="clear" w:color="auto" w:fill="FFFFFF"/>
              <w:spacing w:before="0" w:beforeAutospacing="0" w:after="0" w:afterAutospacing="0"/>
              <w:jc w:val="both"/>
              <w:rPr>
                <w:rFonts w:ascii="Arial" w:hAnsi="Arial" w:cs="Arial"/>
                <w:b/>
                <w:sz w:val="20"/>
                <w:szCs w:val="20"/>
                <w:lang w:val="en-GB" w:eastAsia="en-GB"/>
              </w:rPr>
            </w:pPr>
            <w:r>
              <w:rPr>
                <w:rFonts w:ascii="Arial" w:hAnsi="Arial" w:cs="Arial"/>
                <w:b/>
                <w:sz w:val="20"/>
                <w:szCs w:val="20"/>
                <w:lang w:val="en-GB" w:eastAsia="en-GB"/>
              </w:rPr>
              <w:t>The followings are also considered as a distinct advantage:</w:t>
            </w:r>
          </w:p>
          <w:p w:rsidR="00D0616E" w:rsidRPr="004053BC" w:rsidRDefault="00D0616E" w:rsidP="00D0616E">
            <w:pPr>
              <w:pStyle w:val="yiv0720675254default"/>
              <w:numPr>
                <w:ilvl w:val="0"/>
                <w:numId w:val="9"/>
              </w:numPr>
              <w:shd w:val="clear" w:color="auto" w:fill="FFFFFF"/>
              <w:spacing w:before="0" w:beforeAutospacing="0" w:after="0" w:afterAutospacing="0"/>
              <w:jc w:val="both"/>
              <w:rPr>
                <w:rFonts w:ascii="Arial" w:hAnsi="Arial" w:cs="Arial"/>
                <w:b/>
                <w:sz w:val="20"/>
                <w:szCs w:val="20"/>
                <w:lang w:val="en-GB" w:eastAsia="en-GB"/>
              </w:rPr>
            </w:pPr>
            <w:r w:rsidRPr="0086523D">
              <w:rPr>
                <w:rFonts w:ascii="Arial" w:hAnsi="Arial" w:cs="Arial"/>
                <w:sz w:val="20"/>
                <w:szCs w:val="20"/>
                <w:lang w:val="en-GB" w:eastAsia="en-GB"/>
              </w:rPr>
              <w:t>Strong experience (</w:t>
            </w:r>
            <w:r>
              <w:rPr>
                <w:rFonts w:ascii="Arial" w:hAnsi="Arial" w:cs="Arial"/>
                <w:sz w:val="20"/>
                <w:szCs w:val="20"/>
                <w:lang w:val="en-GB" w:eastAsia="en-GB"/>
              </w:rPr>
              <w:t>at least</w:t>
            </w:r>
            <w:r w:rsidRPr="0086523D">
              <w:rPr>
                <w:rFonts w:ascii="Arial" w:hAnsi="Arial" w:cs="Arial"/>
                <w:sz w:val="20"/>
                <w:szCs w:val="20"/>
                <w:lang w:val="en-GB" w:eastAsia="en-GB"/>
              </w:rPr>
              <w:t xml:space="preserve"> 1</w:t>
            </w:r>
            <w:r>
              <w:rPr>
                <w:rFonts w:ascii="Arial" w:hAnsi="Arial" w:cs="Arial"/>
                <w:sz w:val="20"/>
                <w:szCs w:val="20"/>
                <w:lang w:val="en-GB" w:eastAsia="en-GB"/>
              </w:rPr>
              <w:t>0</w:t>
            </w:r>
            <w:r w:rsidRPr="0086523D">
              <w:rPr>
                <w:rFonts w:ascii="Arial" w:hAnsi="Arial" w:cs="Arial"/>
                <w:sz w:val="20"/>
                <w:szCs w:val="20"/>
                <w:lang w:val="en-GB" w:eastAsia="en-GB"/>
              </w:rPr>
              <w:t xml:space="preserve"> years of relevant proven full-time experience) in the security sector, preferably in post-conflict context, with a strong preference for candidates having worked in similar positions with documented successful results.</w:t>
            </w:r>
          </w:p>
          <w:p w:rsidR="00D0616E" w:rsidRPr="0086523D" w:rsidRDefault="00D0616E" w:rsidP="00D0616E">
            <w:pPr>
              <w:pStyle w:val="yiv0720675254default"/>
              <w:numPr>
                <w:ilvl w:val="0"/>
                <w:numId w:val="9"/>
              </w:numPr>
              <w:shd w:val="clear" w:color="auto" w:fill="FFFFFF"/>
              <w:spacing w:before="0" w:beforeAutospacing="0" w:after="0" w:afterAutospacing="0"/>
              <w:jc w:val="both"/>
              <w:rPr>
                <w:rFonts w:ascii="Arial" w:hAnsi="Arial" w:cs="Arial"/>
                <w:b/>
                <w:sz w:val="20"/>
                <w:szCs w:val="20"/>
                <w:lang w:val="en-GB" w:eastAsia="en-GB"/>
              </w:rPr>
            </w:pPr>
            <w:r w:rsidRPr="0086523D">
              <w:rPr>
                <w:rFonts w:ascii="Arial" w:hAnsi="Arial" w:cs="Arial"/>
                <w:sz w:val="20"/>
                <w:szCs w:val="20"/>
                <w:lang w:val="en-GB" w:eastAsia="en-GB"/>
              </w:rPr>
              <w:t>Experience should have ideally been gained at strategic level (substantive Chief Superintendent or above (or equivalent) in a primary national police organisation (civilian or police at or above chief Superintendent or equivalent level)</w:t>
            </w:r>
            <w:r>
              <w:rPr>
                <w:rFonts w:ascii="Arial" w:hAnsi="Arial" w:cs="Arial"/>
                <w:sz w:val="20"/>
                <w:szCs w:val="20"/>
                <w:lang w:val="en-GB" w:eastAsia="en-GB"/>
              </w:rPr>
              <w:t xml:space="preserve"> </w:t>
            </w:r>
            <w:r w:rsidRPr="0086523D">
              <w:rPr>
                <w:rFonts w:ascii="Arial" w:hAnsi="Arial" w:cs="Arial"/>
                <w:sz w:val="20"/>
                <w:szCs w:val="20"/>
                <w:lang w:val="en-GB" w:eastAsia="en-GB"/>
              </w:rPr>
              <w:t>for a period of at least 3 years and served within the past 5 years.</w:t>
            </w:r>
          </w:p>
          <w:p w:rsidR="00D0616E" w:rsidRPr="0086523D" w:rsidRDefault="00D0616E" w:rsidP="00D0616E">
            <w:pPr>
              <w:pStyle w:val="yiv0720675254default"/>
              <w:numPr>
                <w:ilvl w:val="0"/>
                <w:numId w:val="9"/>
              </w:numPr>
              <w:shd w:val="clear" w:color="auto" w:fill="FFFFFF"/>
              <w:spacing w:before="0" w:beforeAutospacing="0" w:after="0" w:afterAutospacing="0"/>
              <w:jc w:val="both"/>
              <w:rPr>
                <w:rFonts w:ascii="Arial" w:hAnsi="Arial" w:cs="Arial"/>
                <w:b/>
                <w:sz w:val="20"/>
                <w:szCs w:val="20"/>
                <w:lang w:val="en-GB" w:eastAsia="en-GB"/>
              </w:rPr>
            </w:pPr>
            <w:r w:rsidRPr="0086523D">
              <w:rPr>
                <w:rFonts w:ascii="Arial" w:hAnsi="Arial" w:cs="Arial"/>
                <w:sz w:val="20"/>
                <w:szCs w:val="20"/>
                <w:lang w:val="en-GB" w:eastAsia="en-GB"/>
              </w:rPr>
              <w:t>Excellent interpersonal skills and ability to work in multinational teams;</w:t>
            </w:r>
          </w:p>
          <w:p w:rsidR="00D0616E" w:rsidRPr="0086523D" w:rsidRDefault="00D0616E" w:rsidP="00D0616E">
            <w:pPr>
              <w:pStyle w:val="yiv0720675254default"/>
              <w:numPr>
                <w:ilvl w:val="0"/>
                <w:numId w:val="9"/>
              </w:numPr>
              <w:shd w:val="clear" w:color="auto" w:fill="FFFFFF"/>
              <w:spacing w:before="0" w:beforeAutospacing="0" w:after="0" w:afterAutospacing="0"/>
              <w:jc w:val="both"/>
              <w:rPr>
                <w:rFonts w:ascii="Arial" w:hAnsi="Arial" w:cs="Arial"/>
                <w:b/>
                <w:sz w:val="20"/>
                <w:szCs w:val="20"/>
                <w:lang w:val="en-GB"/>
              </w:rPr>
            </w:pPr>
            <w:r w:rsidRPr="0086523D">
              <w:rPr>
                <w:rFonts w:ascii="Arial" w:hAnsi="Arial" w:cs="Arial"/>
                <w:sz w:val="20"/>
                <w:szCs w:val="20"/>
                <w:lang w:val="en-GB" w:eastAsia="en-GB"/>
              </w:rPr>
              <w:t>Full working knowledge of English and excellent drafting skills (the ability to draft and edit reports).</w:t>
            </w:r>
          </w:p>
          <w:p w:rsidR="00D0616E" w:rsidRPr="0086523D" w:rsidRDefault="00D0616E" w:rsidP="00D0616E">
            <w:pPr>
              <w:pStyle w:val="yiv0720675254default"/>
              <w:numPr>
                <w:ilvl w:val="0"/>
                <w:numId w:val="9"/>
              </w:numPr>
              <w:shd w:val="clear" w:color="auto" w:fill="FFFFFF"/>
              <w:spacing w:before="0" w:beforeAutospacing="0" w:after="0" w:afterAutospacing="0"/>
              <w:jc w:val="both"/>
              <w:rPr>
                <w:rFonts w:ascii="Arial" w:hAnsi="Arial" w:cs="Arial"/>
                <w:b/>
                <w:sz w:val="20"/>
                <w:szCs w:val="20"/>
                <w:lang w:val="en-GB" w:eastAsia="en-GB"/>
              </w:rPr>
            </w:pPr>
            <w:r w:rsidRPr="0086523D">
              <w:rPr>
                <w:rFonts w:ascii="Arial" w:hAnsi="Arial" w:cs="Arial"/>
                <w:sz w:val="20"/>
                <w:szCs w:val="20"/>
                <w:lang w:val="en-GB" w:eastAsia="en-GB"/>
              </w:rPr>
              <w:t>Ability to provide with a regular assessment of capacities, ability to identify gaps and assess progress in the relevant domains (Ministry of Interior);</w:t>
            </w:r>
          </w:p>
          <w:p w:rsidR="00D0616E" w:rsidRPr="0086523D" w:rsidRDefault="00D0616E" w:rsidP="00D0616E">
            <w:pPr>
              <w:pStyle w:val="yiv0720675254default"/>
              <w:numPr>
                <w:ilvl w:val="0"/>
                <w:numId w:val="9"/>
              </w:numPr>
              <w:shd w:val="clear" w:color="auto" w:fill="FFFFFF"/>
              <w:spacing w:before="0" w:beforeAutospacing="0" w:after="0" w:afterAutospacing="0"/>
              <w:jc w:val="both"/>
              <w:rPr>
                <w:rFonts w:ascii="Arial" w:hAnsi="Arial" w:cs="Arial"/>
                <w:sz w:val="20"/>
                <w:szCs w:val="20"/>
                <w:lang w:val="en-GB" w:eastAsia="en-GB"/>
              </w:rPr>
            </w:pPr>
            <w:r w:rsidRPr="0086523D">
              <w:rPr>
                <w:rFonts w:ascii="Arial" w:hAnsi="Arial" w:cs="Arial"/>
                <w:sz w:val="20"/>
                <w:szCs w:val="20"/>
                <w:lang w:val="en-GB" w:eastAsia="en-GB"/>
              </w:rPr>
              <w:t xml:space="preserve">Strong knowledge of professional standards in Ministry of Interior/Home Office Departments; </w:t>
            </w:r>
          </w:p>
          <w:p w:rsidR="00D0616E" w:rsidRPr="0086523D" w:rsidRDefault="00D0616E" w:rsidP="00D0616E">
            <w:pPr>
              <w:pStyle w:val="yiv0720675254default"/>
              <w:numPr>
                <w:ilvl w:val="0"/>
                <w:numId w:val="9"/>
              </w:numPr>
              <w:shd w:val="clear" w:color="auto" w:fill="FFFFFF"/>
              <w:spacing w:before="0" w:beforeAutospacing="0" w:after="0" w:afterAutospacing="0"/>
              <w:jc w:val="both"/>
              <w:rPr>
                <w:rFonts w:ascii="Arial" w:hAnsi="Arial" w:cs="Arial"/>
                <w:b/>
                <w:sz w:val="20"/>
                <w:szCs w:val="20"/>
                <w:lang w:val="en-GB" w:eastAsia="en-GB"/>
              </w:rPr>
            </w:pPr>
            <w:r w:rsidRPr="0086523D">
              <w:rPr>
                <w:rFonts w:ascii="Arial" w:hAnsi="Arial" w:cs="Arial"/>
                <w:sz w:val="20"/>
                <w:szCs w:val="20"/>
                <w:lang w:val="en-GB" w:eastAsia="en-GB"/>
              </w:rPr>
              <w:t>Knowledge and understanding of the relationship between  standards;</w:t>
            </w:r>
          </w:p>
          <w:p w:rsidR="00D0616E" w:rsidRPr="0086523D" w:rsidRDefault="00D0616E" w:rsidP="00D0616E">
            <w:pPr>
              <w:pStyle w:val="yiv0720675254default"/>
              <w:numPr>
                <w:ilvl w:val="0"/>
                <w:numId w:val="9"/>
              </w:numPr>
              <w:shd w:val="clear" w:color="auto" w:fill="FFFFFF"/>
              <w:spacing w:before="0" w:beforeAutospacing="0" w:after="0" w:afterAutospacing="0"/>
              <w:jc w:val="both"/>
              <w:rPr>
                <w:rFonts w:ascii="Arial" w:hAnsi="Arial" w:cs="Arial"/>
                <w:b/>
                <w:sz w:val="20"/>
                <w:szCs w:val="20"/>
                <w:lang w:val="en-GB" w:eastAsia="en-GB"/>
              </w:rPr>
            </w:pPr>
            <w:r w:rsidRPr="0086523D">
              <w:rPr>
                <w:rFonts w:ascii="Arial" w:hAnsi="Arial" w:cs="Arial"/>
                <w:sz w:val="20"/>
                <w:szCs w:val="20"/>
                <w:lang w:val="en-GB" w:eastAsia="en-GB"/>
              </w:rPr>
              <w:t>Experience in advising and mentoring;</w:t>
            </w:r>
          </w:p>
          <w:p w:rsidR="00D0616E" w:rsidRPr="0086523D" w:rsidRDefault="00D0616E" w:rsidP="00D0616E">
            <w:pPr>
              <w:pStyle w:val="yiv0720675254default"/>
              <w:numPr>
                <w:ilvl w:val="0"/>
                <w:numId w:val="9"/>
              </w:numPr>
              <w:shd w:val="clear" w:color="auto" w:fill="FFFFFF"/>
              <w:spacing w:before="0" w:beforeAutospacing="0" w:after="0" w:afterAutospacing="0"/>
              <w:jc w:val="both"/>
              <w:rPr>
                <w:rFonts w:ascii="Arial" w:hAnsi="Arial" w:cs="Arial"/>
                <w:b/>
                <w:sz w:val="20"/>
                <w:szCs w:val="20"/>
                <w:lang w:val="en-GB" w:eastAsia="en-GB"/>
              </w:rPr>
            </w:pPr>
            <w:r w:rsidRPr="0086523D">
              <w:rPr>
                <w:rFonts w:ascii="Arial" w:hAnsi="Arial" w:cs="Arial"/>
                <w:sz w:val="20"/>
                <w:szCs w:val="20"/>
                <w:lang w:val="en-GB" w:eastAsia="en-GB"/>
              </w:rPr>
              <w:t>Good knowledge and experience of Gender, Human Rights, Anti-Corruption and Police Accountability standards;</w:t>
            </w:r>
          </w:p>
          <w:p w:rsidR="00D0616E" w:rsidRPr="0086523D" w:rsidRDefault="00D0616E" w:rsidP="00D0616E">
            <w:pPr>
              <w:pStyle w:val="yiv0720675254default"/>
              <w:numPr>
                <w:ilvl w:val="0"/>
                <w:numId w:val="9"/>
              </w:numPr>
              <w:shd w:val="clear" w:color="auto" w:fill="FFFFFF"/>
              <w:spacing w:before="0" w:beforeAutospacing="0" w:after="0" w:afterAutospacing="0"/>
              <w:jc w:val="both"/>
              <w:rPr>
                <w:rFonts w:ascii="Arial" w:hAnsi="Arial" w:cs="Arial"/>
                <w:sz w:val="20"/>
                <w:szCs w:val="20"/>
                <w:lang w:val="en-GB" w:eastAsia="en-GB"/>
              </w:rPr>
            </w:pPr>
            <w:r w:rsidRPr="0086523D">
              <w:rPr>
                <w:rFonts w:ascii="Arial" w:hAnsi="Arial" w:cs="Arial"/>
                <w:sz w:val="20"/>
                <w:szCs w:val="20"/>
                <w:lang w:val="en-GB" w:eastAsia="en-GB"/>
              </w:rPr>
              <w:t xml:space="preserve">Local experience or good knowledge of Afghanistan: strong familiarity with the political, historical and cultural context of Afghanistan,  subject matter expertise in domestic and regional Afghan political dynamics; government of Afghanistan Governance structures at national and sub-national level. </w:t>
            </w:r>
          </w:p>
          <w:p w:rsidR="00D0616E" w:rsidRPr="0086523D" w:rsidRDefault="00D0616E" w:rsidP="00D0616E">
            <w:pPr>
              <w:pStyle w:val="yiv0720675254default"/>
              <w:numPr>
                <w:ilvl w:val="0"/>
                <w:numId w:val="9"/>
              </w:numPr>
              <w:shd w:val="clear" w:color="auto" w:fill="FFFFFF"/>
              <w:spacing w:before="0" w:beforeAutospacing="0" w:after="0" w:afterAutospacing="0"/>
              <w:jc w:val="both"/>
              <w:rPr>
                <w:rFonts w:ascii="Arial" w:hAnsi="Arial" w:cs="Arial"/>
                <w:sz w:val="20"/>
                <w:szCs w:val="20"/>
                <w:lang w:val="en-GB" w:eastAsia="en-GB"/>
              </w:rPr>
            </w:pPr>
            <w:r w:rsidRPr="0086523D">
              <w:rPr>
                <w:rFonts w:ascii="Arial" w:hAnsi="Arial" w:cs="Arial"/>
                <w:sz w:val="20"/>
                <w:szCs w:val="20"/>
                <w:lang w:val="en-GB" w:eastAsia="en-GB"/>
              </w:rPr>
              <w:t>Knowledge of the EU Institutions, related to the Common Security and Defence Policy and the EU Development Cooperation instrument;</w:t>
            </w:r>
          </w:p>
          <w:p w:rsidR="00D0616E" w:rsidRPr="0086523D" w:rsidRDefault="00D0616E" w:rsidP="00D0616E">
            <w:pPr>
              <w:pStyle w:val="yiv0720675254default"/>
              <w:numPr>
                <w:ilvl w:val="0"/>
                <w:numId w:val="9"/>
              </w:numPr>
              <w:shd w:val="clear" w:color="auto" w:fill="FFFFFF"/>
              <w:spacing w:before="0" w:beforeAutospacing="0" w:after="0" w:afterAutospacing="0"/>
              <w:jc w:val="both"/>
              <w:rPr>
                <w:rFonts w:ascii="Arial" w:hAnsi="Arial" w:cs="Arial"/>
                <w:sz w:val="20"/>
                <w:szCs w:val="20"/>
                <w:lang w:val="en-GB" w:eastAsia="en-GB"/>
              </w:rPr>
            </w:pPr>
            <w:r w:rsidRPr="0086523D">
              <w:rPr>
                <w:rFonts w:ascii="Arial" w:hAnsi="Arial" w:cs="Arial"/>
                <w:sz w:val="20"/>
                <w:szCs w:val="20"/>
                <w:lang w:val="en-GB" w:eastAsia="en-GB"/>
              </w:rPr>
              <w:t xml:space="preserve">Highly resilient under physical and mental pressure; </w:t>
            </w:r>
          </w:p>
          <w:p w:rsidR="00D0616E" w:rsidRDefault="00D0616E" w:rsidP="00D0616E">
            <w:pPr>
              <w:pStyle w:val="yiv0720675254default"/>
              <w:numPr>
                <w:ilvl w:val="0"/>
                <w:numId w:val="9"/>
              </w:numPr>
              <w:shd w:val="clear" w:color="auto" w:fill="FFFFFF"/>
              <w:spacing w:before="0" w:beforeAutospacing="0" w:after="0" w:afterAutospacing="0"/>
              <w:jc w:val="both"/>
              <w:rPr>
                <w:rFonts w:ascii="Arial" w:hAnsi="Arial" w:cs="Arial"/>
                <w:sz w:val="20"/>
                <w:szCs w:val="20"/>
                <w:lang w:val="en-GB" w:eastAsia="en-GB"/>
              </w:rPr>
            </w:pPr>
            <w:r w:rsidRPr="0086523D">
              <w:rPr>
                <w:rFonts w:ascii="Arial" w:hAnsi="Arial" w:cs="Arial"/>
                <w:sz w:val="20"/>
                <w:szCs w:val="20"/>
                <w:lang w:val="en-GB" w:eastAsia="en-GB"/>
              </w:rPr>
              <w:t>Experience in security sector reform is an advantage;</w:t>
            </w:r>
          </w:p>
          <w:p w:rsidR="00D0616E" w:rsidRPr="0086523D" w:rsidRDefault="00D0616E" w:rsidP="00D0616E">
            <w:pPr>
              <w:pStyle w:val="default"/>
              <w:numPr>
                <w:ilvl w:val="0"/>
                <w:numId w:val="9"/>
              </w:numPr>
              <w:rPr>
                <w:b/>
                <w:color w:val="auto"/>
                <w:sz w:val="20"/>
                <w:szCs w:val="20"/>
              </w:rPr>
            </w:pPr>
            <w:r w:rsidRPr="0086523D">
              <w:rPr>
                <w:color w:val="auto"/>
                <w:sz w:val="20"/>
                <w:szCs w:val="20"/>
              </w:rPr>
              <w:t>Knowledge of Dari or Pashto is an asset.</w:t>
            </w:r>
          </w:p>
        </w:tc>
      </w:tr>
    </w:tbl>
    <w:p w:rsidR="0057183D" w:rsidRDefault="0057183D" w:rsidP="003E2C18"/>
    <w:tbl>
      <w:tblPr>
        <w:tblpPr w:leftFromText="141" w:rightFromText="141" w:vertAnchor="text" w:horzAnchor="page" w:tblpX="1242" w:tblpY="1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6"/>
        <w:gridCol w:w="7962"/>
      </w:tblGrid>
      <w:tr w:rsidR="00D0616E" w:rsidRPr="006C644A" w:rsidTr="002C182F">
        <w:tc>
          <w:tcPr>
            <w:tcW w:w="791" w:type="pct"/>
            <w:tcBorders>
              <w:left w:val="nil"/>
              <w:bottom w:val="single" w:sz="4" w:space="0" w:color="auto"/>
            </w:tcBorders>
            <w:shd w:val="clear" w:color="auto" w:fill="E6E6E6"/>
            <w:vAlign w:val="center"/>
          </w:tcPr>
          <w:p w:rsidR="00D0616E" w:rsidRPr="006C644A" w:rsidRDefault="00D0616E" w:rsidP="002C182F">
            <w:pPr>
              <w:widowControl w:val="0"/>
              <w:jc w:val="center"/>
              <w:outlineLvl w:val="0"/>
              <w:rPr>
                <w:rFonts w:ascii="Arial" w:hAnsi="Arial" w:cs="Arial"/>
                <w:sz w:val="20"/>
                <w:szCs w:val="20"/>
              </w:rPr>
            </w:pPr>
            <w:r w:rsidRPr="006C644A">
              <w:rPr>
                <w:rFonts w:ascii="Arial" w:hAnsi="Arial" w:cs="Arial"/>
                <w:sz w:val="20"/>
                <w:szCs w:val="20"/>
              </w:rPr>
              <w:t>Job Title</w:t>
            </w:r>
            <w:r>
              <w:rPr>
                <w:rFonts w:ascii="Arial" w:hAnsi="Arial" w:cs="Arial"/>
                <w:sz w:val="20"/>
                <w:szCs w:val="20"/>
              </w:rPr>
              <w:t xml:space="preserve"> / Code </w:t>
            </w:r>
          </w:p>
        </w:tc>
        <w:tc>
          <w:tcPr>
            <w:tcW w:w="4209" w:type="pct"/>
            <w:tcBorders>
              <w:bottom w:val="single" w:sz="4" w:space="0" w:color="auto"/>
              <w:right w:val="nil"/>
            </w:tcBorders>
            <w:shd w:val="clear" w:color="auto" w:fill="E6E6E6"/>
          </w:tcPr>
          <w:p w:rsidR="00D0616E" w:rsidRPr="006C644A" w:rsidRDefault="00D0616E" w:rsidP="002C182F">
            <w:pPr>
              <w:widowControl w:val="0"/>
              <w:outlineLvl w:val="0"/>
              <w:rPr>
                <w:rFonts w:ascii="Arial" w:hAnsi="Arial" w:cs="Arial"/>
                <w:b/>
                <w:sz w:val="20"/>
                <w:szCs w:val="20"/>
              </w:rPr>
            </w:pPr>
            <w:r w:rsidRPr="006C644A">
              <w:rPr>
                <w:rFonts w:ascii="Arial" w:hAnsi="Arial" w:cs="Arial"/>
                <w:b/>
                <w:sz w:val="20"/>
                <w:szCs w:val="20"/>
              </w:rPr>
              <w:t>Advisor to the Afghan Ministry of Interior (Anti-Crime) –</w:t>
            </w:r>
            <w:r>
              <w:rPr>
                <w:rFonts w:ascii="Arial" w:hAnsi="Arial" w:cs="Arial"/>
                <w:b/>
                <w:sz w:val="20"/>
                <w:szCs w:val="20"/>
              </w:rPr>
              <w:t xml:space="preserve"> </w:t>
            </w:r>
            <w:r w:rsidRPr="00FB6F18">
              <w:rPr>
                <w:rFonts w:ascii="Arial" w:hAnsi="Arial" w:cs="Arial"/>
                <w:b/>
                <w:color w:val="222222"/>
                <w:sz w:val="20"/>
                <w:szCs w:val="20"/>
                <w:lang w:val="en"/>
              </w:rPr>
              <w:t>Analysis of criminal information and suspects signaling</w:t>
            </w:r>
            <w:r w:rsidRPr="00FB6F18">
              <w:rPr>
                <w:rFonts w:ascii="Arial" w:hAnsi="Arial" w:cs="Arial"/>
                <w:b/>
                <w:sz w:val="20"/>
                <w:szCs w:val="20"/>
              </w:rPr>
              <w:t xml:space="preserve"> </w:t>
            </w:r>
            <w:r>
              <w:rPr>
                <w:rFonts w:ascii="Arial" w:hAnsi="Arial" w:cs="Arial"/>
                <w:b/>
                <w:sz w:val="20"/>
                <w:szCs w:val="20"/>
              </w:rPr>
              <w:t>– (1 post) - EUSR-S-ACRI-14</w:t>
            </w:r>
            <w:r w:rsidRPr="00FB6F18">
              <w:rPr>
                <w:rFonts w:ascii="Arial" w:hAnsi="Arial" w:cs="Arial"/>
                <w:b/>
                <w:sz w:val="20"/>
                <w:szCs w:val="20"/>
              </w:rPr>
              <w:t xml:space="preserve"> </w:t>
            </w:r>
          </w:p>
        </w:tc>
      </w:tr>
      <w:tr w:rsidR="00D0616E" w:rsidRPr="006C644A" w:rsidTr="002C182F">
        <w:tc>
          <w:tcPr>
            <w:tcW w:w="791" w:type="pct"/>
            <w:tcBorders>
              <w:left w:val="nil"/>
              <w:bottom w:val="single" w:sz="4" w:space="0" w:color="auto"/>
            </w:tcBorders>
            <w:shd w:val="clear" w:color="auto" w:fill="E6E6E6"/>
            <w:vAlign w:val="center"/>
          </w:tcPr>
          <w:p w:rsidR="00D0616E" w:rsidRPr="006C644A" w:rsidRDefault="00D0616E" w:rsidP="002C182F">
            <w:pPr>
              <w:widowControl w:val="0"/>
              <w:jc w:val="center"/>
              <w:outlineLvl w:val="0"/>
              <w:rPr>
                <w:rFonts w:ascii="Arial" w:hAnsi="Arial" w:cs="Arial"/>
                <w:sz w:val="20"/>
                <w:szCs w:val="20"/>
              </w:rPr>
            </w:pPr>
            <w:r w:rsidRPr="006C644A">
              <w:rPr>
                <w:rFonts w:ascii="Arial" w:hAnsi="Arial" w:cs="Arial"/>
                <w:sz w:val="20"/>
                <w:szCs w:val="20"/>
              </w:rPr>
              <w:t>Employment regime</w:t>
            </w:r>
          </w:p>
        </w:tc>
        <w:tc>
          <w:tcPr>
            <w:tcW w:w="4209" w:type="pct"/>
            <w:tcBorders>
              <w:bottom w:val="single" w:sz="4" w:space="0" w:color="auto"/>
              <w:right w:val="nil"/>
            </w:tcBorders>
            <w:shd w:val="clear" w:color="auto" w:fill="E6E6E6"/>
          </w:tcPr>
          <w:p w:rsidR="00D0616E" w:rsidRPr="006C644A" w:rsidRDefault="00D0616E" w:rsidP="002C182F">
            <w:pPr>
              <w:widowControl w:val="0"/>
              <w:outlineLvl w:val="0"/>
              <w:rPr>
                <w:rFonts w:ascii="Arial" w:hAnsi="Arial" w:cs="Arial"/>
                <w:b/>
                <w:sz w:val="20"/>
                <w:szCs w:val="20"/>
              </w:rPr>
            </w:pPr>
            <w:r w:rsidRPr="006C644A">
              <w:rPr>
                <w:rFonts w:ascii="Arial" w:hAnsi="Arial" w:cs="Arial"/>
                <w:b/>
                <w:sz w:val="20"/>
                <w:szCs w:val="20"/>
              </w:rPr>
              <w:t xml:space="preserve">Seconded </w:t>
            </w:r>
          </w:p>
        </w:tc>
      </w:tr>
      <w:tr w:rsidR="00D0616E" w:rsidRPr="006C644A" w:rsidTr="002C182F">
        <w:tc>
          <w:tcPr>
            <w:tcW w:w="791" w:type="pct"/>
            <w:tcBorders>
              <w:left w:val="nil"/>
              <w:bottom w:val="single" w:sz="4" w:space="0" w:color="auto"/>
            </w:tcBorders>
            <w:shd w:val="clear" w:color="auto" w:fill="E6E6E6"/>
            <w:vAlign w:val="center"/>
          </w:tcPr>
          <w:p w:rsidR="00D0616E" w:rsidRPr="006C644A" w:rsidRDefault="00D0616E" w:rsidP="002C182F">
            <w:pPr>
              <w:widowControl w:val="0"/>
              <w:jc w:val="center"/>
              <w:outlineLvl w:val="0"/>
              <w:rPr>
                <w:rFonts w:ascii="Arial" w:hAnsi="Arial" w:cs="Arial"/>
                <w:sz w:val="20"/>
                <w:szCs w:val="20"/>
              </w:rPr>
            </w:pPr>
            <w:r>
              <w:rPr>
                <w:rFonts w:ascii="Arial" w:hAnsi="Arial" w:cs="Arial"/>
                <w:sz w:val="20"/>
                <w:szCs w:val="20"/>
              </w:rPr>
              <w:t>Location of the post</w:t>
            </w:r>
          </w:p>
        </w:tc>
        <w:tc>
          <w:tcPr>
            <w:tcW w:w="4209" w:type="pct"/>
            <w:tcBorders>
              <w:bottom w:val="single" w:sz="4" w:space="0" w:color="auto"/>
              <w:right w:val="nil"/>
            </w:tcBorders>
            <w:shd w:val="clear" w:color="auto" w:fill="E6E6E6"/>
            <w:vAlign w:val="center"/>
          </w:tcPr>
          <w:p w:rsidR="00D0616E" w:rsidRPr="00525F9A" w:rsidRDefault="00D0616E" w:rsidP="002C182F">
            <w:pPr>
              <w:widowControl w:val="0"/>
              <w:outlineLvl w:val="0"/>
              <w:rPr>
                <w:rFonts w:ascii="Arial" w:hAnsi="Arial" w:cs="Arial"/>
                <w:b/>
                <w:sz w:val="20"/>
                <w:szCs w:val="20"/>
              </w:rPr>
            </w:pPr>
            <w:r>
              <w:rPr>
                <w:rFonts w:ascii="Arial" w:hAnsi="Arial" w:cs="Arial"/>
                <w:b/>
                <w:sz w:val="20"/>
                <w:szCs w:val="20"/>
              </w:rPr>
              <w:t>RS KAIA and working at the new MOI building</w:t>
            </w:r>
          </w:p>
        </w:tc>
      </w:tr>
      <w:tr w:rsidR="00D0616E" w:rsidRPr="006C644A" w:rsidTr="002C182F">
        <w:tc>
          <w:tcPr>
            <w:tcW w:w="791" w:type="pct"/>
            <w:tcBorders>
              <w:left w:val="nil"/>
              <w:bottom w:val="single" w:sz="4" w:space="0" w:color="auto"/>
            </w:tcBorders>
            <w:shd w:val="clear" w:color="auto" w:fill="E6E6E6"/>
            <w:vAlign w:val="center"/>
          </w:tcPr>
          <w:p w:rsidR="00D0616E" w:rsidRPr="00525F9A" w:rsidRDefault="00D0616E" w:rsidP="002C182F">
            <w:pPr>
              <w:widowControl w:val="0"/>
              <w:jc w:val="center"/>
              <w:outlineLvl w:val="0"/>
              <w:rPr>
                <w:rFonts w:ascii="Arial" w:hAnsi="Arial" w:cs="Arial"/>
                <w:sz w:val="20"/>
                <w:szCs w:val="20"/>
              </w:rPr>
            </w:pPr>
            <w:r w:rsidRPr="006C644A">
              <w:rPr>
                <w:rFonts w:ascii="Arial" w:eastAsiaTheme="minorHAnsi" w:hAnsi="Arial" w:cs="Arial"/>
                <w:bCs/>
                <w:sz w:val="20"/>
                <w:szCs w:val="20"/>
                <w:lang w:eastAsia="en-US"/>
              </w:rPr>
              <w:t>Security Clearance Level:</w:t>
            </w:r>
          </w:p>
        </w:tc>
        <w:tc>
          <w:tcPr>
            <w:tcW w:w="4209" w:type="pct"/>
            <w:tcBorders>
              <w:bottom w:val="single" w:sz="4" w:space="0" w:color="auto"/>
              <w:right w:val="nil"/>
            </w:tcBorders>
            <w:shd w:val="clear" w:color="auto" w:fill="E6E6E6"/>
          </w:tcPr>
          <w:p w:rsidR="00D0616E" w:rsidRPr="00525F9A" w:rsidRDefault="00D0616E" w:rsidP="002C182F">
            <w:pPr>
              <w:widowControl w:val="0"/>
              <w:outlineLvl w:val="0"/>
              <w:rPr>
                <w:rFonts w:ascii="Arial" w:hAnsi="Arial" w:cs="Arial"/>
                <w:b/>
                <w:sz w:val="20"/>
                <w:szCs w:val="20"/>
              </w:rPr>
            </w:pPr>
            <w:r w:rsidRPr="00525F9A">
              <w:rPr>
                <w:rFonts w:ascii="Arial" w:hAnsi="Arial" w:cs="Arial"/>
                <w:b/>
                <w:sz w:val="20"/>
                <w:szCs w:val="20"/>
              </w:rPr>
              <w:t>EU SECRET</w:t>
            </w:r>
          </w:p>
        </w:tc>
      </w:tr>
      <w:tr w:rsidR="00D0616E" w:rsidRPr="006C644A" w:rsidTr="002C182F">
        <w:tc>
          <w:tcPr>
            <w:tcW w:w="791" w:type="pct"/>
            <w:tcBorders>
              <w:left w:val="nil"/>
            </w:tcBorders>
            <w:shd w:val="clear" w:color="auto" w:fill="auto"/>
            <w:vAlign w:val="center"/>
          </w:tcPr>
          <w:p w:rsidR="00D0616E" w:rsidRPr="006C644A" w:rsidRDefault="00D0616E" w:rsidP="002C182F">
            <w:pPr>
              <w:widowControl w:val="0"/>
              <w:jc w:val="center"/>
              <w:outlineLvl w:val="0"/>
              <w:rPr>
                <w:rFonts w:ascii="Arial" w:hAnsi="Arial" w:cs="Arial"/>
                <w:sz w:val="20"/>
                <w:szCs w:val="20"/>
              </w:rPr>
            </w:pPr>
            <w:r w:rsidRPr="006C644A">
              <w:rPr>
                <w:rFonts w:ascii="Arial" w:hAnsi="Arial" w:cs="Arial"/>
                <w:sz w:val="20"/>
                <w:szCs w:val="20"/>
              </w:rPr>
              <w:t>Job Description</w:t>
            </w:r>
          </w:p>
        </w:tc>
        <w:tc>
          <w:tcPr>
            <w:tcW w:w="4209" w:type="pct"/>
            <w:tcBorders>
              <w:right w:val="nil"/>
            </w:tcBorders>
            <w:shd w:val="clear" w:color="auto" w:fill="auto"/>
            <w:vAlign w:val="center"/>
          </w:tcPr>
          <w:p w:rsidR="00D0616E" w:rsidRPr="006C644A" w:rsidRDefault="00D0616E" w:rsidP="002C182F">
            <w:pPr>
              <w:tabs>
                <w:tab w:val="left" w:pos="360"/>
              </w:tabs>
              <w:outlineLvl w:val="0"/>
              <w:rPr>
                <w:rFonts w:ascii="Arial" w:hAnsi="Arial" w:cs="Arial"/>
                <w:bCs/>
                <w:sz w:val="20"/>
                <w:szCs w:val="20"/>
              </w:rPr>
            </w:pPr>
            <w:r w:rsidRPr="006C644A">
              <w:rPr>
                <w:rStyle w:val="shorttext"/>
                <w:rFonts w:ascii="Arial" w:hAnsi="Arial" w:cs="Arial"/>
                <w:color w:val="222222"/>
                <w:sz w:val="20"/>
                <w:szCs w:val="20"/>
                <w:lang w:val="en"/>
              </w:rPr>
              <w:t>The advisors shall complement each other's work and</w:t>
            </w:r>
            <w:r w:rsidRPr="006C644A">
              <w:rPr>
                <w:rFonts w:ascii="Arial" w:hAnsi="Arial" w:cs="Arial"/>
                <w:bCs/>
                <w:sz w:val="20"/>
                <w:szCs w:val="20"/>
              </w:rPr>
              <w:t xml:space="preserve"> shall assist the EU Advisory Team Leader in performing effective advising in favour of their allocated areas of responsibility, namely within the departments of the Ministry of the Interior under the responsibility of the :</w:t>
            </w:r>
          </w:p>
          <w:p w:rsidR="00D0616E" w:rsidRPr="006C644A" w:rsidRDefault="00D0616E" w:rsidP="002C182F">
            <w:pPr>
              <w:tabs>
                <w:tab w:val="left" w:pos="360"/>
              </w:tabs>
              <w:outlineLvl w:val="0"/>
              <w:rPr>
                <w:rFonts w:ascii="Arial" w:hAnsi="Arial" w:cs="Arial"/>
                <w:bCs/>
                <w:sz w:val="20"/>
                <w:szCs w:val="20"/>
              </w:rPr>
            </w:pPr>
          </w:p>
          <w:p w:rsidR="00D0616E" w:rsidRPr="006C644A" w:rsidRDefault="00D0616E" w:rsidP="00D0616E">
            <w:pPr>
              <w:pStyle w:val="ListParagraph"/>
              <w:numPr>
                <w:ilvl w:val="0"/>
                <w:numId w:val="15"/>
              </w:numPr>
              <w:contextualSpacing/>
              <w:outlineLvl w:val="0"/>
              <w:rPr>
                <w:rFonts w:ascii="Arial" w:hAnsi="Arial" w:cs="Arial"/>
                <w:bCs/>
                <w:sz w:val="20"/>
                <w:szCs w:val="20"/>
              </w:rPr>
            </w:pPr>
            <w:r w:rsidRPr="006C644A">
              <w:rPr>
                <w:rFonts w:ascii="Arial" w:hAnsi="Arial" w:cs="Arial"/>
                <w:bCs/>
                <w:sz w:val="20"/>
                <w:szCs w:val="20"/>
              </w:rPr>
              <w:t xml:space="preserve">Deputy Minister Interior ( Anti-crime including the Major Crime Task Force and the Criminal Investigation Department) </w:t>
            </w:r>
          </w:p>
          <w:p w:rsidR="00D0616E" w:rsidRPr="006C644A" w:rsidRDefault="00D0616E" w:rsidP="002C182F">
            <w:pPr>
              <w:tabs>
                <w:tab w:val="left" w:pos="360"/>
              </w:tabs>
              <w:outlineLvl w:val="0"/>
              <w:rPr>
                <w:rFonts w:ascii="Arial" w:hAnsi="Arial" w:cs="Arial"/>
                <w:bCs/>
                <w:sz w:val="20"/>
                <w:szCs w:val="20"/>
              </w:rPr>
            </w:pPr>
          </w:p>
          <w:p w:rsidR="00D0616E" w:rsidRPr="006C644A" w:rsidRDefault="00D0616E" w:rsidP="002C182F">
            <w:pPr>
              <w:tabs>
                <w:tab w:val="left" w:pos="360"/>
                <w:tab w:val="left" w:pos="9630"/>
              </w:tabs>
              <w:jc w:val="both"/>
              <w:outlineLvl w:val="0"/>
              <w:rPr>
                <w:rFonts w:ascii="Arial" w:hAnsi="Arial" w:cs="Arial"/>
                <w:bCs/>
                <w:sz w:val="20"/>
                <w:szCs w:val="20"/>
              </w:rPr>
            </w:pPr>
            <w:r w:rsidRPr="006C644A">
              <w:rPr>
                <w:rFonts w:ascii="Arial" w:hAnsi="Arial" w:cs="Arial"/>
                <w:bCs/>
                <w:sz w:val="20"/>
                <w:szCs w:val="20"/>
              </w:rPr>
              <w:t xml:space="preserve">The posts will be flexible with advisors being required to switch between advisee areas in order to maintain advising resilience. To achieve this it is essential that all advisors maintain awareness and knowledge of all advising activity. </w:t>
            </w:r>
          </w:p>
          <w:p w:rsidR="00D0616E" w:rsidRPr="006C644A" w:rsidRDefault="00D0616E" w:rsidP="002C182F">
            <w:pPr>
              <w:tabs>
                <w:tab w:val="left" w:pos="360"/>
              </w:tabs>
              <w:outlineLvl w:val="0"/>
              <w:rPr>
                <w:rFonts w:ascii="Arial" w:hAnsi="Arial" w:cs="Arial"/>
                <w:bCs/>
                <w:sz w:val="20"/>
                <w:szCs w:val="20"/>
              </w:rPr>
            </w:pPr>
          </w:p>
          <w:p w:rsidR="00D0616E" w:rsidRPr="006C644A" w:rsidRDefault="00D0616E" w:rsidP="002C182F">
            <w:pPr>
              <w:pStyle w:val="yiv0720675254msonormal"/>
              <w:shd w:val="clear" w:color="auto" w:fill="FFFFFF"/>
              <w:spacing w:before="0" w:beforeAutospacing="0" w:after="0" w:afterAutospacing="0"/>
              <w:jc w:val="both"/>
              <w:rPr>
                <w:rFonts w:ascii="Arial" w:hAnsi="Arial" w:cs="Arial"/>
                <w:sz w:val="20"/>
                <w:szCs w:val="20"/>
                <w:lang w:val="en-GB" w:eastAsia="en-GB"/>
              </w:rPr>
            </w:pPr>
            <w:r w:rsidRPr="006C644A">
              <w:rPr>
                <w:rFonts w:ascii="Arial" w:hAnsi="Arial" w:cs="Arial"/>
                <w:sz w:val="20"/>
                <w:szCs w:val="20"/>
                <w:lang w:val="en-GB" w:eastAsia="en-GB"/>
              </w:rPr>
              <w:t xml:space="preserve">With the aim of implementing the EU Advisory Team's mandate and by following the guidance of the EUSR and the EU Advisory Team Leader, the Advisor to the Ministry of Interior (MOI) will directly report to the  EU Advisory Team Leader who reports to the EUSR and will:  </w:t>
            </w:r>
          </w:p>
          <w:p w:rsidR="00D0616E" w:rsidRPr="006C644A" w:rsidRDefault="00D0616E" w:rsidP="002C182F">
            <w:pPr>
              <w:tabs>
                <w:tab w:val="left" w:pos="360"/>
              </w:tabs>
              <w:outlineLvl w:val="0"/>
              <w:rPr>
                <w:rFonts w:ascii="Arial" w:hAnsi="Arial" w:cs="Arial"/>
                <w:bCs/>
                <w:sz w:val="20"/>
                <w:szCs w:val="20"/>
              </w:rPr>
            </w:pPr>
          </w:p>
          <w:p w:rsidR="00D0616E" w:rsidRPr="006C644A" w:rsidRDefault="00D0616E" w:rsidP="002C182F">
            <w:pPr>
              <w:tabs>
                <w:tab w:val="left" w:pos="360"/>
                <w:tab w:val="left" w:pos="9630"/>
              </w:tabs>
              <w:jc w:val="both"/>
              <w:outlineLvl w:val="0"/>
              <w:rPr>
                <w:rFonts w:ascii="Arial" w:hAnsi="Arial" w:cs="Arial"/>
                <w:b/>
                <w:bCs/>
                <w:sz w:val="20"/>
                <w:szCs w:val="20"/>
                <w:u w:val="single"/>
              </w:rPr>
            </w:pPr>
            <w:r w:rsidRPr="006C644A">
              <w:rPr>
                <w:rFonts w:ascii="Arial" w:hAnsi="Arial" w:cs="Arial"/>
                <w:b/>
                <w:bCs/>
                <w:sz w:val="20"/>
                <w:szCs w:val="20"/>
                <w:u w:val="single"/>
              </w:rPr>
              <w:t>Main Tasks and Responsibilities</w:t>
            </w:r>
            <w:r>
              <w:rPr>
                <w:rFonts w:ascii="Arial" w:hAnsi="Arial" w:cs="Arial"/>
                <w:b/>
                <w:bCs/>
                <w:sz w:val="20"/>
                <w:szCs w:val="20"/>
                <w:u w:val="single"/>
              </w:rPr>
              <w:t>:</w:t>
            </w:r>
          </w:p>
          <w:p w:rsidR="00D0616E" w:rsidRPr="006C644A" w:rsidRDefault="00D0616E" w:rsidP="002C182F">
            <w:pPr>
              <w:tabs>
                <w:tab w:val="left" w:pos="360"/>
                <w:tab w:val="left" w:pos="9630"/>
              </w:tabs>
              <w:jc w:val="both"/>
              <w:outlineLvl w:val="0"/>
              <w:rPr>
                <w:rFonts w:ascii="Arial" w:hAnsi="Arial" w:cs="Arial"/>
                <w:b/>
                <w:bCs/>
                <w:sz w:val="20"/>
                <w:szCs w:val="20"/>
                <w:u w:val="single"/>
              </w:rPr>
            </w:pPr>
          </w:p>
          <w:p w:rsidR="00D0616E" w:rsidRPr="006C644A" w:rsidRDefault="00D0616E" w:rsidP="00D0616E">
            <w:pPr>
              <w:pStyle w:val="ListParagraph"/>
              <w:numPr>
                <w:ilvl w:val="0"/>
                <w:numId w:val="15"/>
              </w:numPr>
              <w:contextualSpacing/>
              <w:jc w:val="both"/>
              <w:rPr>
                <w:rFonts w:ascii="Arial" w:hAnsi="Arial" w:cs="Arial"/>
                <w:sz w:val="20"/>
                <w:szCs w:val="20"/>
              </w:rPr>
            </w:pPr>
            <w:r w:rsidRPr="006C644A">
              <w:rPr>
                <w:rFonts w:ascii="Arial" w:hAnsi="Arial" w:cs="Arial"/>
                <w:sz w:val="20"/>
                <w:szCs w:val="20"/>
              </w:rPr>
              <w:t xml:space="preserve">Advise on Criminal Investigation Department (CID) capacity and capability development in </w:t>
            </w:r>
            <w:r w:rsidRPr="006C644A">
              <w:rPr>
                <w:rStyle w:val="shorttext"/>
                <w:rFonts w:ascii="Arial" w:hAnsi="Arial" w:cs="Arial"/>
                <w:color w:val="222222"/>
                <w:sz w:val="20"/>
                <w:szCs w:val="20"/>
                <w:lang w:val="en"/>
              </w:rPr>
              <w:t>this technical area of criminal investigations.</w:t>
            </w:r>
          </w:p>
          <w:p w:rsidR="00D0616E" w:rsidRPr="00926F18" w:rsidRDefault="00D0616E" w:rsidP="00D0616E">
            <w:pPr>
              <w:pStyle w:val="ListParagraph"/>
              <w:numPr>
                <w:ilvl w:val="0"/>
                <w:numId w:val="15"/>
              </w:numPr>
              <w:jc w:val="both"/>
              <w:rPr>
                <w:rFonts w:ascii="Arial" w:hAnsi="Arial" w:cs="Arial"/>
                <w:sz w:val="20"/>
                <w:szCs w:val="20"/>
              </w:rPr>
            </w:pPr>
            <w:r w:rsidRPr="00926F18">
              <w:rPr>
                <w:rFonts w:ascii="Arial" w:hAnsi="Arial" w:cs="Arial"/>
                <w:sz w:val="20"/>
                <w:szCs w:val="20"/>
              </w:rPr>
              <w:t>Advice to include a thematic focus on cross-cutting issues including intelligence led policing, crime recording, investigation and analysis, evidence based policing, CID policy implementation, promoting the use of the National Intelligence Management System, advising on forensics and supporting the Kabul Interpol National Central Bureau. This was also extended to strengthening linkages and coordination between the CID, the Directorate of Police Intelligence and the National Targeting and Exploitation Centre</w:t>
            </w:r>
            <w:r>
              <w:rPr>
                <w:rFonts w:ascii="Arial" w:hAnsi="Arial" w:cs="Arial"/>
                <w:sz w:val="20"/>
                <w:szCs w:val="20"/>
              </w:rPr>
              <w:t>.</w:t>
            </w:r>
          </w:p>
          <w:p w:rsidR="00D0616E" w:rsidRPr="006C644A" w:rsidRDefault="00D0616E" w:rsidP="00D0616E">
            <w:pPr>
              <w:pStyle w:val="ListParagraph"/>
              <w:numPr>
                <w:ilvl w:val="0"/>
                <w:numId w:val="15"/>
              </w:numPr>
              <w:contextualSpacing/>
              <w:jc w:val="both"/>
              <w:rPr>
                <w:rFonts w:ascii="Arial" w:hAnsi="Arial" w:cs="Arial"/>
                <w:sz w:val="20"/>
                <w:szCs w:val="20"/>
              </w:rPr>
            </w:pPr>
            <w:r w:rsidRPr="006C644A">
              <w:rPr>
                <w:rFonts w:ascii="Arial" w:hAnsi="Arial" w:cs="Arial"/>
                <w:sz w:val="20"/>
                <w:szCs w:val="20"/>
              </w:rPr>
              <w:t xml:space="preserve">Support the further development of the CID, </w:t>
            </w:r>
            <w:r w:rsidRPr="006C644A">
              <w:rPr>
                <w:rStyle w:val="shorttext"/>
                <w:rFonts w:ascii="Arial" w:hAnsi="Arial" w:cs="Arial"/>
                <w:color w:val="222222"/>
                <w:sz w:val="20"/>
                <w:szCs w:val="20"/>
                <w:lang w:val="en"/>
              </w:rPr>
              <w:t>Organized Crime Unit</w:t>
            </w:r>
            <w:r w:rsidRPr="006C644A">
              <w:rPr>
                <w:rFonts w:ascii="Arial" w:hAnsi="Arial" w:cs="Arial"/>
                <w:sz w:val="20"/>
                <w:szCs w:val="20"/>
              </w:rPr>
              <w:t xml:space="preserve">, Counter Terrorism and Intelligence cadres and investigative and reporting capacity building through exploiting the EU sponsored Crime Management College will be integral to the advising function of the team and an integrated advisory model  </w:t>
            </w:r>
          </w:p>
          <w:p w:rsidR="00D0616E" w:rsidRPr="006C644A" w:rsidRDefault="00D0616E" w:rsidP="00D0616E">
            <w:pPr>
              <w:pStyle w:val="ListParagraph"/>
              <w:numPr>
                <w:ilvl w:val="0"/>
                <w:numId w:val="15"/>
              </w:numPr>
              <w:contextualSpacing/>
              <w:jc w:val="both"/>
              <w:rPr>
                <w:rFonts w:ascii="Arial" w:hAnsi="Arial" w:cs="Arial"/>
                <w:sz w:val="20"/>
                <w:szCs w:val="20"/>
              </w:rPr>
            </w:pPr>
            <w:r w:rsidRPr="006C644A">
              <w:rPr>
                <w:rFonts w:ascii="Arial" w:hAnsi="Arial" w:cs="Arial"/>
                <w:sz w:val="20"/>
                <w:szCs w:val="20"/>
              </w:rPr>
              <w:t xml:space="preserve">Support coordination and cooperation between MOI and the National Directorate of Security and work in conjunction with other interlocutors to support intelligence and information sharing between the entities. </w:t>
            </w:r>
          </w:p>
          <w:p w:rsidR="00D0616E" w:rsidRPr="00926F18" w:rsidRDefault="00D0616E" w:rsidP="00D0616E">
            <w:pPr>
              <w:pStyle w:val="ListParagraph"/>
              <w:numPr>
                <w:ilvl w:val="0"/>
                <w:numId w:val="15"/>
              </w:numPr>
              <w:jc w:val="both"/>
              <w:rPr>
                <w:rFonts w:ascii="Arial" w:hAnsi="Arial" w:cs="Arial"/>
                <w:sz w:val="20"/>
                <w:szCs w:val="20"/>
              </w:rPr>
            </w:pPr>
            <w:r w:rsidRPr="00926F18">
              <w:rPr>
                <w:rFonts w:ascii="Arial" w:hAnsi="Arial" w:cs="Arial"/>
                <w:sz w:val="20"/>
                <w:szCs w:val="20"/>
              </w:rPr>
              <w:t xml:space="preserve">Within their areas of responsibility, provide advice with a view to enable institutional reform, in particular in relation to improving the MOI capacity to strengthen the civilian police force with the aim to transition the ANP from a security force to a modern democratic Police service                                           </w:t>
            </w:r>
          </w:p>
          <w:p w:rsidR="00D0616E" w:rsidRPr="006C644A" w:rsidRDefault="00D0616E" w:rsidP="00D0616E">
            <w:pPr>
              <w:pStyle w:val="ListParagraph"/>
              <w:numPr>
                <w:ilvl w:val="0"/>
                <w:numId w:val="15"/>
              </w:numPr>
              <w:contextualSpacing/>
              <w:jc w:val="both"/>
              <w:rPr>
                <w:rFonts w:ascii="Arial" w:hAnsi="Arial" w:cs="Arial"/>
                <w:sz w:val="20"/>
                <w:szCs w:val="20"/>
              </w:rPr>
            </w:pPr>
            <w:r w:rsidRPr="006C644A">
              <w:rPr>
                <w:rFonts w:ascii="Arial" w:hAnsi="Arial" w:cs="Arial"/>
                <w:sz w:val="20"/>
                <w:szCs w:val="20"/>
              </w:rPr>
              <w:t>Assist the EU Advisory Team Leader in performing advising in favour of their allocated areas of responsibility.</w:t>
            </w:r>
          </w:p>
          <w:p w:rsidR="00D0616E" w:rsidRPr="006C644A" w:rsidRDefault="00D0616E" w:rsidP="00D0616E">
            <w:pPr>
              <w:pStyle w:val="ListParagraph"/>
              <w:numPr>
                <w:ilvl w:val="0"/>
                <w:numId w:val="15"/>
              </w:numPr>
              <w:contextualSpacing/>
              <w:jc w:val="both"/>
              <w:rPr>
                <w:rFonts w:ascii="Arial" w:hAnsi="Arial" w:cs="Arial"/>
                <w:sz w:val="20"/>
                <w:szCs w:val="20"/>
              </w:rPr>
            </w:pPr>
            <w:r w:rsidRPr="006C644A">
              <w:rPr>
                <w:rFonts w:ascii="Arial" w:hAnsi="Arial" w:cs="Arial"/>
                <w:sz w:val="20"/>
                <w:szCs w:val="20"/>
              </w:rPr>
              <w:t>Advise to promote strengthening of the rule of law through close cooperation between the DM Anti-Crime and the AGO in the submission of cases and the oversight of criminal investigations.</w:t>
            </w:r>
          </w:p>
          <w:p w:rsidR="00D0616E" w:rsidRPr="006C644A" w:rsidRDefault="00D0616E" w:rsidP="00D0616E">
            <w:pPr>
              <w:pStyle w:val="ListParagraph"/>
              <w:numPr>
                <w:ilvl w:val="0"/>
                <w:numId w:val="15"/>
              </w:numPr>
              <w:contextualSpacing/>
              <w:jc w:val="both"/>
              <w:rPr>
                <w:rFonts w:ascii="Arial" w:hAnsi="Arial" w:cs="Arial"/>
                <w:sz w:val="20"/>
                <w:szCs w:val="20"/>
              </w:rPr>
            </w:pPr>
            <w:r w:rsidRPr="006C644A">
              <w:rPr>
                <w:rFonts w:ascii="Arial" w:hAnsi="Arial" w:cs="Arial"/>
                <w:sz w:val="20"/>
                <w:szCs w:val="20"/>
              </w:rPr>
              <w:t>Drafting and submitting, thorough reports,  relevant proposals, options and recommendations for a coherent advising strategy</w:t>
            </w:r>
          </w:p>
          <w:p w:rsidR="00D0616E" w:rsidRPr="006C644A" w:rsidRDefault="00D0616E" w:rsidP="00D0616E">
            <w:pPr>
              <w:pStyle w:val="ListParagraph"/>
              <w:numPr>
                <w:ilvl w:val="0"/>
                <w:numId w:val="15"/>
              </w:numPr>
              <w:contextualSpacing/>
              <w:jc w:val="both"/>
              <w:rPr>
                <w:rFonts w:ascii="Arial" w:hAnsi="Arial" w:cs="Arial"/>
                <w:sz w:val="20"/>
                <w:szCs w:val="20"/>
              </w:rPr>
            </w:pPr>
            <w:r w:rsidRPr="006C644A">
              <w:rPr>
                <w:rFonts w:ascii="Arial" w:hAnsi="Arial" w:cs="Arial"/>
                <w:sz w:val="20"/>
                <w:szCs w:val="20"/>
              </w:rPr>
              <w:t>Monitor and advise as regards ANP/MoI compliance in relation to Human Rights and Gender as well as Anti-Corruption within the area of responsibility.</w:t>
            </w:r>
          </w:p>
          <w:p w:rsidR="00D0616E" w:rsidRPr="006C644A" w:rsidRDefault="00D0616E" w:rsidP="00D0616E">
            <w:pPr>
              <w:widowControl w:val="0"/>
              <w:numPr>
                <w:ilvl w:val="0"/>
                <w:numId w:val="15"/>
              </w:numPr>
              <w:tabs>
                <w:tab w:val="left" w:pos="360"/>
              </w:tabs>
              <w:adjustRightInd w:val="0"/>
              <w:jc w:val="both"/>
              <w:rPr>
                <w:rFonts w:ascii="Arial" w:hAnsi="Arial" w:cs="Arial"/>
                <w:sz w:val="20"/>
                <w:szCs w:val="20"/>
              </w:rPr>
            </w:pPr>
            <w:r w:rsidRPr="006C644A">
              <w:rPr>
                <w:rFonts w:ascii="Arial" w:hAnsi="Arial" w:cs="Arial"/>
                <w:sz w:val="20"/>
                <w:szCs w:val="20"/>
              </w:rPr>
              <w:t>Build and maintain effective partnership working with other relevant international and national stakeholders.</w:t>
            </w:r>
          </w:p>
          <w:p w:rsidR="00D0616E" w:rsidRPr="006C644A" w:rsidRDefault="00D0616E" w:rsidP="00D0616E">
            <w:pPr>
              <w:pStyle w:val="default"/>
              <w:numPr>
                <w:ilvl w:val="0"/>
                <w:numId w:val="15"/>
              </w:numPr>
              <w:jc w:val="both"/>
              <w:rPr>
                <w:color w:val="auto"/>
                <w:sz w:val="20"/>
                <w:szCs w:val="20"/>
              </w:rPr>
            </w:pPr>
            <w:r w:rsidRPr="006C644A">
              <w:rPr>
                <w:color w:val="auto"/>
                <w:sz w:val="20"/>
                <w:szCs w:val="20"/>
              </w:rPr>
              <w:t xml:space="preserve">Draft reports on areas of advisory responsibility.    </w:t>
            </w:r>
          </w:p>
          <w:p w:rsidR="00D0616E" w:rsidRPr="006C644A" w:rsidRDefault="00D0616E" w:rsidP="00D0616E">
            <w:pPr>
              <w:pStyle w:val="default"/>
              <w:numPr>
                <w:ilvl w:val="0"/>
                <w:numId w:val="15"/>
              </w:numPr>
              <w:jc w:val="both"/>
              <w:rPr>
                <w:color w:val="FF0000"/>
                <w:sz w:val="20"/>
                <w:szCs w:val="20"/>
              </w:rPr>
            </w:pPr>
            <w:r w:rsidRPr="006C644A">
              <w:rPr>
                <w:color w:val="auto"/>
                <w:sz w:val="20"/>
                <w:szCs w:val="20"/>
              </w:rPr>
              <w:t>Undertake any other related tasks/function as required by the</w:t>
            </w:r>
            <w:r w:rsidRPr="006C644A">
              <w:rPr>
                <w:b/>
                <w:color w:val="FF0000"/>
                <w:sz w:val="20"/>
                <w:szCs w:val="20"/>
              </w:rPr>
              <w:t xml:space="preserve"> </w:t>
            </w:r>
            <w:r w:rsidRPr="006C644A">
              <w:rPr>
                <w:color w:val="auto"/>
                <w:sz w:val="20"/>
                <w:szCs w:val="20"/>
              </w:rPr>
              <w:t>Team Leader.</w:t>
            </w:r>
          </w:p>
          <w:p w:rsidR="00D0616E" w:rsidRPr="006C644A" w:rsidRDefault="00D0616E" w:rsidP="002C182F">
            <w:pPr>
              <w:pStyle w:val="ListParagraph"/>
              <w:ind w:left="360"/>
              <w:contextualSpacing/>
              <w:jc w:val="both"/>
              <w:rPr>
                <w:rFonts w:ascii="Arial" w:hAnsi="Arial" w:cs="Arial"/>
                <w:sz w:val="20"/>
                <w:szCs w:val="20"/>
              </w:rPr>
            </w:pPr>
          </w:p>
          <w:p w:rsidR="00D0616E" w:rsidRPr="006C644A" w:rsidRDefault="00D0616E" w:rsidP="002C182F">
            <w:pPr>
              <w:pStyle w:val="default"/>
              <w:jc w:val="both"/>
              <w:rPr>
                <w:color w:val="auto"/>
                <w:sz w:val="20"/>
                <w:szCs w:val="20"/>
              </w:rPr>
            </w:pPr>
            <w:r w:rsidRPr="006C644A">
              <w:rPr>
                <w:color w:val="auto"/>
                <w:sz w:val="20"/>
                <w:szCs w:val="20"/>
              </w:rPr>
              <w:t xml:space="preserve">The content and scope of the position will be evaluated for possible changes after 6 months. In view of the current political, economic and security situation in Afghanistan, the contents and scope of the position may therefore change during the posting accordingly. </w:t>
            </w:r>
          </w:p>
        </w:tc>
      </w:tr>
      <w:tr w:rsidR="00D0616E" w:rsidRPr="006C644A" w:rsidTr="002C182F">
        <w:tc>
          <w:tcPr>
            <w:tcW w:w="791" w:type="pct"/>
            <w:tcBorders>
              <w:left w:val="nil"/>
            </w:tcBorders>
            <w:shd w:val="clear" w:color="auto" w:fill="auto"/>
            <w:vAlign w:val="center"/>
          </w:tcPr>
          <w:p w:rsidR="00D0616E" w:rsidRPr="006C644A" w:rsidRDefault="00D0616E" w:rsidP="00D0616E">
            <w:pPr>
              <w:widowControl w:val="0"/>
              <w:jc w:val="center"/>
              <w:outlineLvl w:val="0"/>
              <w:rPr>
                <w:rFonts w:ascii="Arial" w:hAnsi="Arial" w:cs="Arial"/>
                <w:sz w:val="20"/>
                <w:szCs w:val="20"/>
              </w:rPr>
            </w:pPr>
            <w:r w:rsidRPr="006C644A">
              <w:rPr>
                <w:rFonts w:ascii="Arial" w:hAnsi="Arial" w:cs="Arial"/>
                <w:sz w:val="20"/>
                <w:szCs w:val="20"/>
              </w:rPr>
              <w:t>Education and Experience</w:t>
            </w:r>
          </w:p>
        </w:tc>
        <w:tc>
          <w:tcPr>
            <w:tcW w:w="4209" w:type="pct"/>
            <w:tcBorders>
              <w:right w:val="nil"/>
            </w:tcBorders>
            <w:shd w:val="clear" w:color="auto" w:fill="auto"/>
            <w:vAlign w:val="center"/>
          </w:tcPr>
          <w:p w:rsidR="00D0616E" w:rsidRDefault="00D0616E" w:rsidP="00D0616E">
            <w:pPr>
              <w:pStyle w:val="default"/>
              <w:rPr>
                <w:ins w:id="26" w:author="STAN Ion (EEAS-KABUL-EXT)" w:date="2017-01-20T10:57:00Z"/>
                <w:b/>
                <w:color w:val="auto"/>
                <w:sz w:val="20"/>
                <w:szCs w:val="20"/>
              </w:rPr>
            </w:pPr>
            <w:r w:rsidRPr="00525F9A">
              <w:rPr>
                <w:b/>
                <w:color w:val="auto"/>
                <w:sz w:val="20"/>
                <w:szCs w:val="20"/>
              </w:rPr>
              <w:t>Essential</w:t>
            </w:r>
            <w:r w:rsidR="005D0E24">
              <w:rPr>
                <w:b/>
                <w:color w:val="auto"/>
                <w:sz w:val="20"/>
                <w:szCs w:val="20"/>
              </w:rPr>
              <w:t>:</w:t>
            </w:r>
          </w:p>
          <w:p w:rsidR="00D0616E" w:rsidRPr="00525F9A" w:rsidRDefault="00D0616E" w:rsidP="00D0616E">
            <w:pPr>
              <w:pStyle w:val="default"/>
              <w:rPr>
                <w:b/>
                <w:color w:val="auto"/>
                <w:sz w:val="20"/>
                <w:szCs w:val="20"/>
              </w:rPr>
            </w:pPr>
          </w:p>
          <w:p w:rsidR="00D0616E" w:rsidRPr="006B7E5C" w:rsidRDefault="00D0616E" w:rsidP="00D0616E">
            <w:pPr>
              <w:pStyle w:val="default"/>
              <w:numPr>
                <w:ilvl w:val="0"/>
                <w:numId w:val="12"/>
              </w:numPr>
              <w:spacing w:after="120"/>
              <w:rPr>
                <w:b/>
                <w:color w:val="auto"/>
                <w:sz w:val="20"/>
                <w:szCs w:val="20"/>
              </w:rPr>
            </w:pPr>
            <w:r w:rsidRPr="006B7E5C">
              <w:rPr>
                <w:color w:val="auto"/>
                <w:sz w:val="20"/>
                <w:szCs w:val="20"/>
              </w:rPr>
              <w:t xml:space="preserve">Successful completion of university studies of at least 4 years attested by a </w:t>
            </w:r>
            <w:r>
              <w:rPr>
                <w:color w:val="auto"/>
                <w:sz w:val="20"/>
                <w:szCs w:val="20"/>
              </w:rPr>
              <w:t xml:space="preserve">Masters </w:t>
            </w:r>
            <w:r w:rsidRPr="006B7E5C">
              <w:rPr>
                <w:color w:val="auto"/>
                <w:sz w:val="20"/>
                <w:szCs w:val="20"/>
              </w:rPr>
              <w:t>diploma</w:t>
            </w:r>
          </w:p>
          <w:p w:rsidR="00D0616E" w:rsidRPr="006B7E5C" w:rsidRDefault="00D0616E" w:rsidP="00D0616E">
            <w:pPr>
              <w:pStyle w:val="yiv0720675254msonormal"/>
              <w:shd w:val="clear" w:color="auto" w:fill="FFFFFF"/>
              <w:spacing w:before="0" w:beforeAutospacing="0" w:after="120" w:afterAutospacing="0"/>
              <w:jc w:val="both"/>
              <w:rPr>
                <w:rFonts w:ascii="Arial" w:hAnsi="Arial" w:cs="Arial"/>
                <w:sz w:val="20"/>
                <w:szCs w:val="20"/>
              </w:rPr>
            </w:pPr>
            <w:r w:rsidRPr="006B7E5C">
              <w:rPr>
                <w:rFonts w:ascii="Arial" w:hAnsi="Arial" w:cs="Arial"/>
                <w:sz w:val="20"/>
                <w:szCs w:val="20"/>
              </w:rPr>
              <w:t>OR</w:t>
            </w:r>
          </w:p>
          <w:p w:rsidR="00D0616E" w:rsidRPr="006B7E5C" w:rsidRDefault="00D0616E" w:rsidP="00D0616E">
            <w:pPr>
              <w:pStyle w:val="yiv0720675254msonormal"/>
              <w:numPr>
                <w:ilvl w:val="0"/>
                <w:numId w:val="10"/>
              </w:numPr>
              <w:shd w:val="clear" w:color="auto" w:fill="FFFFFF"/>
              <w:spacing w:before="0" w:beforeAutospacing="0" w:after="120" w:afterAutospacing="0"/>
              <w:ind w:hanging="13"/>
              <w:jc w:val="both"/>
              <w:rPr>
                <w:rFonts w:ascii="Arial" w:hAnsi="Arial" w:cs="Arial"/>
                <w:sz w:val="20"/>
                <w:szCs w:val="20"/>
              </w:rPr>
            </w:pPr>
            <w:r w:rsidRPr="006B7E5C">
              <w:rPr>
                <w:rFonts w:ascii="Arial" w:hAnsi="Arial" w:cs="Arial"/>
                <w:sz w:val="20"/>
                <w:szCs w:val="20"/>
              </w:rPr>
              <w:t>A qualification at the level in the National Qualification Framework which is equivalent / referenced to level 7 in the European Qualification Framework</w:t>
            </w:r>
          </w:p>
          <w:p w:rsidR="00D0616E" w:rsidRPr="006B7E5C" w:rsidRDefault="00D0616E" w:rsidP="00D0616E">
            <w:pPr>
              <w:pStyle w:val="yiv0720675254msonormal"/>
              <w:shd w:val="clear" w:color="auto" w:fill="FFFFFF"/>
              <w:spacing w:before="0" w:beforeAutospacing="0" w:after="120" w:afterAutospacing="0"/>
              <w:jc w:val="both"/>
              <w:rPr>
                <w:rFonts w:ascii="Arial" w:hAnsi="Arial" w:cs="Arial"/>
                <w:sz w:val="20"/>
                <w:szCs w:val="20"/>
              </w:rPr>
            </w:pPr>
            <w:r w:rsidRPr="006B7E5C">
              <w:rPr>
                <w:rFonts w:ascii="Arial" w:hAnsi="Arial" w:cs="Arial"/>
                <w:sz w:val="20"/>
                <w:szCs w:val="20"/>
              </w:rPr>
              <w:t xml:space="preserve">OR </w:t>
            </w:r>
          </w:p>
          <w:p w:rsidR="00D0616E" w:rsidRDefault="00D0616E" w:rsidP="00D0616E">
            <w:pPr>
              <w:pStyle w:val="yiv0720675254msonormal"/>
              <w:numPr>
                <w:ilvl w:val="0"/>
                <w:numId w:val="10"/>
              </w:numPr>
              <w:shd w:val="clear" w:color="auto" w:fill="FFFFFF"/>
              <w:spacing w:before="0" w:beforeAutospacing="0" w:after="120" w:afterAutospacing="0"/>
              <w:ind w:hanging="13"/>
              <w:jc w:val="both"/>
              <w:rPr>
                <w:ins w:id="27" w:author="STAN Ion (EEAS-KABUL-EXT)" w:date="2017-01-24T12:04:00Z"/>
                <w:rFonts w:ascii="Arial" w:hAnsi="Arial" w:cs="Arial"/>
                <w:sz w:val="20"/>
                <w:szCs w:val="20"/>
              </w:rPr>
            </w:pPr>
            <w:r w:rsidRPr="006B7E5C">
              <w:rPr>
                <w:rFonts w:ascii="Arial" w:hAnsi="Arial" w:cs="Arial"/>
                <w:sz w:val="20"/>
                <w:szCs w:val="20"/>
              </w:rPr>
              <w:t>A qualification of the second cycle under the framework of qualifications of the European Higher Education Area in the above-mentioned field of experience, e.g. a Master's degree</w:t>
            </w:r>
          </w:p>
          <w:p w:rsidR="00D0616E" w:rsidRDefault="00D0616E" w:rsidP="00D0616E">
            <w:pPr>
              <w:pStyle w:val="yiv0720675254msonormal"/>
              <w:shd w:val="clear" w:color="auto" w:fill="FFFFFF"/>
              <w:spacing w:before="0" w:beforeAutospacing="0" w:after="120" w:afterAutospacing="0"/>
              <w:jc w:val="both"/>
              <w:rPr>
                <w:ins w:id="28" w:author="STAN Ion (EEAS-KABUL-EXT)" w:date="2017-01-24T12:04:00Z"/>
                <w:rFonts w:ascii="Arial" w:hAnsi="Arial" w:cs="Arial"/>
                <w:sz w:val="20"/>
                <w:szCs w:val="20"/>
              </w:rPr>
            </w:pPr>
            <w:r>
              <w:rPr>
                <w:rFonts w:ascii="Arial" w:hAnsi="Arial" w:cs="Arial"/>
                <w:sz w:val="20"/>
                <w:szCs w:val="20"/>
              </w:rPr>
              <w:t>OR</w:t>
            </w:r>
          </w:p>
          <w:p w:rsidR="00D0616E" w:rsidRPr="006B7E5C" w:rsidRDefault="00377467" w:rsidP="00D0616E">
            <w:pPr>
              <w:pStyle w:val="yiv0720675254msonormal"/>
              <w:numPr>
                <w:ilvl w:val="0"/>
                <w:numId w:val="10"/>
              </w:numPr>
              <w:shd w:val="clear" w:color="auto" w:fill="FFFFFF"/>
              <w:spacing w:before="0" w:beforeAutospacing="0" w:after="120" w:afterAutospacing="0"/>
              <w:ind w:hanging="13"/>
              <w:jc w:val="both"/>
              <w:rPr>
                <w:rFonts w:ascii="Arial" w:hAnsi="Arial" w:cs="Arial"/>
                <w:b/>
                <w:sz w:val="20"/>
                <w:szCs w:val="20"/>
                <w:lang w:val="en-GB" w:eastAsia="en-GB"/>
              </w:rPr>
            </w:pPr>
            <w:r w:rsidRPr="006B7E5C">
              <w:rPr>
                <w:rFonts w:ascii="Arial" w:hAnsi="Arial" w:cs="Arial"/>
                <w:sz w:val="20"/>
                <w:szCs w:val="20"/>
                <w:lang w:val="en-GB" w:eastAsia="en-GB"/>
              </w:rPr>
              <w:t xml:space="preserve">Held the </w:t>
            </w:r>
            <w:r w:rsidRPr="00DC345A">
              <w:rPr>
                <w:rFonts w:ascii="Arial" w:hAnsi="Arial" w:cs="Arial"/>
                <w:sz w:val="20"/>
                <w:szCs w:val="20"/>
              </w:rPr>
              <w:t xml:space="preserve">minimum </w:t>
            </w:r>
            <w:r>
              <w:rPr>
                <w:rFonts w:ascii="Arial" w:hAnsi="Arial" w:cs="Arial"/>
                <w:sz w:val="20"/>
                <w:szCs w:val="20"/>
              </w:rPr>
              <w:t xml:space="preserve">substantive </w:t>
            </w:r>
            <w:r w:rsidRPr="00DC345A">
              <w:rPr>
                <w:rFonts w:ascii="Arial" w:hAnsi="Arial" w:cs="Arial"/>
                <w:sz w:val="20"/>
                <w:szCs w:val="20"/>
              </w:rPr>
              <w:t xml:space="preserve">rank of </w:t>
            </w:r>
            <w:r>
              <w:rPr>
                <w:rFonts w:ascii="Arial" w:hAnsi="Arial" w:cs="Arial"/>
                <w:sz w:val="20"/>
                <w:szCs w:val="20"/>
              </w:rPr>
              <w:t>Detective or</w:t>
            </w:r>
            <w:r w:rsidRPr="00DC345A">
              <w:rPr>
                <w:rFonts w:ascii="Arial" w:hAnsi="Arial" w:cs="Arial"/>
                <w:color w:val="000000"/>
                <w:sz w:val="20"/>
                <w:szCs w:val="20"/>
              </w:rPr>
              <w:t xml:space="preserve"> equivalent</w:t>
            </w:r>
            <w:r>
              <w:rPr>
                <w:rFonts w:ascii="Arial" w:hAnsi="Arial" w:cs="Arial"/>
                <w:color w:val="000000"/>
                <w:sz w:val="20"/>
                <w:szCs w:val="20"/>
              </w:rPr>
              <w:t xml:space="preserve"> in National Criminal Police Service</w:t>
            </w:r>
            <w:r w:rsidRPr="006B7E5C">
              <w:rPr>
                <w:rFonts w:ascii="Arial" w:hAnsi="Arial" w:cs="Arial"/>
                <w:sz w:val="20"/>
                <w:szCs w:val="20"/>
                <w:lang w:val="en-GB" w:eastAsia="en-GB"/>
              </w:rPr>
              <w:t xml:space="preserve"> within a Member States primary </w:t>
            </w:r>
            <w:r w:rsidRPr="00826D18">
              <w:rPr>
                <w:rFonts w:ascii="Arial" w:hAnsi="Arial" w:cs="Arial"/>
                <w:sz w:val="20"/>
                <w:szCs w:val="20"/>
                <w:lang w:val="en-GB" w:eastAsia="en-GB"/>
              </w:rPr>
              <w:t>Civilian Police Service</w:t>
            </w:r>
            <w:r w:rsidR="00D0616E">
              <w:rPr>
                <w:rFonts w:ascii="Arial" w:hAnsi="Arial" w:cs="Arial"/>
                <w:sz w:val="20"/>
                <w:szCs w:val="20"/>
                <w:lang w:val="en-GB" w:eastAsia="en-GB"/>
              </w:rPr>
              <w:t>.</w:t>
            </w:r>
          </w:p>
          <w:p w:rsidR="00D0616E" w:rsidRPr="006B7E5C" w:rsidRDefault="00D0616E" w:rsidP="00D0616E">
            <w:pPr>
              <w:pStyle w:val="yiv0720675254msonormal"/>
              <w:shd w:val="clear" w:color="auto" w:fill="FFFFFF"/>
              <w:spacing w:before="0" w:beforeAutospacing="0" w:after="120" w:afterAutospacing="0"/>
              <w:jc w:val="both"/>
              <w:rPr>
                <w:rFonts w:ascii="Arial" w:hAnsi="Arial" w:cs="Arial"/>
                <w:sz w:val="20"/>
                <w:szCs w:val="20"/>
              </w:rPr>
            </w:pPr>
            <w:r w:rsidRPr="006B7E5C">
              <w:rPr>
                <w:rFonts w:ascii="Arial" w:hAnsi="Arial" w:cs="Arial"/>
                <w:sz w:val="20"/>
                <w:szCs w:val="20"/>
              </w:rPr>
              <w:t>AND</w:t>
            </w:r>
          </w:p>
          <w:p w:rsidR="00D0616E" w:rsidRPr="000872A2" w:rsidRDefault="00D0616E" w:rsidP="00D0616E">
            <w:pPr>
              <w:pStyle w:val="yiv0720675254msonormal"/>
              <w:numPr>
                <w:ilvl w:val="0"/>
                <w:numId w:val="10"/>
              </w:numPr>
              <w:shd w:val="clear" w:color="auto" w:fill="FFFFFF"/>
              <w:spacing w:before="0" w:beforeAutospacing="0" w:after="120" w:afterAutospacing="0"/>
              <w:ind w:hanging="13"/>
              <w:jc w:val="both"/>
              <w:rPr>
                <w:rFonts w:ascii="Arial" w:hAnsi="Arial" w:cs="Arial"/>
                <w:b/>
                <w:sz w:val="20"/>
                <w:szCs w:val="20"/>
                <w:lang w:eastAsia="en-GB"/>
              </w:rPr>
            </w:pPr>
            <w:r w:rsidRPr="00A1254E">
              <w:rPr>
                <w:rFonts w:ascii="Arial" w:hAnsi="Arial" w:cs="Arial"/>
                <w:sz w:val="20"/>
                <w:szCs w:val="20"/>
              </w:rPr>
              <w:t xml:space="preserve"> After having obtained the relevant degree/qualification, at least </w:t>
            </w:r>
            <w:r>
              <w:rPr>
                <w:rFonts w:ascii="Arial" w:hAnsi="Arial" w:cs="Arial"/>
                <w:sz w:val="20"/>
                <w:szCs w:val="20"/>
              </w:rPr>
              <w:t>6</w:t>
            </w:r>
            <w:r w:rsidRPr="00702692">
              <w:rPr>
                <w:rFonts w:ascii="Arial" w:hAnsi="Arial" w:cs="Arial"/>
                <w:sz w:val="20"/>
                <w:szCs w:val="20"/>
              </w:rPr>
              <w:t xml:space="preserve"> years of relevant and proven fulltime </w:t>
            </w:r>
            <w:r>
              <w:rPr>
                <w:rFonts w:ascii="Arial" w:hAnsi="Arial" w:cs="Arial"/>
                <w:sz w:val="20"/>
                <w:szCs w:val="20"/>
              </w:rPr>
              <w:t xml:space="preserve">police </w:t>
            </w:r>
            <w:r w:rsidRPr="00702692">
              <w:rPr>
                <w:rFonts w:ascii="Arial" w:hAnsi="Arial" w:cs="Arial"/>
                <w:sz w:val="20"/>
                <w:szCs w:val="20"/>
              </w:rPr>
              <w:t>professional experience</w:t>
            </w:r>
            <w:r>
              <w:rPr>
                <w:rFonts w:ascii="Arial" w:hAnsi="Arial" w:cs="Arial"/>
                <w:sz w:val="20"/>
                <w:szCs w:val="20"/>
              </w:rPr>
              <w:t xml:space="preserve"> and having served within the past 5 years</w:t>
            </w:r>
            <w:r w:rsidRPr="000872A2">
              <w:rPr>
                <w:rFonts w:ascii="Arial" w:hAnsi="Arial" w:cs="Arial"/>
                <w:sz w:val="20"/>
                <w:szCs w:val="20"/>
              </w:rPr>
              <w:t xml:space="preserve">. </w:t>
            </w:r>
          </w:p>
          <w:p w:rsidR="00D0616E" w:rsidRPr="00525F9A" w:rsidRDefault="00D0616E" w:rsidP="00D0616E">
            <w:pPr>
              <w:pStyle w:val="yiv0720675254msonormal"/>
              <w:shd w:val="clear" w:color="auto" w:fill="FFFFFF"/>
              <w:spacing w:before="0" w:beforeAutospacing="0" w:after="120" w:afterAutospacing="0"/>
              <w:jc w:val="both"/>
              <w:rPr>
                <w:rFonts w:ascii="Arial" w:hAnsi="Arial" w:cs="Arial"/>
                <w:b/>
                <w:sz w:val="20"/>
                <w:szCs w:val="20"/>
              </w:rPr>
            </w:pPr>
            <w:r w:rsidRPr="00525F9A">
              <w:rPr>
                <w:rFonts w:ascii="Arial" w:hAnsi="Arial" w:cs="Arial"/>
                <w:b/>
                <w:sz w:val="20"/>
                <w:szCs w:val="20"/>
              </w:rPr>
              <w:t>Advantageous:</w:t>
            </w:r>
          </w:p>
          <w:p w:rsidR="00D0616E" w:rsidRPr="004F24A6" w:rsidRDefault="00D0616E" w:rsidP="00D0616E">
            <w:pPr>
              <w:pStyle w:val="yiv0720675254msonormal"/>
              <w:numPr>
                <w:ilvl w:val="0"/>
                <w:numId w:val="14"/>
              </w:numPr>
              <w:shd w:val="clear" w:color="auto" w:fill="FFFFFF"/>
              <w:spacing w:before="0" w:beforeAutospacing="0" w:after="120" w:afterAutospacing="0"/>
              <w:jc w:val="both"/>
              <w:rPr>
                <w:rFonts w:ascii="Arial" w:hAnsi="Arial" w:cs="Arial"/>
                <w:sz w:val="20"/>
                <w:szCs w:val="20"/>
              </w:rPr>
            </w:pPr>
            <w:r w:rsidRPr="006B7E5C">
              <w:rPr>
                <w:rFonts w:ascii="Arial" w:hAnsi="Arial" w:cs="Arial"/>
                <w:sz w:val="20"/>
                <w:szCs w:val="20"/>
              </w:rPr>
              <w:t>Diploma on CEPOL Strategic Planning Course for EU Police Missions, CEPOL Commanders Course on Civilian Crisis Management Aspects or an EU Civilian Crisis Management Course.</w:t>
            </w:r>
          </w:p>
        </w:tc>
      </w:tr>
      <w:tr w:rsidR="00D0616E" w:rsidRPr="006C644A" w:rsidTr="002C182F">
        <w:tc>
          <w:tcPr>
            <w:tcW w:w="791" w:type="pct"/>
            <w:tcBorders>
              <w:left w:val="nil"/>
            </w:tcBorders>
            <w:shd w:val="clear" w:color="auto" w:fill="auto"/>
            <w:vAlign w:val="center"/>
          </w:tcPr>
          <w:p w:rsidR="00D0616E" w:rsidRPr="006C644A" w:rsidRDefault="00D0616E" w:rsidP="00D0616E">
            <w:pPr>
              <w:widowControl w:val="0"/>
              <w:jc w:val="center"/>
              <w:outlineLvl w:val="0"/>
              <w:rPr>
                <w:rFonts w:ascii="Arial" w:hAnsi="Arial" w:cs="Arial"/>
                <w:sz w:val="20"/>
                <w:szCs w:val="20"/>
              </w:rPr>
            </w:pPr>
            <w:r w:rsidRPr="006C644A">
              <w:rPr>
                <w:rFonts w:ascii="Arial" w:hAnsi="Arial" w:cs="Arial"/>
                <w:sz w:val="20"/>
                <w:szCs w:val="20"/>
              </w:rPr>
              <w:t>Specification of experience</w:t>
            </w:r>
          </w:p>
          <w:p w:rsidR="00D0616E" w:rsidRPr="00525F9A" w:rsidRDefault="00D0616E" w:rsidP="00D0616E">
            <w:pPr>
              <w:widowControl w:val="0"/>
              <w:jc w:val="center"/>
              <w:outlineLvl w:val="0"/>
              <w:rPr>
                <w:rFonts w:ascii="Arial" w:hAnsi="Arial" w:cs="Arial"/>
                <w:sz w:val="20"/>
                <w:szCs w:val="20"/>
              </w:rPr>
            </w:pPr>
          </w:p>
        </w:tc>
        <w:tc>
          <w:tcPr>
            <w:tcW w:w="4209" w:type="pct"/>
            <w:tcBorders>
              <w:right w:val="nil"/>
            </w:tcBorders>
            <w:shd w:val="clear" w:color="auto" w:fill="auto"/>
          </w:tcPr>
          <w:p w:rsidR="00D0616E" w:rsidRDefault="00D0616E" w:rsidP="00D0616E">
            <w:pPr>
              <w:pStyle w:val="yiv0720675254default"/>
              <w:shd w:val="clear" w:color="auto" w:fill="FFFFFF"/>
              <w:spacing w:before="0" w:beforeAutospacing="0" w:after="0" w:afterAutospacing="0"/>
              <w:jc w:val="both"/>
              <w:rPr>
                <w:ins w:id="29" w:author="STAN Ion (EEAS-KABUL-EXT)" w:date="2017-01-24T14:30:00Z"/>
                <w:rFonts w:ascii="Arial" w:hAnsi="Arial" w:cs="Arial"/>
                <w:b/>
                <w:sz w:val="20"/>
                <w:szCs w:val="20"/>
                <w:lang w:val="en-GB"/>
              </w:rPr>
            </w:pPr>
            <w:r w:rsidRPr="004F24A6">
              <w:rPr>
                <w:rFonts w:ascii="Arial" w:hAnsi="Arial" w:cs="Arial"/>
                <w:b/>
                <w:sz w:val="20"/>
                <w:szCs w:val="20"/>
                <w:lang w:val="en-GB"/>
              </w:rPr>
              <w:t>Desirable:</w:t>
            </w:r>
          </w:p>
          <w:p w:rsidR="00D0616E" w:rsidRPr="004F24A6" w:rsidRDefault="00D0616E" w:rsidP="00D0616E">
            <w:pPr>
              <w:pStyle w:val="yiv0720675254default"/>
              <w:shd w:val="clear" w:color="auto" w:fill="FFFFFF"/>
              <w:spacing w:before="0" w:beforeAutospacing="0" w:after="0" w:afterAutospacing="0"/>
              <w:jc w:val="both"/>
              <w:rPr>
                <w:rFonts w:ascii="Arial" w:hAnsi="Arial" w:cs="Arial"/>
                <w:sz w:val="20"/>
                <w:szCs w:val="20"/>
                <w:lang w:val="en-GB" w:eastAsia="en-GB"/>
              </w:rPr>
            </w:pPr>
            <w:r w:rsidRPr="004F24A6">
              <w:rPr>
                <w:rFonts w:ascii="Arial" w:hAnsi="Arial" w:cs="Arial"/>
                <w:b/>
                <w:sz w:val="20"/>
                <w:szCs w:val="20"/>
              </w:rPr>
              <w:t>General professional experience:</w:t>
            </w:r>
            <w:r w:rsidRPr="004F24A6">
              <w:rPr>
                <w:rFonts w:ascii="Arial" w:hAnsi="Arial" w:cs="Arial"/>
                <w:sz w:val="20"/>
                <w:szCs w:val="20"/>
              </w:rPr>
              <w:t xml:space="preserve">  Experience in home country working as a senior police officer or senior civil servant having worked on developing strategies in a Member State and/or in a developmental, transitional or post-conflict situation. </w:t>
            </w:r>
            <w:r w:rsidRPr="004F24A6">
              <w:rPr>
                <w:rFonts w:ascii="Arial" w:hAnsi="Arial" w:cs="Arial"/>
                <w:sz w:val="20"/>
                <w:szCs w:val="20"/>
                <w:lang w:val="en-GB" w:eastAsia="en-GB"/>
              </w:rPr>
              <w:t xml:space="preserve"> </w:t>
            </w:r>
            <w:r w:rsidRPr="004F24A6">
              <w:rPr>
                <w:rFonts w:ascii="Arial" w:hAnsi="Arial" w:cs="Arial"/>
                <w:sz w:val="20"/>
                <w:szCs w:val="20"/>
              </w:rPr>
              <w:t xml:space="preserve"> International experience, particularly in crisis areas or post-conflict setting, with multi-national and/or international organizations is an advantage.</w:t>
            </w:r>
          </w:p>
          <w:p w:rsidR="00D0616E" w:rsidRPr="004F24A6" w:rsidRDefault="00D0616E" w:rsidP="00D0616E">
            <w:pPr>
              <w:pStyle w:val="yiv0720675254default"/>
              <w:shd w:val="clear" w:color="auto" w:fill="FFFFFF"/>
              <w:spacing w:before="0" w:beforeAutospacing="0" w:after="0" w:afterAutospacing="0"/>
              <w:jc w:val="both"/>
              <w:rPr>
                <w:rFonts w:ascii="Arial" w:hAnsi="Arial" w:cs="Arial"/>
                <w:b/>
                <w:sz w:val="20"/>
                <w:szCs w:val="20"/>
                <w:lang w:val="en-GB"/>
              </w:rPr>
            </w:pPr>
          </w:p>
          <w:p w:rsidR="00D0616E" w:rsidRDefault="00D0616E" w:rsidP="00D0616E">
            <w:pPr>
              <w:pStyle w:val="yiv0720675254default"/>
              <w:shd w:val="clear" w:color="auto" w:fill="FFFFFF"/>
              <w:spacing w:before="0" w:beforeAutospacing="0" w:after="0" w:afterAutospacing="0"/>
              <w:jc w:val="both"/>
              <w:rPr>
                <w:rFonts w:ascii="Arial" w:hAnsi="Arial" w:cs="Arial"/>
                <w:b/>
                <w:sz w:val="20"/>
                <w:szCs w:val="20"/>
                <w:lang w:val="en-GB" w:eastAsia="en-GB"/>
              </w:rPr>
            </w:pPr>
            <w:r>
              <w:rPr>
                <w:rFonts w:ascii="Arial" w:hAnsi="Arial" w:cs="Arial"/>
                <w:b/>
                <w:sz w:val="20"/>
                <w:szCs w:val="20"/>
                <w:lang w:val="en-GB" w:eastAsia="en-GB"/>
              </w:rPr>
              <w:t>The followings are also considered as a distinct advantage:</w:t>
            </w:r>
          </w:p>
          <w:p w:rsidR="00D0616E" w:rsidRPr="004F24A6" w:rsidRDefault="00D0616E" w:rsidP="00D0616E">
            <w:pPr>
              <w:pStyle w:val="yiv0720675254default"/>
              <w:shd w:val="clear" w:color="auto" w:fill="FFFFFF"/>
              <w:spacing w:before="0" w:beforeAutospacing="0" w:after="0" w:afterAutospacing="0"/>
              <w:jc w:val="both"/>
              <w:rPr>
                <w:rFonts w:ascii="Arial" w:hAnsi="Arial" w:cs="Arial"/>
                <w:b/>
                <w:sz w:val="20"/>
                <w:szCs w:val="20"/>
                <w:lang w:val="en-GB"/>
              </w:rPr>
            </w:pPr>
          </w:p>
          <w:p w:rsidR="00D0616E" w:rsidRPr="004F24A6" w:rsidRDefault="00D0616E" w:rsidP="00D0616E">
            <w:pPr>
              <w:pStyle w:val="yiv0720675254default"/>
              <w:numPr>
                <w:ilvl w:val="0"/>
                <w:numId w:val="9"/>
              </w:numPr>
              <w:shd w:val="clear" w:color="auto" w:fill="FFFFFF"/>
              <w:spacing w:before="0" w:beforeAutospacing="0" w:after="0" w:afterAutospacing="0"/>
              <w:jc w:val="both"/>
              <w:rPr>
                <w:rFonts w:ascii="Arial" w:hAnsi="Arial" w:cs="Arial"/>
                <w:b/>
                <w:sz w:val="20"/>
                <w:szCs w:val="20"/>
                <w:lang w:val="en-GB" w:eastAsia="en-GB"/>
              </w:rPr>
            </w:pPr>
            <w:r w:rsidRPr="004F24A6">
              <w:rPr>
                <w:rFonts w:ascii="Arial" w:hAnsi="Arial" w:cs="Arial"/>
                <w:sz w:val="20"/>
                <w:szCs w:val="20"/>
                <w:lang w:val="en-GB" w:eastAsia="en-GB"/>
              </w:rPr>
              <w:t>Ability to provide a regular assessment of capacities, ability to identify gaps and assess progress in the relevant domains (Ministry of Interior</w:t>
            </w:r>
            <w:r>
              <w:rPr>
                <w:rFonts w:ascii="Arial" w:hAnsi="Arial" w:cs="Arial"/>
                <w:sz w:val="20"/>
                <w:szCs w:val="20"/>
                <w:lang w:val="en-GB" w:eastAsia="en-GB"/>
              </w:rPr>
              <w:t>);</w:t>
            </w:r>
          </w:p>
          <w:p w:rsidR="00D0616E" w:rsidRDefault="00D0616E" w:rsidP="00D0616E">
            <w:pPr>
              <w:pStyle w:val="yiv0720675254default"/>
              <w:numPr>
                <w:ilvl w:val="0"/>
                <w:numId w:val="9"/>
              </w:numPr>
              <w:shd w:val="clear" w:color="auto" w:fill="FFFFFF"/>
              <w:spacing w:before="0" w:beforeAutospacing="0" w:after="0" w:afterAutospacing="0"/>
              <w:jc w:val="both"/>
              <w:rPr>
                <w:ins w:id="30" w:author="STAN Ion (EEAS-KABUL-EXT)" w:date="2017-01-24T12:06:00Z"/>
                <w:rFonts w:ascii="Arial" w:hAnsi="Arial" w:cs="Arial"/>
                <w:sz w:val="20"/>
                <w:szCs w:val="20"/>
                <w:lang w:val="en-GB" w:eastAsia="en-GB"/>
              </w:rPr>
            </w:pPr>
            <w:r w:rsidRPr="004F24A6">
              <w:rPr>
                <w:rFonts w:ascii="Arial" w:hAnsi="Arial" w:cs="Arial"/>
                <w:sz w:val="20"/>
                <w:szCs w:val="20"/>
                <w:lang w:val="en-GB" w:eastAsia="en-GB"/>
              </w:rPr>
              <w:t xml:space="preserve">Strong knowledge of professional standards in Ministry of Interior/Home Office Departments; </w:t>
            </w:r>
          </w:p>
          <w:p w:rsidR="00D0616E" w:rsidRPr="004F24A6" w:rsidRDefault="00D0616E" w:rsidP="00D0616E">
            <w:pPr>
              <w:pStyle w:val="yiv0720675254default"/>
              <w:numPr>
                <w:ilvl w:val="0"/>
                <w:numId w:val="9"/>
              </w:numPr>
              <w:shd w:val="clear" w:color="auto" w:fill="FFFFFF"/>
              <w:spacing w:before="0" w:beforeAutospacing="0" w:after="0" w:afterAutospacing="0"/>
              <w:jc w:val="both"/>
              <w:rPr>
                <w:rFonts w:ascii="Arial" w:hAnsi="Arial" w:cs="Arial"/>
                <w:b/>
                <w:sz w:val="20"/>
                <w:szCs w:val="20"/>
                <w:lang w:val="en-GB" w:eastAsia="en-GB"/>
              </w:rPr>
            </w:pPr>
            <w:r w:rsidRPr="004F24A6">
              <w:rPr>
                <w:rFonts w:ascii="Arial" w:hAnsi="Arial" w:cs="Arial"/>
                <w:sz w:val="20"/>
                <w:szCs w:val="20"/>
                <w:lang w:val="en-GB" w:eastAsia="en-GB"/>
              </w:rPr>
              <w:t>Strong experience (more than 6 years of relevant proven full-time experience) in the security sector, preferably in post-conflict context, with a strong preference for candidates having worked in similar positions with documented successful results. Experience should have ideally been gained at strategic level (Detective/Criminal Superintendent Rank or above (or equivalent)) in a Member states main national police organisation (civilian or police at or above Detective/Criminal Superintendent/Major or equivalent level);</w:t>
            </w:r>
          </w:p>
          <w:p w:rsidR="00D0616E" w:rsidRPr="004F24A6" w:rsidRDefault="00D0616E" w:rsidP="00D0616E">
            <w:pPr>
              <w:pStyle w:val="yiv0720675254default"/>
              <w:numPr>
                <w:ilvl w:val="0"/>
                <w:numId w:val="9"/>
              </w:numPr>
              <w:shd w:val="clear" w:color="auto" w:fill="FFFFFF"/>
              <w:spacing w:before="0" w:beforeAutospacing="0" w:after="0" w:afterAutospacing="0"/>
              <w:jc w:val="both"/>
              <w:rPr>
                <w:rFonts w:ascii="Arial" w:hAnsi="Arial" w:cs="Arial"/>
                <w:b/>
                <w:sz w:val="20"/>
                <w:szCs w:val="20"/>
                <w:lang w:val="en-GB" w:eastAsia="en-GB"/>
              </w:rPr>
            </w:pPr>
            <w:r w:rsidRPr="004F24A6">
              <w:rPr>
                <w:rFonts w:ascii="Arial" w:hAnsi="Arial" w:cs="Arial"/>
                <w:sz w:val="20"/>
                <w:szCs w:val="20"/>
                <w:lang w:val="en-GB" w:eastAsia="en-GB"/>
              </w:rPr>
              <w:t>Excellent interpersonal skills and ability to work in multinational teams;</w:t>
            </w:r>
          </w:p>
          <w:p w:rsidR="00D0616E" w:rsidRPr="004F24A6" w:rsidRDefault="00D0616E" w:rsidP="00D0616E">
            <w:pPr>
              <w:pStyle w:val="yiv0720675254default"/>
              <w:numPr>
                <w:ilvl w:val="0"/>
                <w:numId w:val="9"/>
              </w:numPr>
              <w:shd w:val="clear" w:color="auto" w:fill="FFFFFF"/>
              <w:spacing w:before="0" w:beforeAutospacing="0" w:after="0" w:afterAutospacing="0"/>
              <w:jc w:val="both"/>
              <w:rPr>
                <w:rFonts w:ascii="Arial" w:hAnsi="Arial" w:cs="Arial"/>
                <w:b/>
                <w:sz w:val="20"/>
                <w:szCs w:val="20"/>
                <w:lang w:val="en-GB"/>
              </w:rPr>
            </w:pPr>
            <w:r w:rsidRPr="004F24A6">
              <w:rPr>
                <w:rFonts w:ascii="Arial" w:hAnsi="Arial" w:cs="Arial"/>
                <w:sz w:val="20"/>
                <w:szCs w:val="20"/>
                <w:lang w:val="en-GB" w:eastAsia="en-GB"/>
              </w:rPr>
              <w:t>Full working knowledge of English and excellent drafting skills (the ability to draft and edit reports).</w:t>
            </w:r>
          </w:p>
          <w:p w:rsidR="00D0616E" w:rsidRPr="00525F9A" w:rsidRDefault="00D0616E" w:rsidP="00D0616E">
            <w:pPr>
              <w:pStyle w:val="yiv0720675254default"/>
              <w:numPr>
                <w:ilvl w:val="0"/>
                <w:numId w:val="9"/>
              </w:numPr>
              <w:shd w:val="clear" w:color="auto" w:fill="FFFFFF"/>
              <w:spacing w:before="0" w:beforeAutospacing="0" w:after="0" w:afterAutospacing="0"/>
              <w:jc w:val="both"/>
              <w:rPr>
                <w:rFonts w:ascii="Arial" w:hAnsi="Arial" w:cs="Arial"/>
                <w:b/>
                <w:sz w:val="20"/>
                <w:szCs w:val="20"/>
                <w:lang w:val="en-GB" w:eastAsia="en-GB"/>
              </w:rPr>
            </w:pPr>
            <w:r w:rsidRPr="00525F9A">
              <w:rPr>
                <w:rFonts w:ascii="Arial" w:hAnsi="Arial" w:cs="Arial"/>
                <w:sz w:val="20"/>
                <w:szCs w:val="20"/>
                <w:lang w:val="en-GB" w:eastAsia="en-GB"/>
              </w:rPr>
              <w:t>Knowledge and understanding of the relationship between  standards;</w:t>
            </w:r>
          </w:p>
          <w:p w:rsidR="00D0616E" w:rsidRPr="00525F9A" w:rsidRDefault="00D0616E" w:rsidP="00D0616E">
            <w:pPr>
              <w:pStyle w:val="yiv0720675254default"/>
              <w:numPr>
                <w:ilvl w:val="0"/>
                <w:numId w:val="9"/>
              </w:numPr>
              <w:shd w:val="clear" w:color="auto" w:fill="FFFFFF"/>
              <w:spacing w:before="0" w:beforeAutospacing="0" w:after="0" w:afterAutospacing="0"/>
              <w:jc w:val="both"/>
              <w:rPr>
                <w:rFonts w:ascii="Arial" w:hAnsi="Arial" w:cs="Arial"/>
                <w:b/>
                <w:sz w:val="20"/>
                <w:szCs w:val="20"/>
                <w:lang w:val="en-GB" w:eastAsia="en-GB"/>
              </w:rPr>
            </w:pPr>
            <w:r w:rsidRPr="00525F9A">
              <w:rPr>
                <w:rFonts w:ascii="Arial" w:hAnsi="Arial" w:cs="Arial"/>
                <w:sz w:val="20"/>
                <w:szCs w:val="20"/>
                <w:lang w:val="en-GB" w:eastAsia="en-GB"/>
              </w:rPr>
              <w:t>Experience in advising and mentoring;</w:t>
            </w:r>
          </w:p>
          <w:p w:rsidR="00D0616E" w:rsidRPr="00525F9A" w:rsidRDefault="00D0616E" w:rsidP="00D0616E">
            <w:pPr>
              <w:pStyle w:val="yiv0720675254default"/>
              <w:numPr>
                <w:ilvl w:val="0"/>
                <w:numId w:val="9"/>
              </w:numPr>
              <w:shd w:val="clear" w:color="auto" w:fill="FFFFFF"/>
              <w:spacing w:before="0" w:beforeAutospacing="0" w:after="0" w:afterAutospacing="0"/>
              <w:jc w:val="both"/>
              <w:rPr>
                <w:rFonts w:ascii="Arial" w:hAnsi="Arial" w:cs="Arial"/>
                <w:b/>
                <w:sz w:val="20"/>
                <w:szCs w:val="20"/>
                <w:lang w:val="en-GB" w:eastAsia="en-GB"/>
              </w:rPr>
            </w:pPr>
            <w:r w:rsidRPr="00525F9A">
              <w:rPr>
                <w:rFonts w:ascii="Arial" w:hAnsi="Arial" w:cs="Arial"/>
                <w:sz w:val="20"/>
                <w:szCs w:val="20"/>
                <w:lang w:val="en-GB" w:eastAsia="en-GB"/>
              </w:rPr>
              <w:t xml:space="preserve">Experience in </w:t>
            </w:r>
            <w:r w:rsidRPr="00525F9A">
              <w:rPr>
                <w:rFonts w:ascii="Arial" w:hAnsi="Arial" w:cs="Arial"/>
                <w:color w:val="222222"/>
                <w:sz w:val="20"/>
                <w:szCs w:val="20"/>
                <w:lang w:val="en"/>
              </w:rPr>
              <w:t>operational activities related to their area of specialization</w:t>
            </w:r>
            <w:r w:rsidRPr="00525F9A">
              <w:rPr>
                <w:rFonts w:ascii="Arial" w:hAnsi="Arial" w:cs="Arial"/>
                <w:sz w:val="20"/>
                <w:szCs w:val="20"/>
                <w:lang w:val="en-GB" w:eastAsia="en-GB"/>
              </w:rPr>
              <w:t xml:space="preserve"> and criminal investigations;</w:t>
            </w:r>
          </w:p>
          <w:p w:rsidR="00D0616E" w:rsidRPr="00525F9A" w:rsidRDefault="00D0616E" w:rsidP="00D0616E">
            <w:pPr>
              <w:pStyle w:val="yiv0720675254default"/>
              <w:numPr>
                <w:ilvl w:val="0"/>
                <w:numId w:val="9"/>
              </w:numPr>
              <w:shd w:val="clear" w:color="auto" w:fill="FFFFFF"/>
              <w:spacing w:before="0" w:beforeAutospacing="0" w:after="0" w:afterAutospacing="0"/>
              <w:jc w:val="both"/>
              <w:rPr>
                <w:rFonts w:ascii="Arial" w:hAnsi="Arial" w:cs="Arial"/>
                <w:sz w:val="20"/>
                <w:szCs w:val="20"/>
                <w:lang w:val="en-GB" w:eastAsia="en-GB"/>
              </w:rPr>
            </w:pPr>
            <w:r w:rsidRPr="00525F9A">
              <w:rPr>
                <w:rFonts w:ascii="Arial" w:hAnsi="Arial" w:cs="Arial"/>
                <w:sz w:val="20"/>
                <w:szCs w:val="20"/>
                <w:lang w:val="en-GB" w:eastAsia="en-GB"/>
              </w:rPr>
              <w:t>Good knowledge and experience of Gender, Human Rights, Anti-Corruption and Police Accountability standards is an advantage; Local experience or good knowledge of Afghanistan: strong familiarity with the political, historical and cultural context of Afghanistan, subject matter expertise in domestic and regional Afghan political dynamics; government of Afghanistan Governance structures at national and sub-national level.</w:t>
            </w:r>
          </w:p>
          <w:p w:rsidR="00D0616E" w:rsidRPr="00525F9A" w:rsidRDefault="00D0616E" w:rsidP="00D0616E">
            <w:pPr>
              <w:pStyle w:val="yiv0720675254default"/>
              <w:numPr>
                <w:ilvl w:val="0"/>
                <w:numId w:val="9"/>
              </w:numPr>
              <w:shd w:val="clear" w:color="auto" w:fill="FFFFFF"/>
              <w:spacing w:before="0" w:beforeAutospacing="0" w:after="0" w:afterAutospacing="0"/>
              <w:jc w:val="both"/>
              <w:rPr>
                <w:rFonts w:ascii="Arial" w:hAnsi="Arial" w:cs="Arial"/>
                <w:sz w:val="20"/>
                <w:szCs w:val="20"/>
                <w:lang w:val="en-GB" w:eastAsia="en-GB"/>
              </w:rPr>
            </w:pPr>
            <w:r w:rsidRPr="00525F9A">
              <w:rPr>
                <w:rFonts w:ascii="Arial" w:hAnsi="Arial" w:cs="Arial"/>
                <w:sz w:val="20"/>
                <w:szCs w:val="20"/>
                <w:lang w:val="en-GB" w:eastAsia="en-GB"/>
              </w:rPr>
              <w:t>Knowledge of the EU Institutions, related to the Common Security and Defence Policy and the EU Development Cooperation instrument;</w:t>
            </w:r>
          </w:p>
          <w:p w:rsidR="00D0616E" w:rsidRPr="00525F9A" w:rsidRDefault="00D0616E" w:rsidP="00D0616E">
            <w:pPr>
              <w:pStyle w:val="yiv0720675254default"/>
              <w:numPr>
                <w:ilvl w:val="0"/>
                <w:numId w:val="9"/>
              </w:numPr>
              <w:shd w:val="clear" w:color="auto" w:fill="FFFFFF"/>
              <w:spacing w:before="0" w:beforeAutospacing="0" w:after="0" w:afterAutospacing="0"/>
              <w:jc w:val="both"/>
              <w:rPr>
                <w:rFonts w:ascii="Arial" w:hAnsi="Arial" w:cs="Arial"/>
                <w:sz w:val="20"/>
                <w:szCs w:val="20"/>
                <w:lang w:val="en-GB" w:eastAsia="en-GB"/>
              </w:rPr>
            </w:pPr>
            <w:r w:rsidRPr="00525F9A">
              <w:rPr>
                <w:rFonts w:ascii="Arial" w:hAnsi="Arial" w:cs="Arial"/>
                <w:sz w:val="20"/>
                <w:szCs w:val="20"/>
                <w:lang w:val="en-GB" w:eastAsia="en-GB"/>
              </w:rPr>
              <w:t xml:space="preserve">Highly resilient under physical and mental pressure; </w:t>
            </w:r>
          </w:p>
          <w:p w:rsidR="00D0616E" w:rsidRPr="00525F9A" w:rsidRDefault="00D0616E" w:rsidP="00D0616E">
            <w:pPr>
              <w:pStyle w:val="yiv0720675254default"/>
              <w:numPr>
                <w:ilvl w:val="0"/>
                <w:numId w:val="9"/>
              </w:numPr>
              <w:shd w:val="clear" w:color="auto" w:fill="FFFFFF"/>
              <w:spacing w:before="0" w:beforeAutospacing="0" w:after="0" w:afterAutospacing="0"/>
              <w:jc w:val="both"/>
              <w:rPr>
                <w:rFonts w:ascii="Arial" w:hAnsi="Arial" w:cs="Arial"/>
                <w:sz w:val="20"/>
                <w:szCs w:val="20"/>
                <w:lang w:val="en-GB" w:eastAsia="en-GB"/>
              </w:rPr>
            </w:pPr>
            <w:r w:rsidRPr="00525F9A">
              <w:rPr>
                <w:rFonts w:ascii="Arial" w:hAnsi="Arial" w:cs="Arial"/>
                <w:sz w:val="20"/>
                <w:szCs w:val="20"/>
                <w:lang w:val="en-GB" w:eastAsia="en-GB"/>
              </w:rPr>
              <w:t>Experience in security sector reform, is an advantage;</w:t>
            </w:r>
          </w:p>
          <w:p w:rsidR="00D0616E" w:rsidRPr="00525F9A" w:rsidRDefault="00D0616E" w:rsidP="00D0616E">
            <w:pPr>
              <w:pStyle w:val="default"/>
              <w:numPr>
                <w:ilvl w:val="0"/>
                <w:numId w:val="9"/>
              </w:numPr>
              <w:rPr>
                <w:b/>
                <w:color w:val="auto"/>
                <w:sz w:val="20"/>
                <w:szCs w:val="20"/>
              </w:rPr>
            </w:pPr>
            <w:r w:rsidRPr="00525F9A">
              <w:rPr>
                <w:color w:val="auto"/>
                <w:sz w:val="20"/>
                <w:szCs w:val="20"/>
              </w:rPr>
              <w:t>Knowledge of Dari or Pashto is an asset.</w:t>
            </w:r>
          </w:p>
        </w:tc>
      </w:tr>
    </w:tbl>
    <w:p w:rsidR="0057183D" w:rsidRDefault="0057183D" w:rsidP="003E2C18"/>
    <w:p w:rsidR="00D0616E" w:rsidRDefault="00D0616E" w:rsidP="003E2C18"/>
    <w:p w:rsidR="0057183D" w:rsidRDefault="0057183D" w:rsidP="003E2C18"/>
    <w:p w:rsidR="0057183D" w:rsidRDefault="0057183D" w:rsidP="003E2C18"/>
    <w:p w:rsidR="0057183D" w:rsidRDefault="0057183D" w:rsidP="003E2C18"/>
    <w:p w:rsidR="0057183D" w:rsidRDefault="0057183D" w:rsidP="003E2C18"/>
    <w:p w:rsidR="0057183D" w:rsidRDefault="0057183D" w:rsidP="003E2C18"/>
    <w:p w:rsidR="0057183D" w:rsidRDefault="0057183D" w:rsidP="003E2C18"/>
    <w:p w:rsidR="0057183D" w:rsidRDefault="0057183D" w:rsidP="003E2C18"/>
    <w:p w:rsidR="0057183D" w:rsidRDefault="0057183D" w:rsidP="003E2C18"/>
    <w:p w:rsidR="0057183D" w:rsidRDefault="0057183D" w:rsidP="003E2C18"/>
    <w:p w:rsidR="0057183D" w:rsidRDefault="0057183D" w:rsidP="003E2C18"/>
    <w:p w:rsidR="0057183D" w:rsidRDefault="0057183D" w:rsidP="003E2C18"/>
    <w:p w:rsidR="0057183D" w:rsidRDefault="0057183D" w:rsidP="003E2C18"/>
    <w:p w:rsidR="0057183D" w:rsidRDefault="0057183D" w:rsidP="003E2C18"/>
    <w:p w:rsidR="0057183D" w:rsidRDefault="0057183D" w:rsidP="003E2C18"/>
    <w:p w:rsidR="0057183D" w:rsidRDefault="0057183D" w:rsidP="003E2C18"/>
    <w:p w:rsidR="0057183D" w:rsidRDefault="0057183D" w:rsidP="003E2C18"/>
    <w:p w:rsidR="0057183D" w:rsidRDefault="0057183D" w:rsidP="003E2C18"/>
    <w:p w:rsidR="0057183D" w:rsidRDefault="0057183D" w:rsidP="003E2C18"/>
    <w:p w:rsidR="0057183D" w:rsidRDefault="0057183D" w:rsidP="003E2C18"/>
    <w:p w:rsidR="0057183D" w:rsidRDefault="0057183D" w:rsidP="003E2C18"/>
    <w:p w:rsidR="0057183D" w:rsidRDefault="0057183D" w:rsidP="003E2C18"/>
    <w:p w:rsidR="0057183D" w:rsidRDefault="0057183D" w:rsidP="003E2C18"/>
    <w:p w:rsidR="0057183D" w:rsidRDefault="0057183D" w:rsidP="003E2C18"/>
    <w:p w:rsidR="0057183D" w:rsidRDefault="0057183D" w:rsidP="003E2C18"/>
    <w:p w:rsidR="0057183D" w:rsidRDefault="0057183D" w:rsidP="003E2C18"/>
    <w:p w:rsidR="0057183D" w:rsidRDefault="0057183D" w:rsidP="003E2C18"/>
    <w:p w:rsidR="0057183D" w:rsidRDefault="0057183D" w:rsidP="003E2C18"/>
    <w:p w:rsidR="0057183D" w:rsidRDefault="0057183D" w:rsidP="003E2C18"/>
    <w:p w:rsidR="0057183D" w:rsidRDefault="0057183D" w:rsidP="003E2C18"/>
    <w:p w:rsidR="0057183D" w:rsidRDefault="0057183D" w:rsidP="003E2C18"/>
    <w:p w:rsidR="0057183D" w:rsidRDefault="0057183D" w:rsidP="003E2C18"/>
    <w:p w:rsidR="0057183D" w:rsidRDefault="0057183D" w:rsidP="003E2C18"/>
    <w:p w:rsidR="0057183D" w:rsidRDefault="0057183D" w:rsidP="003E2C18"/>
    <w:p w:rsidR="0057183D" w:rsidRDefault="0057183D" w:rsidP="003E2C18"/>
    <w:p w:rsidR="0057183D" w:rsidRDefault="0057183D" w:rsidP="003E2C18"/>
    <w:p w:rsidR="0057183D" w:rsidRDefault="0057183D" w:rsidP="003E2C18"/>
    <w:p w:rsidR="0057183D" w:rsidRDefault="0057183D" w:rsidP="003E2C18"/>
    <w:p w:rsidR="0057183D" w:rsidRDefault="0057183D" w:rsidP="003E2C18"/>
    <w:p w:rsidR="0057183D" w:rsidRDefault="0057183D" w:rsidP="003E2C18"/>
    <w:p w:rsidR="0057183D" w:rsidRDefault="0057183D" w:rsidP="003E2C18"/>
    <w:p w:rsidR="0057183D" w:rsidRDefault="0057183D" w:rsidP="003E2C18"/>
    <w:p w:rsidR="0057183D" w:rsidRDefault="0057183D" w:rsidP="003E2C18"/>
    <w:p w:rsidR="0057183D" w:rsidRDefault="0057183D" w:rsidP="003E2C18"/>
    <w:p w:rsidR="0057183D" w:rsidRDefault="0057183D" w:rsidP="003E2C18"/>
    <w:tbl>
      <w:tblPr>
        <w:tblpPr w:leftFromText="141" w:rightFromText="141" w:vertAnchor="text" w:horzAnchor="page" w:tblpX="1242" w:tblpY="1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6"/>
        <w:gridCol w:w="7962"/>
      </w:tblGrid>
      <w:tr w:rsidR="00D0616E" w:rsidRPr="006C644A" w:rsidTr="002C182F">
        <w:tc>
          <w:tcPr>
            <w:tcW w:w="791" w:type="pct"/>
            <w:tcBorders>
              <w:left w:val="nil"/>
              <w:bottom w:val="single" w:sz="4" w:space="0" w:color="auto"/>
            </w:tcBorders>
            <w:shd w:val="clear" w:color="auto" w:fill="E6E6E6"/>
            <w:vAlign w:val="center"/>
          </w:tcPr>
          <w:p w:rsidR="00D0616E" w:rsidRPr="006C644A" w:rsidRDefault="00D0616E" w:rsidP="002C182F">
            <w:pPr>
              <w:widowControl w:val="0"/>
              <w:jc w:val="center"/>
              <w:outlineLvl w:val="0"/>
              <w:rPr>
                <w:rFonts w:ascii="Arial" w:hAnsi="Arial" w:cs="Arial"/>
                <w:sz w:val="20"/>
                <w:szCs w:val="20"/>
              </w:rPr>
            </w:pPr>
            <w:r w:rsidRPr="006C644A">
              <w:rPr>
                <w:rFonts w:ascii="Arial" w:hAnsi="Arial" w:cs="Arial"/>
                <w:sz w:val="20"/>
                <w:szCs w:val="20"/>
              </w:rPr>
              <w:t>Job Title</w:t>
            </w:r>
            <w:r>
              <w:rPr>
                <w:rFonts w:ascii="Arial" w:hAnsi="Arial" w:cs="Arial"/>
                <w:sz w:val="20"/>
                <w:szCs w:val="20"/>
              </w:rPr>
              <w:t xml:space="preserve"> / Code</w:t>
            </w:r>
            <w:ins w:id="31" w:author="STAN Ion (EEAS-KABUL-EXT)" w:date="2017-01-20T10:49:00Z">
              <w:r>
                <w:rPr>
                  <w:rFonts w:ascii="Arial" w:hAnsi="Arial" w:cs="Arial"/>
                  <w:sz w:val="20"/>
                  <w:szCs w:val="20"/>
                </w:rPr>
                <w:t xml:space="preserve"> </w:t>
              </w:r>
            </w:ins>
          </w:p>
        </w:tc>
        <w:tc>
          <w:tcPr>
            <w:tcW w:w="4209" w:type="pct"/>
            <w:tcBorders>
              <w:bottom w:val="single" w:sz="4" w:space="0" w:color="auto"/>
              <w:right w:val="nil"/>
            </w:tcBorders>
            <w:shd w:val="clear" w:color="auto" w:fill="E6E6E6"/>
          </w:tcPr>
          <w:p w:rsidR="00D0616E" w:rsidRPr="006C644A" w:rsidRDefault="00D0616E" w:rsidP="00D0616E">
            <w:pPr>
              <w:widowControl w:val="0"/>
              <w:outlineLvl w:val="0"/>
              <w:rPr>
                <w:rFonts w:ascii="Arial" w:hAnsi="Arial" w:cs="Arial"/>
                <w:b/>
                <w:sz w:val="20"/>
                <w:szCs w:val="20"/>
              </w:rPr>
            </w:pPr>
            <w:r w:rsidRPr="006C644A">
              <w:rPr>
                <w:rFonts w:ascii="Arial" w:hAnsi="Arial" w:cs="Arial"/>
                <w:b/>
                <w:sz w:val="20"/>
                <w:szCs w:val="20"/>
              </w:rPr>
              <w:t xml:space="preserve">Advisor to the Afghan Ministry of Interior (Anti-Crime) – </w:t>
            </w:r>
            <w:r>
              <w:rPr>
                <w:rFonts w:ascii="Arial" w:hAnsi="Arial" w:cs="Arial"/>
                <w:b/>
                <w:sz w:val="20"/>
                <w:szCs w:val="20"/>
              </w:rPr>
              <w:t xml:space="preserve">Organized Crime </w:t>
            </w:r>
            <w:r w:rsidRPr="006C644A">
              <w:rPr>
                <w:rFonts w:ascii="Arial" w:hAnsi="Arial" w:cs="Arial"/>
                <w:b/>
                <w:sz w:val="20"/>
                <w:szCs w:val="20"/>
              </w:rPr>
              <w:t>(</w:t>
            </w:r>
            <w:r>
              <w:rPr>
                <w:rFonts w:ascii="Arial" w:hAnsi="Arial" w:cs="Arial"/>
                <w:b/>
                <w:sz w:val="20"/>
                <w:szCs w:val="20"/>
              </w:rPr>
              <w:t>1</w:t>
            </w:r>
            <w:r w:rsidRPr="006C644A">
              <w:rPr>
                <w:rFonts w:ascii="Arial" w:hAnsi="Arial" w:cs="Arial"/>
                <w:b/>
                <w:sz w:val="20"/>
                <w:szCs w:val="20"/>
              </w:rPr>
              <w:t xml:space="preserve"> post</w:t>
            </w:r>
            <w:r>
              <w:rPr>
                <w:rFonts w:ascii="Arial" w:hAnsi="Arial" w:cs="Arial"/>
                <w:b/>
                <w:sz w:val="20"/>
                <w:szCs w:val="20"/>
              </w:rPr>
              <w:t>)</w:t>
            </w:r>
            <w:r w:rsidRPr="006C644A">
              <w:rPr>
                <w:rFonts w:ascii="Arial" w:hAnsi="Arial" w:cs="Arial"/>
                <w:b/>
                <w:sz w:val="20"/>
                <w:szCs w:val="20"/>
              </w:rPr>
              <w:t xml:space="preserve"> </w:t>
            </w:r>
            <w:r>
              <w:rPr>
                <w:rFonts w:ascii="Arial" w:hAnsi="Arial" w:cs="Arial"/>
                <w:b/>
                <w:sz w:val="20"/>
                <w:szCs w:val="20"/>
              </w:rPr>
              <w:t>- EUSR-S-ACRI-15</w:t>
            </w:r>
            <w:r w:rsidRPr="00FB6F18">
              <w:rPr>
                <w:rFonts w:ascii="Arial" w:hAnsi="Arial" w:cs="Arial"/>
                <w:b/>
                <w:sz w:val="20"/>
                <w:szCs w:val="20"/>
              </w:rPr>
              <w:t xml:space="preserve"> </w:t>
            </w:r>
          </w:p>
        </w:tc>
      </w:tr>
      <w:tr w:rsidR="00D0616E" w:rsidRPr="006C644A" w:rsidTr="002C182F">
        <w:tc>
          <w:tcPr>
            <w:tcW w:w="791" w:type="pct"/>
            <w:tcBorders>
              <w:left w:val="nil"/>
              <w:bottom w:val="single" w:sz="4" w:space="0" w:color="auto"/>
            </w:tcBorders>
            <w:shd w:val="clear" w:color="auto" w:fill="E6E6E6"/>
            <w:vAlign w:val="center"/>
          </w:tcPr>
          <w:p w:rsidR="00D0616E" w:rsidRPr="006C644A" w:rsidRDefault="00D0616E" w:rsidP="002C182F">
            <w:pPr>
              <w:widowControl w:val="0"/>
              <w:jc w:val="center"/>
              <w:outlineLvl w:val="0"/>
              <w:rPr>
                <w:rFonts w:ascii="Arial" w:hAnsi="Arial" w:cs="Arial"/>
                <w:sz w:val="20"/>
                <w:szCs w:val="20"/>
              </w:rPr>
            </w:pPr>
            <w:r w:rsidRPr="006C644A">
              <w:rPr>
                <w:rFonts w:ascii="Arial" w:hAnsi="Arial" w:cs="Arial"/>
                <w:sz w:val="20"/>
                <w:szCs w:val="20"/>
              </w:rPr>
              <w:t>Employment regime</w:t>
            </w:r>
          </w:p>
        </w:tc>
        <w:tc>
          <w:tcPr>
            <w:tcW w:w="4209" w:type="pct"/>
            <w:tcBorders>
              <w:bottom w:val="single" w:sz="4" w:space="0" w:color="auto"/>
              <w:right w:val="nil"/>
            </w:tcBorders>
            <w:shd w:val="clear" w:color="auto" w:fill="E6E6E6"/>
          </w:tcPr>
          <w:p w:rsidR="00D0616E" w:rsidRPr="006C644A" w:rsidRDefault="00D0616E" w:rsidP="00D0616E">
            <w:pPr>
              <w:widowControl w:val="0"/>
              <w:outlineLvl w:val="0"/>
              <w:rPr>
                <w:rFonts w:ascii="Arial" w:hAnsi="Arial" w:cs="Arial"/>
                <w:b/>
                <w:sz w:val="20"/>
                <w:szCs w:val="20"/>
              </w:rPr>
            </w:pPr>
            <w:r w:rsidRPr="006C644A">
              <w:rPr>
                <w:rFonts w:ascii="Arial" w:hAnsi="Arial" w:cs="Arial"/>
                <w:b/>
                <w:sz w:val="20"/>
                <w:szCs w:val="20"/>
              </w:rPr>
              <w:t xml:space="preserve">Seconded </w:t>
            </w:r>
          </w:p>
        </w:tc>
      </w:tr>
      <w:tr w:rsidR="00D0616E" w:rsidRPr="006C644A" w:rsidTr="002C182F">
        <w:tc>
          <w:tcPr>
            <w:tcW w:w="791" w:type="pct"/>
            <w:tcBorders>
              <w:left w:val="nil"/>
              <w:bottom w:val="single" w:sz="4" w:space="0" w:color="auto"/>
            </w:tcBorders>
            <w:shd w:val="clear" w:color="auto" w:fill="E6E6E6"/>
            <w:vAlign w:val="center"/>
          </w:tcPr>
          <w:p w:rsidR="00D0616E" w:rsidRPr="006C644A" w:rsidRDefault="00D0616E" w:rsidP="002C182F">
            <w:pPr>
              <w:widowControl w:val="0"/>
              <w:jc w:val="center"/>
              <w:outlineLvl w:val="0"/>
              <w:rPr>
                <w:rFonts w:ascii="Arial" w:hAnsi="Arial" w:cs="Arial"/>
                <w:sz w:val="20"/>
                <w:szCs w:val="20"/>
              </w:rPr>
            </w:pPr>
            <w:r>
              <w:rPr>
                <w:rFonts w:ascii="Arial" w:hAnsi="Arial" w:cs="Arial"/>
                <w:sz w:val="20"/>
                <w:szCs w:val="20"/>
              </w:rPr>
              <w:t>Location of the post</w:t>
            </w:r>
          </w:p>
        </w:tc>
        <w:tc>
          <w:tcPr>
            <w:tcW w:w="4209" w:type="pct"/>
            <w:tcBorders>
              <w:bottom w:val="single" w:sz="4" w:space="0" w:color="auto"/>
              <w:right w:val="nil"/>
            </w:tcBorders>
            <w:shd w:val="clear" w:color="auto" w:fill="E6E6E6"/>
            <w:vAlign w:val="center"/>
          </w:tcPr>
          <w:p w:rsidR="00D0616E" w:rsidRPr="00525F9A" w:rsidRDefault="00D0616E" w:rsidP="002C182F">
            <w:pPr>
              <w:widowControl w:val="0"/>
              <w:outlineLvl w:val="0"/>
              <w:rPr>
                <w:rFonts w:ascii="Arial" w:hAnsi="Arial" w:cs="Arial"/>
                <w:b/>
                <w:sz w:val="20"/>
                <w:szCs w:val="20"/>
              </w:rPr>
            </w:pPr>
            <w:r>
              <w:rPr>
                <w:rFonts w:ascii="Arial" w:hAnsi="Arial" w:cs="Arial"/>
                <w:b/>
                <w:sz w:val="20"/>
                <w:szCs w:val="20"/>
              </w:rPr>
              <w:t>RS KAIA and working at the new MOI building</w:t>
            </w:r>
          </w:p>
        </w:tc>
      </w:tr>
      <w:tr w:rsidR="00D0616E" w:rsidRPr="006C644A" w:rsidTr="002C182F">
        <w:tc>
          <w:tcPr>
            <w:tcW w:w="791" w:type="pct"/>
            <w:tcBorders>
              <w:left w:val="nil"/>
              <w:bottom w:val="single" w:sz="4" w:space="0" w:color="auto"/>
            </w:tcBorders>
            <w:shd w:val="clear" w:color="auto" w:fill="E6E6E6"/>
            <w:vAlign w:val="center"/>
          </w:tcPr>
          <w:p w:rsidR="00D0616E" w:rsidRPr="00525F9A" w:rsidRDefault="00D0616E" w:rsidP="002C182F">
            <w:pPr>
              <w:widowControl w:val="0"/>
              <w:jc w:val="center"/>
              <w:outlineLvl w:val="0"/>
              <w:rPr>
                <w:rFonts w:ascii="Arial" w:hAnsi="Arial" w:cs="Arial"/>
                <w:sz w:val="20"/>
                <w:szCs w:val="20"/>
              </w:rPr>
            </w:pPr>
            <w:r w:rsidRPr="006C644A">
              <w:rPr>
                <w:rFonts w:ascii="Arial" w:eastAsiaTheme="minorHAnsi" w:hAnsi="Arial" w:cs="Arial"/>
                <w:bCs/>
                <w:sz w:val="20"/>
                <w:szCs w:val="20"/>
                <w:lang w:eastAsia="en-US"/>
              </w:rPr>
              <w:t>Security Clearance Level:</w:t>
            </w:r>
          </w:p>
        </w:tc>
        <w:tc>
          <w:tcPr>
            <w:tcW w:w="4209" w:type="pct"/>
            <w:tcBorders>
              <w:bottom w:val="single" w:sz="4" w:space="0" w:color="auto"/>
              <w:right w:val="nil"/>
            </w:tcBorders>
            <w:shd w:val="clear" w:color="auto" w:fill="E6E6E6"/>
          </w:tcPr>
          <w:p w:rsidR="00D0616E" w:rsidRPr="00525F9A" w:rsidRDefault="00D0616E" w:rsidP="002C182F">
            <w:pPr>
              <w:widowControl w:val="0"/>
              <w:outlineLvl w:val="0"/>
              <w:rPr>
                <w:rFonts w:ascii="Arial" w:hAnsi="Arial" w:cs="Arial"/>
                <w:b/>
                <w:sz w:val="20"/>
                <w:szCs w:val="20"/>
              </w:rPr>
            </w:pPr>
            <w:r w:rsidRPr="00525F9A">
              <w:rPr>
                <w:rFonts w:ascii="Arial" w:hAnsi="Arial" w:cs="Arial"/>
                <w:b/>
                <w:sz w:val="20"/>
                <w:szCs w:val="20"/>
              </w:rPr>
              <w:t>EU SECRET</w:t>
            </w:r>
          </w:p>
        </w:tc>
      </w:tr>
      <w:tr w:rsidR="00D0616E" w:rsidRPr="006C644A" w:rsidTr="002C182F">
        <w:tc>
          <w:tcPr>
            <w:tcW w:w="791" w:type="pct"/>
            <w:tcBorders>
              <w:left w:val="nil"/>
            </w:tcBorders>
            <w:shd w:val="clear" w:color="auto" w:fill="auto"/>
            <w:vAlign w:val="center"/>
          </w:tcPr>
          <w:p w:rsidR="00D0616E" w:rsidRPr="006C644A" w:rsidRDefault="00D0616E" w:rsidP="002C182F">
            <w:pPr>
              <w:widowControl w:val="0"/>
              <w:jc w:val="center"/>
              <w:outlineLvl w:val="0"/>
              <w:rPr>
                <w:rFonts w:ascii="Arial" w:hAnsi="Arial" w:cs="Arial"/>
                <w:sz w:val="20"/>
                <w:szCs w:val="20"/>
              </w:rPr>
            </w:pPr>
            <w:r w:rsidRPr="006C644A">
              <w:rPr>
                <w:rFonts w:ascii="Arial" w:hAnsi="Arial" w:cs="Arial"/>
                <w:sz w:val="20"/>
                <w:szCs w:val="20"/>
              </w:rPr>
              <w:t>Job Description</w:t>
            </w:r>
          </w:p>
        </w:tc>
        <w:tc>
          <w:tcPr>
            <w:tcW w:w="4209" w:type="pct"/>
            <w:tcBorders>
              <w:right w:val="nil"/>
            </w:tcBorders>
            <w:shd w:val="clear" w:color="auto" w:fill="auto"/>
            <w:vAlign w:val="center"/>
          </w:tcPr>
          <w:p w:rsidR="00D0616E" w:rsidRPr="006C644A" w:rsidRDefault="00D0616E" w:rsidP="002C182F">
            <w:pPr>
              <w:tabs>
                <w:tab w:val="left" w:pos="360"/>
              </w:tabs>
              <w:outlineLvl w:val="0"/>
              <w:rPr>
                <w:rFonts w:ascii="Arial" w:hAnsi="Arial" w:cs="Arial"/>
                <w:bCs/>
                <w:sz w:val="20"/>
                <w:szCs w:val="20"/>
              </w:rPr>
            </w:pPr>
            <w:r w:rsidRPr="006C644A">
              <w:rPr>
                <w:rStyle w:val="shorttext"/>
                <w:rFonts w:ascii="Arial" w:hAnsi="Arial" w:cs="Arial"/>
                <w:color w:val="222222"/>
                <w:sz w:val="20"/>
                <w:szCs w:val="20"/>
                <w:lang w:val="en"/>
              </w:rPr>
              <w:t>The advisors shall complement each other's work and</w:t>
            </w:r>
            <w:r w:rsidRPr="006C644A">
              <w:rPr>
                <w:rFonts w:ascii="Arial" w:hAnsi="Arial" w:cs="Arial"/>
                <w:bCs/>
                <w:sz w:val="20"/>
                <w:szCs w:val="20"/>
              </w:rPr>
              <w:t xml:space="preserve"> shall assist the EU Advisory Team Leader in performing effective advising in favour of their allocated areas of responsibility, namely within the departments of the Ministry of the Interior under the responsibility of the :</w:t>
            </w:r>
          </w:p>
          <w:p w:rsidR="00D0616E" w:rsidRPr="006C644A" w:rsidRDefault="00D0616E" w:rsidP="002C182F">
            <w:pPr>
              <w:tabs>
                <w:tab w:val="left" w:pos="360"/>
              </w:tabs>
              <w:outlineLvl w:val="0"/>
              <w:rPr>
                <w:rFonts w:ascii="Arial" w:hAnsi="Arial" w:cs="Arial"/>
                <w:bCs/>
                <w:sz w:val="20"/>
                <w:szCs w:val="20"/>
              </w:rPr>
            </w:pPr>
          </w:p>
          <w:p w:rsidR="00D0616E" w:rsidRPr="006C644A" w:rsidRDefault="00D0616E" w:rsidP="002C182F">
            <w:pPr>
              <w:pStyle w:val="ListParagraph"/>
              <w:numPr>
                <w:ilvl w:val="0"/>
                <w:numId w:val="15"/>
              </w:numPr>
              <w:contextualSpacing/>
              <w:outlineLvl w:val="0"/>
              <w:rPr>
                <w:rFonts w:ascii="Arial" w:hAnsi="Arial" w:cs="Arial"/>
                <w:bCs/>
                <w:sz w:val="20"/>
                <w:szCs w:val="20"/>
              </w:rPr>
            </w:pPr>
            <w:r w:rsidRPr="006C644A">
              <w:rPr>
                <w:rFonts w:ascii="Arial" w:hAnsi="Arial" w:cs="Arial"/>
                <w:bCs/>
                <w:sz w:val="20"/>
                <w:szCs w:val="20"/>
              </w:rPr>
              <w:t xml:space="preserve">Deputy Minister Interior ( Anti-crime including the Major Crime Task Force and the Criminal Investigation Department) </w:t>
            </w:r>
          </w:p>
          <w:p w:rsidR="00D0616E" w:rsidRPr="006C644A" w:rsidRDefault="00D0616E" w:rsidP="002C182F">
            <w:pPr>
              <w:tabs>
                <w:tab w:val="left" w:pos="360"/>
              </w:tabs>
              <w:outlineLvl w:val="0"/>
              <w:rPr>
                <w:rFonts w:ascii="Arial" w:hAnsi="Arial" w:cs="Arial"/>
                <w:bCs/>
                <w:sz w:val="20"/>
                <w:szCs w:val="20"/>
              </w:rPr>
            </w:pPr>
          </w:p>
          <w:p w:rsidR="00D0616E" w:rsidRPr="006C644A" w:rsidRDefault="00D0616E" w:rsidP="002C182F">
            <w:pPr>
              <w:tabs>
                <w:tab w:val="left" w:pos="360"/>
                <w:tab w:val="left" w:pos="9630"/>
              </w:tabs>
              <w:jc w:val="both"/>
              <w:outlineLvl w:val="0"/>
              <w:rPr>
                <w:rFonts w:ascii="Arial" w:hAnsi="Arial" w:cs="Arial"/>
                <w:bCs/>
                <w:sz w:val="20"/>
                <w:szCs w:val="20"/>
              </w:rPr>
            </w:pPr>
            <w:r w:rsidRPr="006C644A">
              <w:rPr>
                <w:rFonts w:ascii="Arial" w:hAnsi="Arial" w:cs="Arial"/>
                <w:bCs/>
                <w:sz w:val="20"/>
                <w:szCs w:val="20"/>
              </w:rPr>
              <w:t xml:space="preserve">The posts will be flexible with advisors being required to switch between advisee areas in order to maintain advising resilience. To achieve this it is essential that all advisors maintain awareness and knowledge of all advising activity. </w:t>
            </w:r>
          </w:p>
          <w:p w:rsidR="00D0616E" w:rsidRPr="006C644A" w:rsidRDefault="00D0616E" w:rsidP="002C182F">
            <w:pPr>
              <w:tabs>
                <w:tab w:val="left" w:pos="360"/>
              </w:tabs>
              <w:outlineLvl w:val="0"/>
              <w:rPr>
                <w:rFonts w:ascii="Arial" w:hAnsi="Arial" w:cs="Arial"/>
                <w:bCs/>
                <w:sz w:val="20"/>
                <w:szCs w:val="20"/>
              </w:rPr>
            </w:pPr>
          </w:p>
          <w:p w:rsidR="00D0616E" w:rsidRPr="006C644A" w:rsidRDefault="00D0616E" w:rsidP="002C182F">
            <w:pPr>
              <w:pStyle w:val="yiv0720675254msonormal"/>
              <w:shd w:val="clear" w:color="auto" w:fill="FFFFFF"/>
              <w:spacing w:before="0" w:beforeAutospacing="0" w:after="0" w:afterAutospacing="0"/>
              <w:jc w:val="both"/>
              <w:rPr>
                <w:rFonts w:ascii="Arial" w:hAnsi="Arial" w:cs="Arial"/>
                <w:sz w:val="20"/>
                <w:szCs w:val="20"/>
                <w:lang w:val="en-GB" w:eastAsia="en-GB"/>
              </w:rPr>
            </w:pPr>
            <w:r w:rsidRPr="006C644A">
              <w:rPr>
                <w:rFonts w:ascii="Arial" w:hAnsi="Arial" w:cs="Arial"/>
                <w:sz w:val="20"/>
                <w:szCs w:val="20"/>
                <w:lang w:val="en-GB" w:eastAsia="en-GB"/>
              </w:rPr>
              <w:t xml:space="preserve">With the aim of implementing the EU Advisory Team's mandate and by following the guidance of the EUSR and the EU Advisory Team Leader, the Advisor to the Ministry of Interior (MOI) will directly report to the  EU Advisory Team Leader who reports to the EUSR and will:  </w:t>
            </w:r>
          </w:p>
          <w:p w:rsidR="00D0616E" w:rsidRPr="006C644A" w:rsidRDefault="00D0616E" w:rsidP="002C182F">
            <w:pPr>
              <w:tabs>
                <w:tab w:val="left" w:pos="360"/>
              </w:tabs>
              <w:outlineLvl w:val="0"/>
              <w:rPr>
                <w:rFonts w:ascii="Arial" w:hAnsi="Arial" w:cs="Arial"/>
                <w:bCs/>
                <w:sz w:val="20"/>
                <w:szCs w:val="20"/>
              </w:rPr>
            </w:pPr>
          </w:p>
          <w:p w:rsidR="00D0616E" w:rsidRPr="006C644A" w:rsidRDefault="00D0616E" w:rsidP="002C182F">
            <w:pPr>
              <w:tabs>
                <w:tab w:val="left" w:pos="360"/>
                <w:tab w:val="left" w:pos="9630"/>
              </w:tabs>
              <w:jc w:val="both"/>
              <w:outlineLvl w:val="0"/>
              <w:rPr>
                <w:rFonts w:ascii="Arial" w:hAnsi="Arial" w:cs="Arial"/>
                <w:b/>
                <w:bCs/>
                <w:sz w:val="20"/>
                <w:szCs w:val="20"/>
                <w:u w:val="single"/>
              </w:rPr>
            </w:pPr>
            <w:r w:rsidRPr="006C644A">
              <w:rPr>
                <w:rFonts w:ascii="Arial" w:hAnsi="Arial" w:cs="Arial"/>
                <w:b/>
                <w:bCs/>
                <w:sz w:val="20"/>
                <w:szCs w:val="20"/>
                <w:u w:val="single"/>
              </w:rPr>
              <w:t>Main Tasks and Responsibilities</w:t>
            </w:r>
            <w:r>
              <w:rPr>
                <w:rFonts w:ascii="Arial" w:hAnsi="Arial" w:cs="Arial"/>
                <w:b/>
                <w:bCs/>
                <w:sz w:val="20"/>
                <w:szCs w:val="20"/>
                <w:u w:val="single"/>
              </w:rPr>
              <w:t>:</w:t>
            </w:r>
          </w:p>
          <w:p w:rsidR="00D0616E" w:rsidRPr="006C644A" w:rsidRDefault="00D0616E" w:rsidP="002C182F">
            <w:pPr>
              <w:tabs>
                <w:tab w:val="left" w:pos="360"/>
                <w:tab w:val="left" w:pos="9630"/>
              </w:tabs>
              <w:jc w:val="both"/>
              <w:outlineLvl w:val="0"/>
              <w:rPr>
                <w:rFonts w:ascii="Arial" w:hAnsi="Arial" w:cs="Arial"/>
                <w:b/>
                <w:bCs/>
                <w:sz w:val="20"/>
                <w:szCs w:val="20"/>
                <w:u w:val="single"/>
              </w:rPr>
            </w:pPr>
          </w:p>
          <w:p w:rsidR="00D0616E" w:rsidRPr="006C644A" w:rsidRDefault="00D0616E" w:rsidP="002C182F">
            <w:pPr>
              <w:pStyle w:val="ListParagraph"/>
              <w:numPr>
                <w:ilvl w:val="0"/>
                <w:numId w:val="15"/>
              </w:numPr>
              <w:contextualSpacing/>
              <w:jc w:val="both"/>
              <w:rPr>
                <w:rFonts w:ascii="Arial" w:hAnsi="Arial" w:cs="Arial"/>
                <w:sz w:val="20"/>
                <w:szCs w:val="20"/>
              </w:rPr>
            </w:pPr>
            <w:r w:rsidRPr="006C644A">
              <w:rPr>
                <w:rFonts w:ascii="Arial" w:hAnsi="Arial" w:cs="Arial"/>
                <w:sz w:val="20"/>
                <w:szCs w:val="20"/>
              </w:rPr>
              <w:t xml:space="preserve">Support department in addressing organised criminality, which facilitates Human Trafficking. </w:t>
            </w:r>
          </w:p>
          <w:p w:rsidR="00D0616E" w:rsidRPr="006C644A" w:rsidRDefault="00D0616E" w:rsidP="002C182F">
            <w:pPr>
              <w:widowControl w:val="0"/>
              <w:numPr>
                <w:ilvl w:val="0"/>
                <w:numId w:val="15"/>
              </w:numPr>
              <w:adjustRightInd w:val="0"/>
              <w:jc w:val="both"/>
              <w:rPr>
                <w:rFonts w:ascii="Arial" w:hAnsi="Arial" w:cs="Arial"/>
                <w:sz w:val="20"/>
                <w:szCs w:val="20"/>
              </w:rPr>
            </w:pPr>
            <w:r w:rsidRPr="006C644A">
              <w:rPr>
                <w:rFonts w:ascii="Arial" w:hAnsi="Arial" w:cs="Arial"/>
                <w:sz w:val="20"/>
                <w:szCs w:val="20"/>
              </w:rPr>
              <w:t>Within their areas of responsibility, provide advice with a view to enable institutional reform, in particular in relation to improving the MOI capacity to strengthen the civilian police force.</w:t>
            </w:r>
          </w:p>
          <w:p w:rsidR="00D0616E" w:rsidRPr="006C644A" w:rsidRDefault="00D0616E" w:rsidP="002C182F">
            <w:pPr>
              <w:pStyle w:val="default"/>
              <w:numPr>
                <w:ilvl w:val="0"/>
                <w:numId w:val="15"/>
              </w:numPr>
              <w:jc w:val="both"/>
              <w:rPr>
                <w:color w:val="auto"/>
                <w:sz w:val="20"/>
                <w:szCs w:val="20"/>
              </w:rPr>
            </w:pPr>
            <w:r w:rsidRPr="006C644A">
              <w:rPr>
                <w:color w:val="auto"/>
                <w:sz w:val="20"/>
                <w:szCs w:val="20"/>
              </w:rPr>
              <w:t xml:space="preserve">Provide advice on cross-cutting strategic issues related to the MOI and the police forces and how to re-posture current police forces to improve performance. </w:t>
            </w:r>
          </w:p>
          <w:p w:rsidR="00D0616E" w:rsidRPr="006C644A" w:rsidRDefault="00D0616E" w:rsidP="002C182F">
            <w:pPr>
              <w:pStyle w:val="default"/>
              <w:numPr>
                <w:ilvl w:val="0"/>
                <w:numId w:val="15"/>
              </w:numPr>
              <w:jc w:val="both"/>
              <w:rPr>
                <w:color w:val="auto"/>
                <w:sz w:val="20"/>
                <w:szCs w:val="20"/>
              </w:rPr>
            </w:pPr>
            <w:r w:rsidRPr="006C644A">
              <w:rPr>
                <w:color w:val="auto"/>
                <w:sz w:val="20"/>
                <w:szCs w:val="20"/>
              </w:rPr>
              <w:t xml:space="preserve">Assist the EU Advisory Team Leader in performing advising in favour of their allocated areas of responsibility. </w:t>
            </w:r>
          </w:p>
          <w:p w:rsidR="00D0616E" w:rsidRPr="006C644A" w:rsidRDefault="00D0616E" w:rsidP="002C182F">
            <w:pPr>
              <w:pStyle w:val="default"/>
              <w:numPr>
                <w:ilvl w:val="0"/>
                <w:numId w:val="15"/>
              </w:numPr>
              <w:jc w:val="both"/>
              <w:rPr>
                <w:color w:val="auto"/>
                <w:sz w:val="20"/>
                <w:szCs w:val="20"/>
              </w:rPr>
            </w:pPr>
            <w:r w:rsidRPr="006C644A">
              <w:rPr>
                <w:color w:val="auto"/>
                <w:sz w:val="20"/>
                <w:szCs w:val="20"/>
              </w:rPr>
              <w:t xml:space="preserve">Ensure that the MOI receives relevant strategic advice before key decisions are taken related to policing in Afghanistan. </w:t>
            </w:r>
          </w:p>
          <w:p w:rsidR="00D0616E" w:rsidRPr="006C644A" w:rsidRDefault="00D0616E" w:rsidP="002C182F">
            <w:pPr>
              <w:pStyle w:val="default"/>
              <w:numPr>
                <w:ilvl w:val="0"/>
                <w:numId w:val="15"/>
              </w:numPr>
              <w:jc w:val="both"/>
              <w:rPr>
                <w:color w:val="auto"/>
                <w:sz w:val="20"/>
                <w:szCs w:val="20"/>
              </w:rPr>
            </w:pPr>
            <w:r w:rsidRPr="006C644A">
              <w:rPr>
                <w:color w:val="auto"/>
                <w:sz w:val="20"/>
                <w:szCs w:val="20"/>
              </w:rPr>
              <w:t>Support the</w:t>
            </w:r>
            <w:r>
              <w:rPr>
                <w:color w:val="auto"/>
                <w:sz w:val="20"/>
                <w:szCs w:val="20"/>
              </w:rPr>
              <w:t xml:space="preserve"> </w:t>
            </w:r>
            <w:r w:rsidRPr="006C644A">
              <w:rPr>
                <w:color w:val="auto"/>
                <w:sz w:val="20"/>
                <w:szCs w:val="20"/>
              </w:rPr>
              <w:t xml:space="preserve">EUSR in the decision making process by providing relevant recommendations on a coherent advising strategy to support the MOI and Afghan authorities.  </w:t>
            </w:r>
          </w:p>
          <w:p w:rsidR="00D0616E" w:rsidRPr="006C644A" w:rsidRDefault="00D0616E" w:rsidP="002C182F">
            <w:pPr>
              <w:widowControl w:val="0"/>
              <w:numPr>
                <w:ilvl w:val="0"/>
                <w:numId w:val="15"/>
              </w:numPr>
              <w:tabs>
                <w:tab w:val="left" w:pos="360"/>
              </w:tabs>
              <w:adjustRightInd w:val="0"/>
              <w:jc w:val="both"/>
              <w:rPr>
                <w:rFonts w:ascii="Arial" w:hAnsi="Arial" w:cs="Arial"/>
                <w:sz w:val="20"/>
                <w:szCs w:val="20"/>
              </w:rPr>
            </w:pPr>
            <w:r w:rsidRPr="006C644A">
              <w:rPr>
                <w:rFonts w:ascii="Arial" w:hAnsi="Arial" w:cs="Arial"/>
                <w:sz w:val="20"/>
                <w:szCs w:val="20"/>
              </w:rPr>
              <w:t>Support EU Advisory Team Leader in the decision making process by drafting and submitting, thorough reports,  relevant proposals, options and recommendations for a coherent advising strategy</w:t>
            </w:r>
          </w:p>
          <w:p w:rsidR="00D0616E" w:rsidRPr="006C644A" w:rsidRDefault="00D0616E" w:rsidP="002C182F">
            <w:pPr>
              <w:widowControl w:val="0"/>
              <w:numPr>
                <w:ilvl w:val="0"/>
                <w:numId w:val="15"/>
              </w:numPr>
              <w:tabs>
                <w:tab w:val="left" w:pos="360"/>
              </w:tabs>
              <w:adjustRightInd w:val="0"/>
              <w:jc w:val="both"/>
              <w:rPr>
                <w:rFonts w:ascii="Arial" w:hAnsi="Arial" w:cs="Arial"/>
                <w:sz w:val="20"/>
                <w:szCs w:val="20"/>
              </w:rPr>
            </w:pPr>
            <w:r w:rsidRPr="006C644A">
              <w:rPr>
                <w:rFonts w:ascii="Arial" w:hAnsi="Arial" w:cs="Arial"/>
                <w:sz w:val="20"/>
                <w:szCs w:val="20"/>
              </w:rPr>
              <w:t>Liaise closely with the other members of the Advisor Team in order to implement a joint coherent advising strategy.</w:t>
            </w:r>
          </w:p>
          <w:p w:rsidR="00D0616E" w:rsidRPr="006C644A" w:rsidRDefault="00D0616E" w:rsidP="002C182F">
            <w:pPr>
              <w:widowControl w:val="0"/>
              <w:numPr>
                <w:ilvl w:val="0"/>
                <w:numId w:val="15"/>
              </w:numPr>
              <w:tabs>
                <w:tab w:val="left" w:pos="360"/>
              </w:tabs>
              <w:adjustRightInd w:val="0"/>
              <w:jc w:val="both"/>
              <w:rPr>
                <w:rFonts w:ascii="Arial" w:hAnsi="Arial" w:cs="Arial"/>
                <w:sz w:val="20"/>
                <w:szCs w:val="20"/>
              </w:rPr>
            </w:pPr>
            <w:r w:rsidRPr="006C644A">
              <w:rPr>
                <w:rFonts w:ascii="Arial" w:hAnsi="Arial" w:cs="Arial"/>
                <w:sz w:val="20"/>
                <w:szCs w:val="20"/>
              </w:rPr>
              <w:t>Monitor and advise as regards ANP/MoI compliance in relation to Human Rights and Gender as well as Anti-Corruption within the area of responsibility.</w:t>
            </w:r>
          </w:p>
          <w:p w:rsidR="00D0616E" w:rsidRPr="006C644A" w:rsidRDefault="00D0616E" w:rsidP="002C182F">
            <w:pPr>
              <w:widowControl w:val="0"/>
              <w:numPr>
                <w:ilvl w:val="0"/>
                <w:numId w:val="15"/>
              </w:numPr>
              <w:tabs>
                <w:tab w:val="left" w:pos="360"/>
              </w:tabs>
              <w:adjustRightInd w:val="0"/>
              <w:jc w:val="both"/>
              <w:rPr>
                <w:rFonts w:ascii="Arial" w:hAnsi="Arial" w:cs="Arial"/>
                <w:sz w:val="20"/>
                <w:szCs w:val="20"/>
              </w:rPr>
            </w:pPr>
            <w:r w:rsidRPr="006C644A">
              <w:rPr>
                <w:rFonts w:ascii="Arial" w:hAnsi="Arial" w:cs="Arial"/>
                <w:sz w:val="20"/>
                <w:szCs w:val="20"/>
              </w:rPr>
              <w:t>Build and maintain effective partnership working with other relevant international and national stakeholders.</w:t>
            </w:r>
          </w:p>
          <w:p w:rsidR="00D0616E" w:rsidRPr="006C644A" w:rsidRDefault="00D0616E" w:rsidP="002C182F">
            <w:pPr>
              <w:pStyle w:val="default"/>
              <w:numPr>
                <w:ilvl w:val="0"/>
                <w:numId w:val="15"/>
              </w:numPr>
              <w:jc w:val="both"/>
              <w:rPr>
                <w:color w:val="auto"/>
                <w:sz w:val="20"/>
                <w:szCs w:val="20"/>
              </w:rPr>
            </w:pPr>
            <w:r w:rsidRPr="006C644A">
              <w:rPr>
                <w:color w:val="auto"/>
                <w:sz w:val="20"/>
                <w:szCs w:val="20"/>
              </w:rPr>
              <w:t xml:space="preserve">Draft reports on areas of advisory responsibility.    </w:t>
            </w:r>
          </w:p>
          <w:p w:rsidR="00D0616E" w:rsidRPr="006C644A" w:rsidRDefault="00D0616E" w:rsidP="002C182F">
            <w:pPr>
              <w:pStyle w:val="default"/>
              <w:numPr>
                <w:ilvl w:val="0"/>
                <w:numId w:val="15"/>
              </w:numPr>
              <w:jc w:val="both"/>
              <w:rPr>
                <w:ins w:id="32" w:author="STAN Ion (EEAS-KABUL-EXT)" w:date="2017-01-12T16:31:00Z"/>
                <w:color w:val="FF0000"/>
                <w:sz w:val="20"/>
                <w:szCs w:val="20"/>
              </w:rPr>
            </w:pPr>
            <w:r w:rsidRPr="006C644A">
              <w:rPr>
                <w:color w:val="auto"/>
                <w:sz w:val="20"/>
                <w:szCs w:val="20"/>
              </w:rPr>
              <w:t>Undertake any other related tasks/function as required by the</w:t>
            </w:r>
            <w:r w:rsidRPr="006C644A">
              <w:rPr>
                <w:b/>
                <w:color w:val="FF0000"/>
                <w:sz w:val="20"/>
                <w:szCs w:val="20"/>
              </w:rPr>
              <w:t xml:space="preserve"> </w:t>
            </w:r>
            <w:r w:rsidRPr="006C644A">
              <w:rPr>
                <w:color w:val="auto"/>
                <w:sz w:val="20"/>
                <w:szCs w:val="20"/>
              </w:rPr>
              <w:t>Team Leader</w:t>
            </w:r>
            <w:r>
              <w:rPr>
                <w:color w:val="auto"/>
                <w:sz w:val="20"/>
                <w:szCs w:val="20"/>
              </w:rPr>
              <w:t>.</w:t>
            </w:r>
          </w:p>
          <w:p w:rsidR="00D0616E" w:rsidRDefault="00D0616E" w:rsidP="002C182F">
            <w:pPr>
              <w:pStyle w:val="default"/>
              <w:jc w:val="both"/>
              <w:rPr>
                <w:ins w:id="33" w:author="STAN Ion (EEAS-KABUL-EXT)" w:date="2017-01-20T10:57:00Z"/>
                <w:color w:val="auto"/>
                <w:sz w:val="20"/>
                <w:szCs w:val="20"/>
              </w:rPr>
            </w:pPr>
          </w:p>
          <w:p w:rsidR="00D0616E" w:rsidRPr="006C644A" w:rsidRDefault="00D0616E" w:rsidP="002C182F">
            <w:pPr>
              <w:pStyle w:val="default"/>
              <w:jc w:val="both"/>
              <w:rPr>
                <w:color w:val="auto"/>
                <w:sz w:val="20"/>
                <w:szCs w:val="20"/>
              </w:rPr>
            </w:pPr>
            <w:r w:rsidRPr="006C644A">
              <w:rPr>
                <w:color w:val="auto"/>
                <w:sz w:val="20"/>
                <w:szCs w:val="20"/>
              </w:rPr>
              <w:t xml:space="preserve">The content and scope of the position will be evaluated for possible changes after 6 months. In view of the current political, economic and security situation in Afghanistan, the contents and scope of the position may therefore change during the posting accordingly. </w:t>
            </w:r>
          </w:p>
        </w:tc>
      </w:tr>
      <w:tr w:rsidR="00D0616E" w:rsidRPr="006C644A" w:rsidTr="002C182F">
        <w:tc>
          <w:tcPr>
            <w:tcW w:w="791" w:type="pct"/>
            <w:tcBorders>
              <w:left w:val="nil"/>
            </w:tcBorders>
            <w:shd w:val="clear" w:color="auto" w:fill="auto"/>
            <w:vAlign w:val="center"/>
          </w:tcPr>
          <w:p w:rsidR="00D0616E" w:rsidRPr="006C644A" w:rsidRDefault="00D0616E" w:rsidP="002C182F">
            <w:pPr>
              <w:widowControl w:val="0"/>
              <w:jc w:val="center"/>
              <w:outlineLvl w:val="0"/>
              <w:rPr>
                <w:rFonts w:ascii="Arial" w:hAnsi="Arial" w:cs="Arial"/>
                <w:sz w:val="20"/>
                <w:szCs w:val="20"/>
              </w:rPr>
            </w:pPr>
            <w:r w:rsidRPr="006C644A">
              <w:rPr>
                <w:rFonts w:ascii="Arial" w:hAnsi="Arial" w:cs="Arial"/>
                <w:sz w:val="20"/>
                <w:szCs w:val="20"/>
              </w:rPr>
              <w:t>Education and Experience</w:t>
            </w:r>
          </w:p>
        </w:tc>
        <w:tc>
          <w:tcPr>
            <w:tcW w:w="4209" w:type="pct"/>
            <w:tcBorders>
              <w:right w:val="nil"/>
            </w:tcBorders>
            <w:shd w:val="clear" w:color="auto" w:fill="auto"/>
            <w:vAlign w:val="center"/>
          </w:tcPr>
          <w:p w:rsidR="00D0616E" w:rsidRDefault="00D0616E" w:rsidP="002C182F">
            <w:pPr>
              <w:pStyle w:val="default"/>
              <w:rPr>
                <w:ins w:id="34" w:author="STAN Ion (EEAS-KABUL-EXT)" w:date="2017-01-20T10:57:00Z"/>
                <w:b/>
                <w:color w:val="auto"/>
                <w:sz w:val="20"/>
                <w:szCs w:val="20"/>
              </w:rPr>
            </w:pPr>
            <w:r w:rsidRPr="00525F9A">
              <w:rPr>
                <w:b/>
                <w:color w:val="auto"/>
                <w:sz w:val="20"/>
                <w:szCs w:val="20"/>
              </w:rPr>
              <w:t>Essential</w:t>
            </w:r>
            <w:r w:rsidR="00296A49">
              <w:rPr>
                <w:b/>
                <w:color w:val="auto"/>
                <w:sz w:val="20"/>
                <w:szCs w:val="20"/>
              </w:rPr>
              <w:t>:</w:t>
            </w:r>
          </w:p>
          <w:p w:rsidR="00D0616E" w:rsidRPr="006B7E5C" w:rsidRDefault="00D0616E" w:rsidP="002C182F">
            <w:pPr>
              <w:pStyle w:val="default"/>
              <w:numPr>
                <w:ilvl w:val="0"/>
                <w:numId w:val="12"/>
              </w:numPr>
              <w:spacing w:after="120"/>
              <w:rPr>
                <w:b/>
                <w:color w:val="auto"/>
                <w:sz w:val="20"/>
                <w:szCs w:val="20"/>
              </w:rPr>
            </w:pPr>
            <w:r w:rsidRPr="006B7E5C">
              <w:rPr>
                <w:color w:val="auto"/>
                <w:sz w:val="20"/>
                <w:szCs w:val="20"/>
              </w:rPr>
              <w:t xml:space="preserve">Successful completion of university studies of at least 4 years attested by a </w:t>
            </w:r>
            <w:r>
              <w:rPr>
                <w:color w:val="auto"/>
                <w:sz w:val="20"/>
                <w:szCs w:val="20"/>
              </w:rPr>
              <w:t xml:space="preserve">Masters </w:t>
            </w:r>
            <w:r w:rsidRPr="006B7E5C">
              <w:rPr>
                <w:color w:val="auto"/>
                <w:sz w:val="20"/>
                <w:szCs w:val="20"/>
              </w:rPr>
              <w:t>diploma</w:t>
            </w:r>
          </w:p>
          <w:p w:rsidR="00D0616E" w:rsidRPr="006B7E5C" w:rsidRDefault="00D0616E" w:rsidP="002C182F">
            <w:pPr>
              <w:pStyle w:val="yiv0720675254msonormal"/>
              <w:shd w:val="clear" w:color="auto" w:fill="FFFFFF"/>
              <w:spacing w:before="0" w:beforeAutospacing="0" w:after="120" w:afterAutospacing="0"/>
              <w:jc w:val="both"/>
              <w:rPr>
                <w:rFonts w:ascii="Arial" w:hAnsi="Arial" w:cs="Arial"/>
                <w:sz w:val="20"/>
                <w:szCs w:val="20"/>
              </w:rPr>
            </w:pPr>
            <w:r w:rsidRPr="006B7E5C">
              <w:rPr>
                <w:rFonts w:ascii="Arial" w:hAnsi="Arial" w:cs="Arial"/>
                <w:sz w:val="20"/>
                <w:szCs w:val="20"/>
              </w:rPr>
              <w:t>OR</w:t>
            </w:r>
          </w:p>
          <w:p w:rsidR="00D0616E" w:rsidRPr="006B7E5C" w:rsidRDefault="00D0616E" w:rsidP="002C182F">
            <w:pPr>
              <w:pStyle w:val="yiv0720675254msonormal"/>
              <w:numPr>
                <w:ilvl w:val="0"/>
                <w:numId w:val="10"/>
              </w:numPr>
              <w:shd w:val="clear" w:color="auto" w:fill="FFFFFF"/>
              <w:spacing w:before="0" w:beforeAutospacing="0" w:after="120" w:afterAutospacing="0"/>
              <w:ind w:hanging="13"/>
              <w:jc w:val="both"/>
              <w:rPr>
                <w:rFonts w:ascii="Arial" w:hAnsi="Arial" w:cs="Arial"/>
                <w:sz w:val="20"/>
                <w:szCs w:val="20"/>
              </w:rPr>
            </w:pPr>
            <w:r w:rsidRPr="006B7E5C">
              <w:rPr>
                <w:rFonts w:ascii="Arial" w:hAnsi="Arial" w:cs="Arial"/>
                <w:sz w:val="20"/>
                <w:szCs w:val="20"/>
              </w:rPr>
              <w:t>A qualification at the level in the National Qualification Framework which is equivalent / referenced to level 7 in the European Qualification Framework</w:t>
            </w:r>
          </w:p>
          <w:p w:rsidR="00D0616E" w:rsidRPr="006B7E5C" w:rsidRDefault="00D0616E" w:rsidP="002C182F">
            <w:pPr>
              <w:pStyle w:val="yiv0720675254msonormal"/>
              <w:shd w:val="clear" w:color="auto" w:fill="FFFFFF"/>
              <w:spacing w:before="0" w:beforeAutospacing="0" w:after="120" w:afterAutospacing="0"/>
              <w:jc w:val="both"/>
              <w:rPr>
                <w:rFonts w:ascii="Arial" w:hAnsi="Arial" w:cs="Arial"/>
                <w:sz w:val="20"/>
                <w:szCs w:val="20"/>
              </w:rPr>
            </w:pPr>
            <w:r w:rsidRPr="006B7E5C">
              <w:rPr>
                <w:rFonts w:ascii="Arial" w:hAnsi="Arial" w:cs="Arial"/>
                <w:sz w:val="20"/>
                <w:szCs w:val="20"/>
              </w:rPr>
              <w:t xml:space="preserve">OR </w:t>
            </w:r>
          </w:p>
          <w:p w:rsidR="00D0616E" w:rsidRDefault="00D0616E" w:rsidP="002C182F">
            <w:pPr>
              <w:pStyle w:val="yiv0720675254msonormal"/>
              <w:numPr>
                <w:ilvl w:val="0"/>
                <w:numId w:val="10"/>
              </w:numPr>
              <w:shd w:val="clear" w:color="auto" w:fill="FFFFFF"/>
              <w:spacing w:before="0" w:beforeAutospacing="0" w:after="120" w:afterAutospacing="0"/>
              <w:ind w:hanging="13"/>
              <w:jc w:val="both"/>
              <w:rPr>
                <w:ins w:id="35" w:author="STAN Ion (EEAS-KABUL-EXT)" w:date="2017-01-24T12:04:00Z"/>
                <w:rFonts w:ascii="Arial" w:hAnsi="Arial" w:cs="Arial"/>
                <w:sz w:val="20"/>
                <w:szCs w:val="20"/>
              </w:rPr>
            </w:pPr>
            <w:r w:rsidRPr="006B7E5C">
              <w:rPr>
                <w:rFonts w:ascii="Arial" w:hAnsi="Arial" w:cs="Arial"/>
                <w:sz w:val="20"/>
                <w:szCs w:val="20"/>
              </w:rPr>
              <w:t>A qualification of the second cycle under the framework of qualifications of the European Higher Education Area in the above-mentioned field of experience, e.g. a Master's degree</w:t>
            </w:r>
          </w:p>
          <w:p w:rsidR="00D0616E" w:rsidRDefault="00D0616E" w:rsidP="002C182F">
            <w:pPr>
              <w:pStyle w:val="yiv0720675254msonormal"/>
              <w:shd w:val="clear" w:color="auto" w:fill="FFFFFF"/>
              <w:spacing w:before="0" w:beforeAutospacing="0" w:after="120" w:afterAutospacing="0"/>
              <w:jc w:val="both"/>
              <w:rPr>
                <w:ins w:id="36" w:author="STAN Ion (EEAS-KABUL-EXT)" w:date="2017-01-24T12:04:00Z"/>
                <w:rFonts w:ascii="Arial" w:hAnsi="Arial" w:cs="Arial"/>
                <w:sz w:val="20"/>
                <w:szCs w:val="20"/>
              </w:rPr>
            </w:pPr>
            <w:r>
              <w:rPr>
                <w:rFonts w:ascii="Arial" w:hAnsi="Arial" w:cs="Arial"/>
                <w:sz w:val="20"/>
                <w:szCs w:val="20"/>
              </w:rPr>
              <w:t>OR</w:t>
            </w:r>
          </w:p>
          <w:p w:rsidR="00D0616E" w:rsidRPr="006B7E5C" w:rsidRDefault="00377467" w:rsidP="002C182F">
            <w:pPr>
              <w:pStyle w:val="yiv0720675254msonormal"/>
              <w:numPr>
                <w:ilvl w:val="0"/>
                <w:numId w:val="10"/>
              </w:numPr>
              <w:shd w:val="clear" w:color="auto" w:fill="FFFFFF"/>
              <w:spacing w:before="0" w:beforeAutospacing="0" w:after="120" w:afterAutospacing="0"/>
              <w:ind w:hanging="13"/>
              <w:jc w:val="both"/>
              <w:rPr>
                <w:rFonts w:ascii="Arial" w:hAnsi="Arial" w:cs="Arial"/>
                <w:b/>
                <w:sz w:val="20"/>
                <w:szCs w:val="20"/>
                <w:lang w:val="en-GB" w:eastAsia="en-GB"/>
              </w:rPr>
            </w:pPr>
            <w:r w:rsidRPr="006B7E5C">
              <w:rPr>
                <w:rFonts w:ascii="Arial" w:hAnsi="Arial" w:cs="Arial"/>
                <w:sz w:val="20"/>
                <w:szCs w:val="20"/>
                <w:lang w:val="en-GB" w:eastAsia="en-GB"/>
              </w:rPr>
              <w:t xml:space="preserve">Held the </w:t>
            </w:r>
            <w:r w:rsidRPr="00DC345A">
              <w:rPr>
                <w:rFonts w:ascii="Arial" w:hAnsi="Arial" w:cs="Arial"/>
                <w:sz w:val="20"/>
                <w:szCs w:val="20"/>
              </w:rPr>
              <w:t xml:space="preserve">minimum </w:t>
            </w:r>
            <w:r>
              <w:rPr>
                <w:rFonts w:ascii="Arial" w:hAnsi="Arial" w:cs="Arial"/>
                <w:sz w:val="20"/>
                <w:szCs w:val="20"/>
              </w:rPr>
              <w:t xml:space="preserve">substantive </w:t>
            </w:r>
            <w:r w:rsidRPr="00DC345A">
              <w:rPr>
                <w:rFonts w:ascii="Arial" w:hAnsi="Arial" w:cs="Arial"/>
                <w:sz w:val="20"/>
                <w:szCs w:val="20"/>
              </w:rPr>
              <w:t xml:space="preserve">rank of </w:t>
            </w:r>
            <w:r>
              <w:rPr>
                <w:rFonts w:ascii="Arial" w:hAnsi="Arial" w:cs="Arial"/>
                <w:sz w:val="20"/>
                <w:szCs w:val="20"/>
              </w:rPr>
              <w:t>Detective or</w:t>
            </w:r>
            <w:r w:rsidRPr="00DC345A">
              <w:rPr>
                <w:rFonts w:ascii="Arial" w:hAnsi="Arial" w:cs="Arial"/>
                <w:color w:val="000000"/>
                <w:sz w:val="20"/>
                <w:szCs w:val="20"/>
              </w:rPr>
              <w:t xml:space="preserve"> equivalent</w:t>
            </w:r>
            <w:r>
              <w:rPr>
                <w:rFonts w:ascii="Arial" w:hAnsi="Arial" w:cs="Arial"/>
                <w:color w:val="000000"/>
                <w:sz w:val="20"/>
                <w:szCs w:val="20"/>
              </w:rPr>
              <w:t xml:space="preserve"> in National Criminal Police Service</w:t>
            </w:r>
            <w:r w:rsidRPr="006B7E5C">
              <w:rPr>
                <w:rFonts w:ascii="Arial" w:hAnsi="Arial" w:cs="Arial"/>
                <w:sz w:val="20"/>
                <w:szCs w:val="20"/>
                <w:lang w:val="en-GB" w:eastAsia="en-GB"/>
              </w:rPr>
              <w:t xml:space="preserve"> within a Member States primary </w:t>
            </w:r>
            <w:r w:rsidRPr="00826D18">
              <w:rPr>
                <w:rFonts w:ascii="Arial" w:hAnsi="Arial" w:cs="Arial"/>
                <w:sz w:val="20"/>
                <w:szCs w:val="20"/>
                <w:lang w:val="en-GB" w:eastAsia="en-GB"/>
              </w:rPr>
              <w:t>Civilian Police Service</w:t>
            </w:r>
            <w:r w:rsidR="00D0616E">
              <w:rPr>
                <w:rFonts w:ascii="Arial" w:hAnsi="Arial" w:cs="Arial"/>
                <w:sz w:val="20"/>
                <w:szCs w:val="20"/>
                <w:lang w:val="en-GB" w:eastAsia="en-GB"/>
              </w:rPr>
              <w:t>.</w:t>
            </w:r>
          </w:p>
          <w:p w:rsidR="00D0616E" w:rsidRPr="006B7E5C" w:rsidRDefault="00D0616E" w:rsidP="002C182F">
            <w:pPr>
              <w:pStyle w:val="yiv0720675254msonormal"/>
              <w:shd w:val="clear" w:color="auto" w:fill="FFFFFF"/>
              <w:spacing w:before="0" w:beforeAutospacing="0" w:after="120" w:afterAutospacing="0"/>
              <w:jc w:val="both"/>
              <w:rPr>
                <w:rFonts w:ascii="Arial" w:hAnsi="Arial" w:cs="Arial"/>
                <w:sz w:val="20"/>
                <w:szCs w:val="20"/>
              </w:rPr>
            </w:pPr>
            <w:r w:rsidRPr="006B7E5C">
              <w:rPr>
                <w:rFonts w:ascii="Arial" w:hAnsi="Arial" w:cs="Arial"/>
                <w:sz w:val="20"/>
                <w:szCs w:val="20"/>
              </w:rPr>
              <w:t>AND</w:t>
            </w:r>
          </w:p>
          <w:p w:rsidR="00D0616E" w:rsidRPr="000872A2" w:rsidRDefault="00D0616E" w:rsidP="002C182F">
            <w:pPr>
              <w:pStyle w:val="yiv0720675254msonormal"/>
              <w:numPr>
                <w:ilvl w:val="0"/>
                <w:numId w:val="10"/>
              </w:numPr>
              <w:shd w:val="clear" w:color="auto" w:fill="FFFFFF"/>
              <w:spacing w:before="0" w:beforeAutospacing="0" w:after="120" w:afterAutospacing="0"/>
              <w:ind w:hanging="13"/>
              <w:jc w:val="both"/>
              <w:rPr>
                <w:rFonts w:ascii="Arial" w:hAnsi="Arial" w:cs="Arial"/>
                <w:b/>
                <w:sz w:val="20"/>
                <w:szCs w:val="20"/>
                <w:lang w:eastAsia="en-GB"/>
              </w:rPr>
            </w:pPr>
            <w:r w:rsidRPr="00A1254E">
              <w:rPr>
                <w:rFonts w:ascii="Arial" w:hAnsi="Arial" w:cs="Arial"/>
                <w:sz w:val="20"/>
                <w:szCs w:val="20"/>
              </w:rPr>
              <w:t xml:space="preserve"> After having obtained the relevant degree/qualification, at least </w:t>
            </w:r>
            <w:r>
              <w:rPr>
                <w:rFonts w:ascii="Arial" w:hAnsi="Arial" w:cs="Arial"/>
                <w:sz w:val="20"/>
                <w:szCs w:val="20"/>
              </w:rPr>
              <w:t>6</w:t>
            </w:r>
            <w:r w:rsidRPr="00702692">
              <w:rPr>
                <w:rFonts w:ascii="Arial" w:hAnsi="Arial" w:cs="Arial"/>
                <w:sz w:val="20"/>
                <w:szCs w:val="20"/>
              </w:rPr>
              <w:t xml:space="preserve"> years of relevant and proven fulltime </w:t>
            </w:r>
            <w:r>
              <w:rPr>
                <w:rFonts w:ascii="Arial" w:hAnsi="Arial" w:cs="Arial"/>
                <w:sz w:val="20"/>
                <w:szCs w:val="20"/>
              </w:rPr>
              <w:t xml:space="preserve">police </w:t>
            </w:r>
            <w:r w:rsidRPr="00702692">
              <w:rPr>
                <w:rFonts w:ascii="Arial" w:hAnsi="Arial" w:cs="Arial"/>
                <w:sz w:val="20"/>
                <w:szCs w:val="20"/>
              </w:rPr>
              <w:t>professional experience</w:t>
            </w:r>
            <w:r>
              <w:rPr>
                <w:rFonts w:ascii="Arial" w:hAnsi="Arial" w:cs="Arial"/>
                <w:sz w:val="20"/>
                <w:szCs w:val="20"/>
              </w:rPr>
              <w:t xml:space="preserve"> and having served within the past 5 years</w:t>
            </w:r>
            <w:r w:rsidRPr="000872A2">
              <w:rPr>
                <w:rFonts w:ascii="Arial" w:hAnsi="Arial" w:cs="Arial"/>
                <w:sz w:val="20"/>
                <w:szCs w:val="20"/>
              </w:rPr>
              <w:t xml:space="preserve">. </w:t>
            </w:r>
          </w:p>
          <w:p w:rsidR="00D0616E" w:rsidRPr="00525F9A" w:rsidRDefault="00D0616E" w:rsidP="002C182F">
            <w:pPr>
              <w:pStyle w:val="yiv0720675254msonormal"/>
              <w:shd w:val="clear" w:color="auto" w:fill="FFFFFF"/>
              <w:spacing w:before="0" w:beforeAutospacing="0" w:after="120" w:afterAutospacing="0"/>
              <w:jc w:val="both"/>
              <w:rPr>
                <w:rFonts w:ascii="Arial" w:hAnsi="Arial" w:cs="Arial"/>
                <w:b/>
                <w:sz w:val="20"/>
                <w:szCs w:val="20"/>
              </w:rPr>
            </w:pPr>
            <w:r w:rsidRPr="00525F9A">
              <w:rPr>
                <w:rFonts w:ascii="Arial" w:hAnsi="Arial" w:cs="Arial"/>
                <w:b/>
                <w:sz w:val="20"/>
                <w:szCs w:val="20"/>
              </w:rPr>
              <w:t>Advantageous:</w:t>
            </w:r>
          </w:p>
          <w:p w:rsidR="00D0616E" w:rsidRPr="004F24A6" w:rsidRDefault="00D0616E" w:rsidP="002C182F">
            <w:pPr>
              <w:pStyle w:val="yiv0720675254msonormal"/>
              <w:numPr>
                <w:ilvl w:val="0"/>
                <w:numId w:val="14"/>
              </w:numPr>
              <w:shd w:val="clear" w:color="auto" w:fill="FFFFFF"/>
              <w:spacing w:before="0" w:beforeAutospacing="0" w:after="120" w:afterAutospacing="0"/>
              <w:jc w:val="both"/>
              <w:rPr>
                <w:rFonts w:ascii="Arial" w:hAnsi="Arial" w:cs="Arial"/>
                <w:sz w:val="20"/>
                <w:szCs w:val="20"/>
              </w:rPr>
            </w:pPr>
            <w:r w:rsidRPr="006B7E5C">
              <w:rPr>
                <w:rFonts w:ascii="Arial" w:hAnsi="Arial" w:cs="Arial"/>
                <w:sz w:val="20"/>
                <w:szCs w:val="20"/>
              </w:rPr>
              <w:t>Diploma on CEPOL Strategic Planning Course for EU Police Missions, CEPOL Commanders Course on Civilian Crisis Management Aspects or an EU Civilian Crisis Management Course.</w:t>
            </w:r>
          </w:p>
        </w:tc>
      </w:tr>
      <w:tr w:rsidR="00D0616E" w:rsidRPr="006C644A" w:rsidTr="002C182F">
        <w:tc>
          <w:tcPr>
            <w:tcW w:w="791" w:type="pct"/>
            <w:tcBorders>
              <w:left w:val="nil"/>
            </w:tcBorders>
            <w:shd w:val="clear" w:color="auto" w:fill="auto"/>
            <w:vAlign w:val="center"/>
          </w:tcPr>
          <w:p w:rsidR="00D0616E" w:rsidRPr="006C644A" w:rsidRDefault="00D0616E" w:rsidP="002C182F">
            <w:pPr>
              <w:widowControl w:val="0"/>
              <w:jc w:val="center"/>
              <w:outlineLvl w:val="0"/>
              <w:rPr>
                <w:rFonts w:ascii="Arial" w:hAnsi="Arial" w:cs="Arial"/>
                <w:sz w:val="20"/>
                <w:szCs w:val="20"/>
              </w:rPr>
            </w:pPr>
            <w:r w:rsidRPr="006C644A">
              <w:rPr>
                <w:rFonts w:ascii="Arial" w:hAnsi="Arial" w:cs="Arial"/>
                <w:sz w:val="20"/>
                <w:szCs w:val="20"/>
              </w:rPr>
              <w:t>Specification of experience</w:t>
            </w:r>
          </w:p>
          <w:p w:rsidR="00D0616E" w:rsidRPr="00525F9A" w:rsidRDefault="00D0616E" w:rsidP="002C182F">
            <w:pPr>
              <w:widowControl w:val="0"/>
              <w:jc w:val="center"/>
              <w:outlineLvl w:val="0"/>
              <w:rPr>
                <w:rFonts w:ascii="Arial" w:hAnsi="Arial" w:cs="Arial"/>
                <w:sz w:val="20"/>
                <w:szCs w:val="20"/>
              </w:rPr>
            </w:pPr>
          </w:p>
        </w:tc>
        <w:tc>
          <w:tcPr>
            <w:tcW w:w="4209" w:type="pct"/>
            <w:tcBorders>
              <w:right w:val="nil"/>
            </w:tcBorders>
            <w:shd w:val="clear" w:color="auto" w:fill="auto"/>
          </w:tcPr>
          <w:p w:rsidR="00D0616E" w:rsidRDefault="00D0616E" w:rsidP="002C182F">
            <w:pPr>
              <w:pStyle w:val="yiv0720675254default"/>
              <w:shd w:val="clear" w:color="auto" w:fill="FFFFFF"/>
              <w:spacing w:before="0" w:beforeAutospacing="0" w:after="0" w:afterAutospacing="0"/>
              <w:jc w:val="both"/>
              <w:rPr>
                <w:ins w:id="37" w:author="STAN Ion (EEAS-KABUL-EXT)" w:date="2017-01-24T14:30:00Z"/>
                <w:rFonts w:ascii="Arial" w:hAnsi="Arial" w:cs="Arial"/>
                <w:b/>
                <w:sz w:val="20"/>
                <w:szCs w:val="20"/>
                <w:lang w:val="en-GB"/>
              </w:rPr>
            </w:pPr>
            <w:r w:rsidRPr="004F24A6">
              <w:rPr>
                <w:rFonts w:ascii="Arial" w:hAnsi="Arial" w:cs="Arial"/>
                <w:b/>
                <w:sz w:val="20"/>
                <w:szCs w:val="20"/>
                <w:lang w:val="en-GB"/>
              </w:rPr>
              <w:t>Desirable:</w:t>
            </w:r>
          </w:p>
          <w:p w:rsidR="00D0616E" w:rsidRPr="004F24A6" w:rsidRDefault="00D0616E" w:rsidP="002C182F">
            <w:pPr>
              <w:pStyle w:val="yiv0720675254default"/>
              <w:shd w:val="clear" w:color="auto" w:fill="FFFFFF"/>
              <w:spacing w:before="0" w:beforeAutospacing="0" w:after="0" w:afterAutospacing="0"/>
              <w:jc w:val="both"/>
              <w:rPr>
                <w:rFonts w:ascii="Arial" w:hAnsi="Arial" w:cs="Arial"/>
                <w:sz w:val="20"/>
                <w:szCs w:val="20"/>
                <w:lang w:val="en-GB" w:eastAsia="en-GB"/>
              </w:rPr>
            </w:pPr>
            <w:r w:rsidRPr="004F24A6">
              <w:rPr>
                <w:rFonts w:ascii="Arial" w:hAnsi="Arial" w:cs="Arial"/>
                <w:b/>
                <w:sz w:val="20"/>
                <w:szCs w:val="20"/>
              </w:rPr>
              <w:t>General professional experience:</w:t>
            </w:r>
            <w:r w:rsidRPr="004F24A6">
              <w:rPr>
                <w:rFonts w:ascii="Arial" w:hAnsi="Arial" w:cs="Arial"/>
                <w:sz w:val="20"/>
                <w:szCs w:val="20"/>
              </w:rPr>
              <w:t xml:space="preserve">  Experience in home country working as a senior police officer or senior civil servant having worked on developing strategies in a Member State and/or in a developmental, transitional or post-conflict situation. </w:t>
            </w:r>
            <w:r w:rsidRPr="004F24A6">
              <w:rPr>
                <w:rFonts w:ascii="Arial" w:hAnsi="Arial" w:cs="Arial"/>
                <w:sz w:val="20"/>
                <w:szCs w:val="20"/>
                <w:lang w:val="en-GB" w:eastAsia="en-GB"/>
              </w:rPr>
              <w:t xml:space="preserve"> </w:t>
            </w:r>
            <w:r w:rsidRPr="004F24A6">
              <w:rPr>
                <w:rFonts w:ascii="Arial" w:hAnsi="Arial" w:cs="Arial"/>
                <w:sz w:val="20"/>
                <w:szCs w:val="20"/>
              </w:rPr>
              <w:t xml:space="preserve"> International experience, particularly in crisis areas or post-conflict setting, with multi-national and/or international organizations is an advantage.</w:t>
            </w:r>
          </w:p>
          <w:p w:rsidR="00D0616E" w:rsidRPr="004F24A6" w:rsidRDefault="00D0616E" w:rsidP="002C182F">
            <w:pPr>
              <w:pStyle w:val="yiv0720675254default"/>
              <w:shd w:val="clear" w:color="auto" w:fill="FFFFFF"/>
              <w:spacing w:before="0" w:beforeAutospacing="0" w:after="0" w:afterAutospacing="0"/>
              <w:jc w:val="both"/>
              <w:rPr>
                <w:rFonts w:ascii="Arial" w:hAnsi="Arial" w:cs="Arial"/>
                <w:b/>
                <w:sz w:val="20"/>
                <w:szCs w:val="20"/>
                <w:lang w:val="en-GB"/>
              </w:rPr>
            </w:pPr>
          </w:p>
          <w:p w:rsidR="00D0616E" w:rsidRDefault="00D0616E" w:rsidP="002C182F">
            <w:pPr>
              <w:pStyle w:val="yiv0720675254default"/>
              <w:shd w:val="clear" w:color="auto" w:fill="FFFFFF"/>
              <w:spacing w:before="0" w:beforeAutospacing="0" w:after="0" w:afterAutospacing="0"/>
              <w:jc w:val="both"/>
              <w:rPr>
                <w:rFonts w:ascii="Arial" w:hAnsi="Arial" w:cs="Arial"/>
                <w:b/>
                <w:sz w:val="20"/>
                <w:szCs w:val="20"/>
                <w:lang w:val="en-GB" w:eastAsia="en-GB"/>
              </w:rPr>
            </w:pPr>
            <w:r>
              <w:rPr>
                <w:rFonts w:ascii="Arial" w:hAnsi="Arial" w:cs="Arial"/>
                <w:b/>
                <w:sz w:val="20"/>
                <w:szCs w:val="20"/>
                <w:lang w:val="en-GB" w:eastAsia="en-GB"/>
              </w:rPr>
              <w:t>The followings are also considered as a distinct advantage:</w:t>
            </w:r>
          </w:p>
          <w:p w:rsidR="00D0616E" w:rsidRPr="004F24A6" w:rsidRDefault="00D0616E" w:rsidP="002C182F">
            <w:pPr>
              <w:pStyle w:val="yiv0720675254default"/>
              <w:numPr>
                <w:ilvl w:val="0"/>
                <w:numId w:val="9"/>
              </w:numPr>
              <w:shd w:val="clear" w:color="auto" w:fill="FFFFFF"/>
              <w:spacing w:before="0" w:beforeAutospacing="0" w:after="0" w:afterAutospacing="0"/>
              <w:jc w:val="both"/>
              <w:rPr>
                <w:rFonts w:ascii="Arial" w:hAnsi="Arial" w:cs="Arial"/>
                <w:b/>
                <w:sz w:val="20"/>
                <w:szCs w:val="20"/>
                <w:lang w:val="en-GB" w:eastAsia="en-GB"/>
              </w:rPr>
            </w:pPr>
            <w:r w:rsidRPr="004F24A6">
              <w:rPr>
                <w:rFonts w:ascii="Arial" w:hAnsi="Arial" w:cs="Arial"/>
                <w:sz w:val="20"/>
                <w:szCs w:val="20"/>
                <w:lang w:val="en-GB" w:eastAsia="en-GB"/>
              </w:rPr>
              <w:t>Ability to provide a regular assessment of capacities, ability to identify gaps and assess progress in the relevant domains (Ministry of Interior</w:t>
            </w:r>
            <w:r>
              <w:rPr>
                <w:rFonts w:ascii="Arial" w:hAnsi="Arial" w:cs="Arial"/>
                <w:sz w:val="20"/>
                <w:szCs w:val="20"/>
                <w:lang w:val="en-GB" w:eastAsia="en-GB"/>
              </w:rPr>
              <w:t>);</w:t>
            </w:r>
          </w:p>
          <w:p w:rsidR="00D0616E" w:rsidRDefault="00D0616E" w:rsidP="002C182F">
            <w:pPr>
              <w:pStyle w:val="yiv0720675254default"/>
              <w:numPr>
                <w:ilvl w:val="0"/>
                <w:numId w:val="9"/>
              </w:numPr>
              <w:shd w:val="clear" w:color="auto" w:fill="FFFFFF"/>
              <w:spacing w:before="0" w:beforeAutospacing="0" w:after="0" w:afterAutospacing="0"/>
              <w:jc w:val="both"/>
              <w:rPr>
                <w:ins w:id="38" w:author="STAN Ion (EEAS-KABUL-EXT)" w:date="2017-01-24T12:06:00Z"/>
                <w:rFonts w:ascii="Arial" w:hAnsi="Arial" w:cs="Arial"/>
                <w:sz w:val="20"/>
                <w:szCs w:val="20"/>
                <w:lang w:val="en-GB" w:eastAsia="en-GB"/>
              </w:rPr>
            </w:pPr>
            <w:r w:rsidRPr="004F24A6">
              <w:rPr>
                <w:rFonts w:ascii="Arial" w:hAnsi="Arial" w:cs="Arial"/>
                <w:sz w:val="20"/>
                <w:szCs w:val="20"/>
                <w:lang w:val="en-GB" w:eastAsia="en-GB"/>
              </w:rPr>
              <w:t xml:space="preserve">Strong knowledge of professional standards in Ministry of Interior/Home Office Departments; </w:t>
            </w:r>
          </w:p>
          <w:p w:rsidR="00D0616E" w:rsidRPr="004F24A6" w:rsidRDefault="00D0616E" w:rsidP="002C182F">
            <w:pPr>
              <w:pStyle w:val="yiv0720675254default"/>
              <w:numPr>
                <w:ilvl w:val="0"/>
                <w:numId w:val="9"/>
              </w:numPr>
              <w:shd w:val="clear" w:color="auto" w:fill="FFFFFF"/>
              <w:spacing w:before="0" w:beforeAutospacing="0" w:after="0" w:afterAutospacing="0"/>
              <w:jc w:val="both"/>
              <w:rPr>
                <w:rFonts w:ascii="Arial" w:hAnsi="Arial" w:cs="Arial"/>
                <w:b/>
                <w:sz w:val="20"/>
                <w:szCs w:val="20"/>
                <w:lang w:val="en-GB" w:eastAsia="en-GB"/>
              </w:rPr>
            </w:pPr>
            <w:r w:rsidRPr="004F24A6">
              <w:rPr>
                <w:rFonts w:ascii="Arial" w:hAnsi="Arial" w:cs="Arial"/>
                <w:sz w:val="20"/>
                <w:szCs w:val="20"/>
                <w:lang w:val="en-GB" w:eastAsia="en-GB"/>
              </w:rPr>
              <w:t>Strong experience (more than 6 years of relevant proven full-time experience) in the security sector, preferably in post-conflict context, with a strong preference for candidates having worked in similar positions with documented successful results. Experience should have ideally been gained at strategic level (Detective/Criminal Superintendent Rank or above (or equivalent)) in a Member states main national police organisation (civilian or police at or above Detective/Criminal Superintendent/Major or equivalent level);</w:t>
            </w:r>
          </w:p>
          <w:p w:rsidR="00D0616E" w:rsidRPr="004F24A6" w:rsidRDefault="00D0616E" w:rsidP="002C182F">
            <w:pPr>
              <w:pStyle w:val="yiv0720675254default"/>
              <w:numPr>
                <w:ilvl w:val="0"/>
                <w:numId w:val="9"/>
              </w:numPr>
              <w:shd w:val="clear" w:color="auto" w:fill="FFFFFF"/>
              <w:spacing w:before="0" w:beforeAutospacing="0" w:after="0" w:afterAutospacing="0"/>
              <w:jc w:val="both"/>
              <w:rPr>
                <w:rFonts w:ascii="Arial" w:hAnsi="Arial" w:cs="Arial"/>
                <w:b/>
                <w:sz w:val="20"/>
                <w:szCs w:val="20"/>
                <w:lang w:val="en-GB" w:eastAsia="en-GB"/>
              </w:rPr>
            </w:pPr>
            <w:r w:rsidRPr="004F24A6">
              <w:rPr>
                <w:rFonts w:ascii="Arial" w:hAnsi="Arial" w:cs="Arial"/>
                <w:sz w:val="20"/>
                <w:szCs w:val="20"/>
                <w:lang w:val="en-GB" w:eastAsia="en-GB"/>
              </w:rPr>
              <w:t>Excellent interpersonal skills and ability to work in multinational teams;</w:t>
            </w:r>
          </w:p>
          <w:p w:rsidR="00D0616E" w:rsidRPr="004F24A6" w:rsidRDefault="00D0616E" w:rsidP="002C182F">
            <w:pPr>
              <w:pStyle w:val="yiv0720675254default"/>
              <w:numPr>
                <w:ilvl w:val="0"/>
                <w:numId w:val="9"/>
              </w:numPr>
              <w:shd w:val="clear" w:color="auto" w:fill="FFFFFF"/>
              <w:spacing w:before="0" w:beforeAutospacing="0" w:after="0" w:afterAutospacing="0"/>
              <w:jc w:val="both"/>
              <w:rPr>
                <w:rFonts w:ascii="Arial" w:hAnsi="Arial" w:cs="Arial"/>
                <w:b/>
                <w:sz w:val="20"/>
                <w:szCs w:val="20"/>
                <w:lang w:val="en-GB"/>
              </w:rPr>
            </w:pPr>
            <w:r w:rsidRPr="004F24A6">
              <w:rPr>
                <w:rFonts w:ascii="Arial" w:hAnsi="Arial" w:cs="Arial"/>
                <w:sz w:val="20"/>
                <w:szCs w:val="20"/>
                <w:lang w:val="en-GB" w:eastAsia="en-GB"/>
              </w:rPr>
              <w:t>Full working knowledge of English and excellent drafting skills (the ability to draft and edit reports).</w:t>
            </w:r>
          </w:p>
          <w:p w:rsidR="00D0616E" w:rsidRPr="00525F9A" w:rsidRDefault="00D0616E" w:rsidP="002C182F">
            <w:pPr>
              <w:pStyle w:val="yiv0720675254default"/>
              <w:numPr>
                <w:ilvl w:val="0"/>
                <w:numId w:val="9"/>
              </w:numPr>
              <w:shd w:val="clear" w:color="auto" w:fill="FFFFFF"/>
              <w:spacing w:before="0" w:beforeAutospacing="0" w:after="0" w:afterAutospacing="0"/>
              <w:jc w:val="both"/>
              <w:rPr>
                <w:rFonts w:ascii="Arial" w:hAnsi="Arial" w:cs="Arial"/>
                <w:b/>
                <w:sz w:val="20"/>
                <w:szCs w:val="20"/>
                <w:lang w:val="en-GB" w:eastAsia="en-GB"/>
              </w:rPr>
            </w:pPr>
            <w:r w:rsidRPr="00525F9A">
              <w:rPr>
                <w:rFonts w:ascii="Arial" w:hAnsi="Arial" w:cs="Arial"/>
                <w:sz w:val="20"/>
                <w:szCs w:val="20"/>
                <w:lang w:val="en-GB" w:eastAsia="en-GB"/>
              </w:rPr>
              <w:t>Knowledge and understanding of the relationship between  standards;</w:t>
            </w:r>
          </w:p>
          <w:p w:rsidR="00D0616E" w:rsidRPr="00525F9A" w:rsidRDefault="00D0616E" w:rsidP="002C182F">
            <w:pPr>
              <w:pStyle w:val="yiv0720675254default"/>
              <w:numPr>
                <w:ilvl w:val="0"/>
                <w:numId w:val="9"/>
              </w:numPr>
              <w:shd w:val="clear" w:color="auto" w:fill="FFFFFF"/>
              <w:spacing w:before="0" w:beforeAutospacing="0" w:after="0" w:afterAutospacing="0"/>
              <w:jc w:val="both"/>
              <w:rPr>
                <w:rFonts w:ascii="Arial" w:hAnsi="Arial" w:cs="Arial"/>
                <w:b/>
                <w:sz w:val="20"/>
                <w:szCs w:val="20"/>
                <w:lang w:val="en-GB" w:eastAsia="en-GB"/>
              </w:rPr>
            </w:pPr>
            <w:r w:rsidRPr="00525F9A">
              <w:rPr>
                <w:rFonts w:ascii="Arial" w:hAnsi="Arial" w:cs="Arial"/>
                <w:sz w:val="20"/>
                <w:szCs w:val="20"/>
                <w:lang w:val="en-GB" w:eastAsia="en-GB"/>
              </w:rPr>
              <w:t>Experience in advising and mentoring;</w:t>
            </w:r>
          </w:p>
          <w:p w:rsidR="00D0616E" w:rsidRPr="00525F9A" w:rsidRDefault="00D0616E" w:rsidP="002C182F">
            <w:pPr>
              <w:pStyle w:val="yiv0720675254default"/>
              <w:numPr>
                <w:ilvl w:val="0"/>
                <w:numId w:val="9"/>
              </w:numPr>
              <w:shd w:val="clear" w:color="auto" w:fill="FFFFFF"/>
              <w:spacing w:before="0" w:beforeAutospacing="0" w:after="0" w:afterAutospacing="0"/>
              <w:jc w:val="both"/>
              <w:rPr>
                <w:rFonts w:ascii="Arial" w:hAnsi="Arial" w:cs="Arial"/>
                <w:b/>
                <w:sz w:val="20"/>
                <w:szCs w:val="20"/>
                <w:lang w:val="en-GB" w:eastAsia="en-GB"/>
              </w:rPr>
            </w:pPr>
            <w:r w:rsidRPr="00525F9A">
              <w:rPr>
                <w:rFonts w:ascii="Arial" w:hAnsi="Arial" w:cs="Arial"/>
                <w:sz w:val="20"/>
                <w:szCs w:val="20"/>
                <w:lang w:val="en-GB" w:eastAsia="en-GB"/>
              </w:rPr>
              <w:t xml:space="preserve">Experience in </w:t>
            </w:r>
            <w:r w:rsidRPr="00525F9A">
              <w:rPr>
                <w:rFonts w:ascii="Arial" w:hAnsi="Arial" w:cs="Arial"/>
                <w:color w:val="222222"/>
                <w:sz w:val="20"/>
                <w:szCs w:val="20"/>
                <w:lang w:val="en"/>
              </w:rPr>
              <w:t>operational activities related to their area of specialization</w:t>
            </w:r>
            <w:r w:rsidRPr="00525F9A">
              <w:rPr>
                <w:rFonts w:ascii="Arial" w:hAnsi="Arial" w:cs="Arial"/>
                <w:sz w:val="20"/>
                <w:szCs w:val="20"/>
                <w:lang w:val="en-GB" w:eastAsia="en-GB"/>
              </w:rPr>
              <w:t xml:space="preserve"> and criminal investigations;</w:t>
            </w:r>
          </w:p>
          <w:p w:rsidR="00D0616E" w:rsidRPr="00525F9A" w:rsidRDefault="00D0616E" w:rsidP="002C182F">
            <w:pPr>
              <w:pStyle w:val="yiv0720675254default"/>
              <w:numPr>
                <w:ilvl w:val="0"/>
                <w:numId w:val="9"/>
              </w:numPr>
              <w:shd w:val="clear" w:color="auto" w:fill="FFFFFF"/>
              <w:spacing w:before="0" w:beforeAutospacing="0" w:after="0" w:afterAutospacing="0"/>
              <w:jc w:val="both"/>
              <w:rPr>
                <w:rFonts w:ascii="Arial" w:hAnsi="Arial" w:cs="Arial"/>
                <w:sz w:val="20"/>
                <w:szCs w:val="20"/>
                <w:lang w:val="en-GB" w:eastAsia="en-GB"/>
              </w:rPr>
            </w:pPr>
            <w:r w:rsidRPr="00525F9A">
              <w:rPr>
                <w:rFonts w:ascii="Arial" w:hAnsi="Arial" w:cs="Arial"/>
                <w:sz w:val="20"/>
                <w:szCs w:val="20"/>
                <w:lang w:val="en-GB" w:eastAsia="en-GB"/>
              </w:rPr>
              <w:t>Good knowledge and experience of Gender, Human Rights, Anti-Corruption and Police Accountability standards is an advantage; Local experience or good knowledge of Afghanistan: strong familiarity with the political, historical and cultural context of Afghanistan, subject matter expertise in domestic and regional Afghan political dynamics; government of Afghanistan Governance structures at national and sub-national level.</w:t>
            </w:r>
          </w:p>
          <w:p w:rsidR="00D0616E" w:rsidRPr="00525F9A" w:rsidRDefault="00D0616E" w:rsidP="002C182F">
            <w:pPr>
              <w:pStyle w:val="yiv0720675254default"/>
              <w:numPr>
                <w:ilvl w:val="0"/>
                <w:numId w:val="9"/>
              </w:numPr>
              <w:shd w:val="clear" w:color="auto" w:fill="FFFFFF"/>
              <w:spacing w:before="0" w:beforeAutospacing="0" w:after="0" w:afterAutospacing="0"/>
              <w:jc w:val="both"/>
              <w:rPr>
                <w:rFonts w:ascii="Arial" w:hAnsi="Arial" w:cs="Arial"/>
                <w:sz w:val="20"/>
                <w:szCs w:val="20"/>
                <w:lang w:val="en-GB" w:eastAsia="en-GB"/>
              </w:rPr>
            </w:pPr>
            <w:r w:rsidRPr="00525F9A">
              <w:rPr>
                <w:rFonts w:ascii="Arial" w:hAnsi="Arial" w:cs="Arial"/>
                <w:sz w:val="20"/>
                <w:szCs w:val="20"/>
                <w:lang w:val="en-GB" w:eastAsia="en-GB"/>
              </w:rPr>
              <w:t>Knowledge of the EU Institutions, related to the Common Security and Defence Policy and the EU Development Cooperation instrument;</w:t>
            </w:r>
          </w:p>
          <w:p w:rsidR="00D0616E" w:rsidRPr="00525F9A" w:rsidRDefault="00D0616E" w:rsidP="002C182F">
            <w:pPr>
              <w:pStyle w:val="yiv0720675254default"/>
              <w:numPr>
                <w:ilvl w:val="0"/>
                <w:numId w:val="9"/>
              </w:numPr>
              <w:shd w:val="clear" w:color="auto" w:fill="FFFFFF"/>
              <w:spacing w:before="0" w:beforeAutospacing="0" w:after="0" w:afterAutospacing="0"/>
              <w:jc w:val="both"/>
              <w:rPr>
                <w:rFonts w:ascii="Arial" w:hAnsi="Arial" w:cs="Arial"/>
                <w:sz w:val="20"/>
                <w:szCs w:val="20"/>
                <w:lang w:val="en-GB" w:eastAsia="en-GB"/>
              </w:rPr>
            </w:pPr>
            <w:r w:rsidRPr="00525F9A">
              <w:rPr>
                <w:rFonts w:ascii="Arial" w:hAnsi="Arial" w:cs="Arial"/>
                <w:sz w:val="20"/>
                <w:szCs w:val="20"/>
                <w:lang w:val="en-GB" w:eastAsia="en-GB"/>
              </w:rPr>
              <w:t xml:space="preserve">Highly resilient under physical and mental pressure; </w:t>
            </w:r>
          </w:p>
          <w:p w:rsidR="00D0616E" w:rsidRPr="00525F9A" w:rsidRDefault="00D0616E" w:rsidP="002C182F">
            <w:pPr>
              <w:pStyle w:val="yiv0720675254default"/>
              <w:numPr>
                <w:ilvl w:val="0"/>
                <w:numId w:val="9"/>
              </w:numPr>
              <w:shd w:val="clear" w:color="auto" w:fill="FFFFFF"/>
              <w:spacing w:before="0" w:beforeAutospacing="0" w:after="0" w:afterAutospacing="0"/>
              <w:jc w:val="both"/>
              <w:rPr>
                <w:rFonts w:ascii="Arial" w:hAnsi="Arial" w:cs="Arial"/>
                <w:sz w:val="20"/>
                <w:szCs w:val="20"/>
                <w:lang w:val="en-GB" w:eastAsia="en-GB"/>
              </w:rPr>
            </w:pPr>
            <w:r w:rsidRPr="00525F9A">
              <w:rPr>
                <w:rFonts w:ascii="Arial" w:hAnsi="Arial" w:cs="Arial"/>
                <w:sz w:val="20"/>
                <w:szCs w:val="20"/>
                <w:lang w:val="en-GB" w:eastAsia="en-GB"/>
              </w:rPr>
              <w:t>Experience in security sector reform, is an advantage;</w:t>
            </w:r>
          </w:p>
          <w:p w:rsidR="00D0616E" w:rsidRPr="00525F9A" w:rsidRDefault="00D0616E" w:rsidP="002C182F">
            <w:pPr>
              <w:pStyle w:val="default"/>
              <w:numPr>
                <w:ilvl w:val="0"/>
                <w:numId w:val="9"/>
              </w:numPr>
              <w:rPr>
                <w:b/>
                <w:color w:val="auto"/>
                <w:sz w:val="20"/>
                <w:szCs w:val="20"/>
              </w:rPr>
            </w:pPr>
            <w:r w:rsidRPr="00525F9A">
              <w:rPr>
                <w:color w:val="auto"/>
                <w:sz w:val="20"/>
                <w:szCs w:val="20"/>
              </w:rPr>
              <w:t>Knowledge of Dari or Pashto is an asset.</w:t>
            </w:r>
          </w:p>
        </w:tc>
      </w:tr>
    </w:tbl>
    <w:p w:rsidR="00AB02B9" w:rsidRDefault="00AB02B9" w:rsidP="00902BC0"/>
    <w:p w:rsidR="007E103A" w:rsidRDefault="007E103A" w:rsidP="00902BC0"/>
    <w:tbl>
      <w:tblPr>
        <w:tblpPr w:leftFromText="141" w:rightFromText="141" w:bottomFromText="200" w:vertAnchor="text" w:horzAnchor="page" w:tblpX="1242" w:tblpY="1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6"/>
        <w:gridCol w:w="7962"/>
      </w:tblGrid>
      <w:tr w:rsidR="007E103A" w:rsidTr="007E103A">
        <w:tc>
          <w:tcPr>
            <w:tcW w:w="791" w:type="pct"/>
            <w:tcBorders>
              <w:top w:val="single" w:sz="4" w:space="0" w:color="auto"/>
              <w:left w:val="nil"/>
              <w:bottom w:val="single" w:sz="4" w:space="0" w:color="auto"/>
              <w:right w:val="single" w:sz="4" w:space="0" w:color="auto"/>
            </w:tcBorders>
            <w:shd w:val="clear" w:color="auto" w:fill="E6E6E6"/>
            <w:vAlign w:val="center"/>
            <w:hideMark/>
          </w:tcPr>
          <w:p w:rsidR="007E103A" w:rsidRDefault="007E103A">
            <w:pPr>
              <w:widowControl w:val="0"/>
              <w:spacing w:line="276" w:lineRule="auto"/>
              <w:jc w:val="center"/>
              <w:outlineLvl w:val="0"/>
              <w:rPr>
                <w:rFonts w:ascii="Arial" w:hAnsi="Arial"/>
                <w:sz w:val="20"/>
                <w:szCs w:val="20"/>
                <w:lang w:eastAsia="en-US"/>
              </w:rPr>
            </w:pPr>
            <w:r>
              <w:rPr>
                <w:rFonts w:ascii="Arial" w:hAnsi="Arial"/>
                <w:sz w:val="20"/>
                <w:szCs w:val="20"/>
                <w:lang w:eastAsia="en-US"/>
              </w:rPr>
              <w:t>Job Title</w:t>
            </w:r>
          </w:p>
        </w:tc>
        <w:tc>
          <w:tcPr>
            <w:tcW w:w="4209" w:type="pct"/>
            <w:tcBorders>
              <w:top w:val="single" w:sz="4" w:space="0" w:color="auto"/>
              <w:left w:val="single" w:sz="4" w:space="0" w:color="auto"/>
              <w:bottom w:val="single" w:sz="4" w:space="0" w:color="auto"/>
              <w:right w:val="nil"/>
            </w:tcBorders>
            <w:shd w:val="clear" w:color="auto" w:fill="E6E6E6"/>
            <w:hideMark/>
          </w:tcPr>
          <w:p w:rsidR="007E103A" w:rsidRDefault="007E103A">
            <w:pPr>
              <w:widowControl w:val="0"/>
              <w:spacing w:line="276" w:lineRule="auto"/>
              <w:outlineLvl w:val="0"/>
              <w:rPr>
                <w:rFonts w:ascii="Arial" w:hAnsi="Arial"/>
                <w:b/>
                <w:sz w:val="16"/>
                <w:szCs w:val="16"/>
                <w:lang w:eastAsia="en-US"/>
              </w:rPr>
            </w:pPr>
            <w:r>
              <w:rPr>
                <w:rFonts w:ascii="Arial" w:hAnsi="Arial" w:cs="Arial"/>
                <w:b/>
                <w:sz w:val="20"/>
                <w:szCs w:val="20"/>
                <w:lang w:eastAsia="en-US"/>
              </w:rPr>
              <w:t>Human Rights and Gender Adviser – (1 post) – EUSR-S-PA.HRG.-05</w:t>
            </w:r>
          </w:p>
        </w:tc>
      </w:tr>
      <w:tr w:rsidR="007E103A" w:rsidTr="007E103A">
        <w:tc>
          <w:tcPr>
            <w:tcW w:w="791" w:type="pct"/>
            <w:tcBorders>
              <w:top w:val="single" w:sz="4" w:space="0" w:color="auto"/>
              <w:left w:val="nil"/>
              <w:bottom w:val="single" w:sz="4" w:space="0" w:color="auto"/>
              <w:right w:val="single" w:sz="4" w:space="0" w:color="auto"/>
            </w:tcBorders>
            <w:shd w:val="clear" w:color="auto" w:fill="E6E6E6"/>
            <w:vAlign w:val="center"/>
            <w:hideMark/>
          </w:tcPr>
          <w:p w:rsidR="007E103A" w:rsidRDefault="007E103A">
            <w:pPr>
              <w:widowControl w:val="0"/>
              <w:spacing w:line="276" w:lineRule="auto"/>
              <w:jc w:val="center"/>
              <w:outlineLvl w:val="0"/>
              <w:rPr>
                <w:rFonts w:ascii="Arial" w:hAnsi="Arial"/>
                <w:sz w:val="20"/>
                <w:szCs w:val="20"/>
                <w:lang w:eastAsia="en-US"/>
              </w:rPr>
            </w:pPr>
            <w:r>
              <w:rPr>
                <w:rFonts w:ascii="Arial" w:hAnsi="Arial"/>
                <w:sz w:val="20"/>
                <w:szCs w:val="20"/>
                <w:lang w:eastAsia="en-US"/>
              </w:rPr>
              <w:t>Employment regime</w:t>
            </w:r>
          </w:p>
        </w:tc>
        <w:tc>
          <w:tcPr>
            <w:tcW w:w="4209" w:type="pct"/>
            <w:tcBorders>
              <w:top w:val="single" w:sz="4" w:space="0" w:color="auto"/>
              <w:left w:val="single" w:sz="4" w:space="0" w:color="auto"/>
              <w:bottom w:val="single" w:sz="4" w:space="0" w:color="auto"/>
              <w:right w:val="nil"/>
            </w:tcBorders>
            <w:shd w:val="clear" w:color="auto" w:fill="E6E6E6"/>
            <w:hideMark/>
          </w:tcPr>
          <w:p w:rsidR="007E103A" w:rsidRDefault="007E103A">
            <w:pPr>
              <w:widowControl w:val="0"/>
              <w:spacing w:line="276" w:lineRule="auto"/>
              <w:outlineLvl w:val="0"/>
              <w:rPr>
                <w:rFonts w:ascii="Arial" w:hAnsi="Arial" w:cs="Arial"/>
                <w:b/>
                <w:sz w:val="20"/>
                <w:szCs w:val="20"/>
                <w:lang w:eastAsia="en-US"/>
              </w:rPr>
            </w:pPr>
            <w:r>
              <w:rPr>
                <w:rFonts w:ascii="Arial" w:hAnsi="Arial" w:cs="Arial"/>
                <w:b/>
                <w:sz w:val="20"/>
                <w:szCs w:val="20"/>
                <w:lang w:eastAsia="en-US"/>
              </w:rPr>
              <w:t xml:space="preserve">Seconded </w:t>
            </w:r>
          </w:p>
        </w:tc>
      </w:tr>
      <w:tr w:rsidR="007E103A" w:rsidTr="00437EC2">
        <w:tc>
          <w:tcPr>
            <w:tcW w:w="791" w:type="pct"/>
            <w:tcBorders>
              <w:top w:val="single" w:sz="4" w:space="0" w:color="auto"/>
              <w:left w:val="nil"/>
              <w:bottom w:val="single" w:sz="4" w:space="0" w:color="auto"/>
              <w:right w:val="single" w:sz="4" w:space="0" w:color="auto"/>
            </w:tcBorders>
            <w:shd w:val="clear" w:color="auto" w:fill="E6E6E6"/>
            <w:vAlign w:val="center"/>
          </w:tcPr>
          <w:p w:rsidR="007E103A" w:rsidRPr="006C644A" w:rsidRDefault="007E103A" w:rsidP="007E103A">
            <w:pPr>
              <w:widowControl w:val="0"/>
              <w:jc w:val="center"/>
              <w:outlineLvl w:val="0"/>
              <w:rPr>
                <w:rFonts w:ascii="Arial" w:hAnsi="Arial" w:cs="Arial"/>
                <w:sz w:val="20"/>
                <w:szCs w:val="20"/>
              </w:rPr>
            </w:pPr>
            <w:r>
              <w:rPr>
                <w:rFonts w:ascii="Arial" w:hAnsi="Arial" w:cs="Arial"/>
                <w:sz w:val="20"/>
                <w:szCs w:val="20"/>
              </w:rPr>
              <w:t>Location of the post</w:t>
            </w:r>
          </w:p>
        </w:tc>
        <w:tc>
          <w:tcPr>
            <w:tcW w:w="4209" w:type="pct"/>
            <w:tcBorders>
              <w:top w:val="single" w:sz="4" w:space="0" w:color="auto"/>
              <w:left w:val="single" w:sz="4" w:space="0" w:color="auto"/>
              <w:bottom w:val="single" w:sz="4" w:space="0" w:color="auto"/>
              <w:right w:val="nil"/>
            </w:tcBorders>
            <w:shd w:val="clear" w:color="auto" w:fill="E6E6E6"/>
            <w:vAlign w:val="center"/>
          </w:tcPr>
          <w:p w:rsidR="007E103A" w:rsidRPr="00525F9A" w:rsidRDefault="007E103A" w:rsidP="007E103A">
            <w:pPr>
              <w:widowControl w:val="0"/>
              <w:outlineLvl w:val="0"/>
              <w:rPr>
                <w:rFonts w:ascii="Arial" w:hAnsi="Arial" w:cs="Arial"/>
                <w:b/>
                <w:sz w:val="20"/>
                <w:szCs w:val="20"/>
              </w:rPr>
            </w:pPr>
            <w:r>
              <w:rPr>
                <w:rFonts w:ascii="Arial" w:hAnsi="Arial" w:cs="Arial"/>
                <w:b/>
                <w:sz w:val="20"/>
                <w:szCs w:val="20"/>
              </w:rPr>
              <w:t>EU Delegation</w:t>
            </w:r>
          </w:p>
        </w:tc>
      </w:tr>
      <w:tr w:rsidR="007E103A" w:rsidTr="007E103A">
        <w:tc>
          <w:tcPr>
            <w:tcW w:w="791" w:type="pct"/>
            <w:tcBorders>
              <w:top w:val="single" w:sz="4" w:space="0" w:color="auto"/>
              <w:left w:val="nil"/>
              <w:bottom w:val="single" w:sz="4" w:space="0" w:color="auto"/>
              <w:right w:val="single" w:sz="4" w:space="0" w:color="auto"/>
            </w:tcBorders>
            <w:shd w:val="clear" w:color="auto" w:fill="E6E6E6"/>
            <w:vAlign w:val="center"/>
            <w:hideMark/>
          </w:tcPr>
          <w:p w:rsidR="007E103A" w:rsidRDefault="007E103A" w:rsidP="007E103A">
            <w:pPr>
              <w:widowControl w:val="0"/>
              <w:spacing w:line="276" w:lineRule="auto"/>
              <w:jc w:val="center"/>
              <w:outlineLvl w:val="0"/>
              <w:rPr>
                <w:rFonts w:ascii="Arial" w:hAnsi="Arial" w:cs="Arial"/>
                <w:sz w:val="20"/>
                <w:szCs w:val="20"/>
                <w:lang w:eastAsia="en-US"/>
              </w:rPr>
            </w:pPr>
            <w:r>
              <w:rPr>
                <w:rFonts w:ascii="Arial" w:eastAsiaTheme="minorHAnsi" w:hAnsi="Arial" w:cs="Arial"/>
                <w:bCs/>
                <w:sz w:val="20"/>
                <w:szCs w:val="20"/>
                <w:lang w:eastAsia="en-US"/>
              </w:rPr>
              <w:t>Security Clearance Level:</w:t>
            </w:r>
          </w:p>
        </w:tc>
        <w:tc>
          <w:tcPr>
            <w:tcW w:w="4209" w:type="pct"/>
            <w:tcBorders>
              <w:top w:val="single" w:sz="4" w:space="0" w:color="auto"/>
              <w:left w:val="single" w:sz="4" w:space="0" w:color="auto"/>
              <w:bottom w:val="single" w:sz="4" w:space="0" w:color="auto"/>
              <w:right w:val="nil"/>
            </w:tcBorders>
            <w:shd w:val="clear" w:color="auto" w:fill="E6E6E6"/>
            <w:hideMark/>
          </w:tcPr>
          <w:p w:rsidR="007E103A" w:rsidRDefault="007E103A" w:rsidP="007E103A">
            <w:pPr>
              <w:widowControl w:val="0"/>
              <w:spacing w:line="276" w:lineRule="auto"/>
              <w:outlineLvl w:val="0"/>
              <w:rPr>
                <w:rFonts w:ascii="Arial" w:hAnsi="Arial" w:cs="Arial"/>
                <w:b/>
                <w:sz w:val="20"/>
                <w:szCs w:val="20"/>
                <w:lang w:eastAsia="en-US"/>
              </w:rPr>
            </w:pPr>
            <w:r>
              <w:rPr>
                <w:rFonts w:ascii="Arial" w:hAnsi="Arial" w:cs="Arial"/>
                <w:b/>
                <w:sz w:val="20"/>
                <w:szCs w:val="20"/>
                <w:lang w:eastAsia="en-US"/>
              </w:rPr>
              <w:t>EU SECRET</w:t>
            </w:r>
          </w:p>
        </w:tc>
      </w:tr>
      <w:tr w:rsidR="007E103A" w:rsidTr="007E103A">
        <w:tc>
          <w:tcPr>
            <w:tcW w:w="791" w:type="pct"/>
            <w:tcBorders>
              <w:top w:val="single" w:sz="4" w:space="0" w:color="auto"/>
              <w:left w:val="nil"/>
              <w:bottom w:val="single" w:sz="4" w:space="0" w:color="auto"/>
              <w:right w:val="single" w:sz="4" w:space="0" w:color="auto"/>
            </w:tcBorders>
            <w:vAlign w:val="center"/>
            <w:hideMark/>
          </w:tcPr>
          <w:p w:rsidR="007E103A" w:rsidRDefault="007E103A" w:rsidP="007E103A">
            <w:pPr>
              <w:widowControl w:val="0"/>
              <w:spacing w:line="276" w:lineRule="auto"/>
              <w:jc w:val="center"/>
              <w:outlineLvl w:val="0"/>
              <w:rPr>
                <w:rFonts w:ascii="Arial" w:hAnsi="Arial"/>
                <w:sz w:val="20"/>
                <w:szCs w:val="20"/>
                <w:lang w:eastAsia="en-US"/>
              </w:rPr>
            </w:pPr>
            <w:r>
              <w:rPr>
                <w:rFonts w:ascii="Arial" w:hAnsi="Arial"/>
                <w:sz w:val="20"/>
                <w:szCs w:val="20"/>
                <w:lang w:eastAsia="en-US"/>
              </w:rPr>
              <w:t>Job Description</w:t>
            </w:r>
          </w:p>
        </w:tc>
        <w:tc>
          <w:tcPr>
            <w:tcW w:w="4209" w:type="pct"/>
            <w:tcBorders>
              <w:top w:val="single" w:sz="4" w:space="0" w:color="auto"/>
              <w:left w:val="single" w:sz="4" w:space="0" w:color="auto"/>
              <w:bottom w:val="single" w:sz="4" w:space="0" w:color="auto"/>
              <w:right w:val="nil"/>
            </w:tcBorders>
            <w:vAlign w:val="center"/>
          </w:tcPr>
          <w:p w:rsidR="007E103A" w:rsidRDefault="007E103A" w:rsidP="007E103A">
            <w:pPr>
              <w:pStyle w:val="yiv0720675254msonormal"/>
              <w:shd w:val="clear" w:color="auto" w:fill="FFFFFF"/>
              <w:spacing w:before="0" w:beforeAutospacing="0" w:after="0" w:afterAutospacing="0" w:line="276" w:lineRule="auto"/>
              <w:jc w:val="both"/>
              <w:rPr>
                <w:rFonts w:ascii="Arial" w:hAnsi="Arial" w:cs="Arial"/>
                <w:color w:val="000000"/>
                <w:sz w:val="20"/>
                <w:szCs w:val="20"/>
                <w:lang w:val="en-GB" w:eastAsia="en-GB"/>
              </w:rPr>
            </w:pPr>
            <w:r>
              <w:rPr>
                <w:rFonts w:ascii="Arial" w:hAnsi="Arial" w:cs="Arial"/>
                <w:color w:val="000000"/>
                <w:sz w:val="20"/>
                <w:szCs w:val="20"/>
                <w:lang w:val="en-GB" w:eastAsia="en-GB"/>
              </w:rPr>
              <w:t>With the aim of implementing the EUSR's political mandate and by following his guidance, the Human Rights and Gender Adviser will report to the Head of the Political Section of the EUSR Office and/or directly to EUSR and will:</w:t>
            </w:r>
          </w:p>
          <w:p w:rsidR="007E103A" w:rsidRDefault="007E103A" w:rsidP="007E103A">
            <w:pPr>
              <w:pStyle w:val="yiv0720675254msonormal"/>
              <w:shd w:val="clear" w:color="auto" w:fill="FFFFFF"/>
              <w:spacing w:before="0" w:beforeAutospacing="0" w:after="0" w:afterAutospacing="0" w:line="276" w:lineRule="auto"/>
              <w:jc w:val="both"/>
              <w:rPr>
                <w:rFonts w:ascii="Arial" w:hAnsi="Arial" w:cs="Arial"/>
                <w:color w:val="000000"/>
                <w:sz w:val="20"/>
                <w:szCs w:val="20"/>
                <w:lang w:val="en-GB" w:eastAsia="en-GB"/>
              </w:rPr>
            </w:pPr>
          </w:p>
          <w:p w:rsidR="007E103A" w:rsidRDefault="007E103A" w:rsidP="007E103A">
            <w:pPr>
              <w:pStyle w:val="default"/>
              <w:numPr>
                <w:ilvl w:val="0"/>
                <w:numId w:val="26"/>
              </w:numPr>
              <w:spacing w:line="276" w:lineRule="auto"/>
              <w:jc w:val="both"/>
              <w:rPr>
                <w:color w:val="auto"/>
                <w:sz w:val="20"/>
                <w:szCs w:val="20"/>
                <w:lang w:eastAsia="en-US"/>
              </w:rPr>
            </w:pPr>
            <w:r>
              <w:rPr>
                <w:color w:val="auto"/>
                <w:sz w:val="20"/>
                <w:szCs w:val="20"/>
                <w:lang w:eastAsia="en-US"/>
              </w:rPr>
              <w:t xml:space="preserve">Support and assist with the follow up to the Brussels Conference in October 2016, with regard to human rights and gender issues </w:t>
            </w:r>
          </w:p>
          <w:p w:rsidR="007E103A" w:rsidRDefault="007E103A" w:rsidP="007E103A">
            <w:pPr>
              <w:pStyle w:val="default"/>
              <w:numPr>
                <w:ilvl w:val="0"/>
                <w:numId w:val="26"/>
              </w:numPr>
              <w:spacing w:line="276" w:lineRule="auto"/>
              <w:jc w:val="both"/>
              <w:rPr>
                <w:color w:val="auto"/>
                <w:sz w:val="20"/>
                <w:szCs w:val="20"/>
                <w:lang w:eastAsia="en-US"/>
              </w:rPr>
            </w:pPr>
            <w:r>
              <w:rPr>
                <w:color w:val="auto"/>
                <w:sz w:val="20"/>
                <w:szCs w:val="20"/>
                <w:lang w:eastAsia="en-US"/>
              </w:rPr>
              <w:t>Be responsible for preparations, completion and follow-up of the Local Annual EU-Afghanistan Human Rights Dialogue</w:t>
            </w:r>
          </w:p>
          <w:p w:rsidR="007E103A" w:rsidRDefault="007E103A" w:rsidP="007E103A">
            <w:pPr>
              <w:pStyle w:val="default"/>
              <w:numPr>
                <w:ilvl w:val="0"/>
                <w:numId w:val="26"/>
              </w:numPr>
              <w:spacing w:line="276" w:lineRule="auto"/>
              <w:jc w:val="both"/>
              <w:rPr>
                <w:color w:val="auto"/>
                <w:sz w:val="20"/>
                <w:szCs w:val="20"/>
                <w:lang w:eastAsia="en-US"/>
              </w:rPr>
            </w:pPr>
            <w:r>
              <w:rPr>
                <w:color w:val="auto"/>
                <w:sz w:val="20"/>
                <w:szCs w:val="20"/>
                <w:lang w:eastAsia="en-US"/>
              </w:rPr>
              <w:t xml:space="preserve">Monitor the human rights situation and the situation on gender related discrimination and violence </w:t>
            </w:r>
          </w:p>
          <w:p w:rsidR="007E103A" w:rsidRDefault="007E103A" w:rsidP="007E103A">
            <w:pPr>
              <w:pStyle w:val="default"/>
              <w:numPr>
                <w:ilvl w:val="0"/>
                <w:numId w:val="26"/>
              </w:numPr>
              <w:spacing w:line="276" w:lineRule="auto"/>
              <w:jc w:val="both"/>
              <w:rPr>
                <w:color w:val="auto"/>
                <w:sz w:val="20"/>
                <w:szCs w:val="20"/>
                <w:lang w:eastAsia="en-US"/>
              </w:rPr>
            </w:pPr>
            <w:r>
              <w:rPr>
                <w:color w:val="auto"/>
                <w:sz w:val="20"/>
                <w:szCs w:val="20"/>
                <w:lang w:eastAsia="en-US"/>
              </w:rPr>
              <w:t xml:space="preserve">Report and analyse developments in the fields of human rights and women's and children's rights </w:t>
            </w:r>
          </w:p>
          <w:p w:rsidR="007E103A" w:rsidRDefault="007E103A" w:rsidP="007E103A">
            <w:pPr>
              <w:pStyle w:val="default"/>
              <w:numPr>
                <w:ilvl w:val="0"/>
                <w:numId w:val="26"/>
              </w:numPr>
              <w:spacing w:line="276" w:lineRule="auto"/>
              <w:jc w:val="both"/>
              <w:rPr>
                <w:color w:val="auto"/>
                <w:sz w:val="20"/>
                <w:szCs w:val="20"/>
                <w:lang w:eastAsia="en-US"/>
              </w:rPr>
            </w:pPr>
            <w:r>
              <w:rPr>
                <w:color w:val="auto"/>
                <w:sz w:val="20"/>
                <w:szCs w:val="20"/>
                <w:lang w:eastAsia="en-US"/>
              </w:rPr>
              <w:t xml:space="preserve">Support transitional justice initiatives </w:t>
            </w:r>
          </w:p>
          <w:p w:rsidR="007E103A" w:rsidRDefault="007E103A" w:rsidP="007E103A">
            <w:pPr>
              <w:pStyle w:val="default"/>
              <w:numPr>
                <w:ilvl w:val="0"/>
                <w:numId w:val="26"/>
              </w:numPr>
              <w:spacing w:line="276" w:lineRule="auto"/>
              <w:jc w:val="both"/>
              <w:rPr>
                <w:color w:val="auto"/>
                <w:sz w:val="20"/>
                <w:szCs w:val="20"/>
                <w:lang w:eastAsia="en-US"/>
              </w:rPr>
            </w:pPr>
            <w:r>
              <w:rPr>
                <w:color w:val="auto"/>
                <w:sz w:val="20"/>
                <w:szCs w:val="20"/>
                <w:lang w:eastAsia="en-US"/>
              </w:rPr>
              <w:t xml:space="preserve">Maintain close contact with EU Delegations in Kabul to ensure proper co-ordination and partnership </w:t>
            </w:r>
          </w:p>
          <w:p w:rsidR="007E103A" w:rsidRDefault="007E103A" w:rsidP="007E103A">
            <w:pPr>
              <w:pStyle w:val="default"/>
              <w:numPr>
                <w:ilvl w:val="0"/>
                <w:numId w:val="26"/>
              </w:numPr>
              <w:spacing w:line="276" w:lineRule="auto"/>
              <w:jc w:val="both"/>
              <w:rPr>
                <w:color w:val="auto"/>
                <w:sz w:val="20"/>
                <w:szCs w:val="20"/>
                <w:lang w:eastAsia="en-US"/>
              </w:rPr>
            </w:pPr>
            <w:r>
              <w:rPr>
                <w:color w:val="auto"/>
                <w:sz w:val="20"/>
                <w:szCs w:val="20"/>
                <w:lang w:eastAsia="en-US"/>
              </w:rPr>
              <w:t xml:space="preserve">Chair the EU Human Rights and Gender Working Group. </w:t>
            </w:r>
          </w:p>
          <w:p w:rsidR="007E103A" w:rsidRDefault="007E103A" w:rsidP="007E103A">
            <w:pPr>
              <w:pStyle w:val="default"/>
              <w:numPr>
                <w:ilvl w:val="0"/>
                <w:numId w:val="26"/>
              </w:numPr>
              <w:spacing w:line="276" w:lineRule="auto"/>
              <w:jc w:val="both"/>
              <w:rPr>
                <w:color w:val="auto"/>
                <w:sz w:val="20"/>
                <w:szCs w:val="20"/>
                <w:lang w:eastAsia="en-US"/>
              </w:rPr>
            </w:pPr>
            <w:r>
              <w:rPr>
                <w:color w:val="auto"/>
                <w:sz w:val="20"/>
                <w:szCs w:val="20"/>
                <w:lang w:eastAsia="en-US"/>
              </w:rPr>
              <w:t xml:space="preserve">Liaise with government stakeholders, Afghan Independent Human Rights Commission, civil society organisations and other partners </w:t>
            </w:r>
          </w:p>
          <w:p w:rsidR="007E103A" w:rsidRDefault="007E103A" w:rsidP="007E103A">
            <w:pPr>
              <w:pStyle w:val="default"/>
              <w:numPr>
                <w:ilvl w:val="0"/>
                <w:numId w:val="26"/>
              </w:numPr>
              <w:spacing w:line="276" w:lineRule="auto"/>
              <w:jc w:val="both"/>
              <w:rPr>
                <w:color w:val="auto"/>
                <w:sz w:val="20"/>
                <w:szCs w:val="20"/>
                <w:lang w:eastAsia="en-US"/>
              </w:rPr>
            </w:pPr>
            <w:r>
              <w:rPr>
                <w:color w:val="auto"/>
                <w:sz w:val="20"/>
                <w:szCs w:val="20"/>
                <w:lang w:eastAsia="en-US"/>
              </w:rPr>
              <w:t xml:space="preserve">Maintain close contact with international organisations, notably with relevant UN organisations and INGOs working in Afghanistan </w:t>
            </w:r>
          </w:p>
          <w:p w:rsidR="007E103A" w:rsidRDefault="007E103A" w:rsidP="007E103A">
            <w:pPr>
              <w:pStyle w:val="default"/>
              <w:numPr>
                <w:ilvl w:val="0"/>
                <w:numId w:val="26"/>
              </w:numPr>
              <w:spacing w:line="276" w:lineRule="auto"/>
              <w:jc w:val="both"/>
              <w:rPr>
                <w:color w:val="auto"/>
                <w:sz w:val="20"/>
                <w:szCs w:val="20"/>
                <w:lang w:eastAsia="en-US"/>
              </w:rPr>
            </w:pPr>
            <w:r>
              <w:rPr>
                <w:color w:val="auto"/>
                <w:sz w:val="20"/>
                <w:szCs w:val="20"/>
                <w:lang w:eastAsia="en-US"/>
              </w:rPr>
              <w:t>Support to Human Rights Defenders and bi-monthly meetings with human rights defenders and journalists.</w:t>
            </w:r>
          </w:p>
          <w:p w:rsidR="007E103A" w:rsidRDefault="007E103A" w:rsidP="007E103A">
            <w:pPr>
              <w:pStyle w:val="default"/>
              <w:numPr>
                <w:ilvl w:val="0"/>
                <w:numId w:val="26"/>
              </w:numPr>
              <w:spacing w:line="276" w:lineRule="auto"/>
              <w:jc w:val="both"/>
              <w:rPr>
                <w:color w:val="auto"/>
                <w:sz w:val="20"/>
                <w:szCs w:val="20"/>
                <w:lang w:eastAsia="en-US"/>
              </w:rPr>
            </w:pPr>
            <w:r>
              <w:rPr>
                <w:color w:val="auto"/>
                <w:sz w:val="20"/>
                <w:szCs w:val="20"/>
                <w:lang w:eastAsia="en-US"/>
              </w:rPr>
              <w:t>Perform other duties as and when required.</w:t>
            </w:r>
          </w:p>
          <w:p w:rsidR="007E103A" w:rsidRDefault="007E103A" w:rsidP="007E103A">
            <w:pPr>
              <w:pStyle w:val="default"/>
              <w:spacing w:line="276" w:lineRule="auto"/>
              <w:ind w:left="720"/>
              <w:jc w:val="both"/>
              <w:rPr>
                <w:color w:val="auto"/>
                <w:sz w:val="20"/>
                <w:szCs w:val="20"/>
                <w:lang w:eastAsia="en-US"/>
              </w:rPr>
            </w:pPr>
            <w:r>
              <w:rPr>
                <w:color w:val="auto"/>
                <w:sz w:val="20"/>
                <w:szCs w:val="20"/>
                <w:lang w:eastAsia="en-US"/>
              </w:rPr>
              <w:t xml:space="preserve"> </w:t>
            </w:r>
          </w:p>
          <w:p w:rsidR="007E103A" w:rsidRDefault="007E103A" w:rsidP="007E103A">
            <w:pPr>
              <w:pStyle w:val="default"/>
              <w:spacing w:line="276" w:lineRule="auto"/>
              <w:jc w:val="both"/>
              <w:rPr>
                <w:sz w:val="20"/>
                <w:szCs w:val="20"/>
                <w:lang w:eastAsia="en-US"/>
              </w:rPr>
            </w:pPr>
            <w:r>
              <w:rPr>
                <w:sz w:val="20"/>
                <w:szCs w:val="20"/>
                <w:lang w:eastAsia="en-US"/>
              </w:rPr>
              <w:t>In view of the current political, economic and security situation in Afghanistan, the contents and scope of the position may therefore change during the posting accordingly. </w:t>
            </w:r>
          </w:p>
        </w:tc>
      </w:tr>
      <w:tr w:rsidR="007E103A" w:rsidTr="007E103A">
        <w:tc>
          <w:tcPr>
            <w:tcW w:w="791" w:type="pct"/>
            <w:tcBorders>
              <w:top w:val="single" w:sz="4" w:space="0" w:color="auto"/>
              <w:left w:val="nil"/>
              <w:bottom w:val="single" w:sz="4" w:space="0" w:color="auto"/>
              <w:right w:val="single" w:sz="4" w:space="0" w:color="auto"/>
            </w:tcBorders>
            <w:vAlign w:val="center"/>
            <w:hideMark/>
          </w:tcPr>
          <w:p w:rsidR="007E103A" w:rsidRDefault="007E103A" w:rsidP="007E103A">
            <w:pPr>
              <w:widowControl w:val="0"/>
              <w:spacing w:line="276" w:lineRule="auto"/>
              <w:jc w:val="center"/>
              <w:outlineLvl w:val="0"/>
              <w:rPr>
                <w:rFonts w:ascii="Arial" w:hAnsi="Arial"/>
                <w:sz w:val="20"/>
                <w:szCs w:val="20"/>
                <w:lang w:eastAsia="en-US"/>
              </w:rPr>
            </w:pPr>
            <w:r>
              <w:rPr>
                <w:rFonts w:ascii="Arial" w:hAnsi="Arial"/>
                <w:sz w:val="20"/>
                <w:szCs w:val="20"/>
                <w:lang w:eastAsia="en-US"/>
              </w:rPr>
              <w:t>Education and Experience</w:t>
            </w:r>
          </w:p>
        </w:tc>
        <w:tc>
          <w:tcPr>
            <w:tcW w:w="4209" w:type="pct"/>
            <w:tcBorders>
              <w:top w:val="single" w:sz="4" w:space="0" w:color="auto"/>
              <w:left w:val="single" w:sz="4" w:space="0" w:color="auto"/>
              <w:bottom w:val="single" w:sz="4" w:space="0" w:color="auto"/>
              <w:right w:val="nil"/>
            </w:tcBorders>
            <w:vAlign w:val="center"/>
            <w:hideMark/>
          </w:tcPr>
          <w:p w:rsidR="007E103A" w:rsidRDefault="007E103A" w:rsidP="007E103A">
            <w:pPr>
              <w:pStyle w:val="default"/>
              <w:spacing w:line="276" w:lineRule="auto"/>
              <w:rPr>
                <w:b/>
                <w:color w:val="auto"/>
                <w:sz w:val="20"/>
                <w:szCs w:val="20"/>
                <w:lang w:eastAsia="en-US"/>
              </w:rPr>
            </w:pPr>
            <w:r>
              <w:rPr>
                <w:b/>
                <w:color w:val="auto"/>
                <w:sz w:val="20"/>
                <w:szCs w:val="20"/>
                <w:lang w:eastAsia="en-US"/>
              </w:rPr>
              <w:t>Essential:</w:t>
            </w:r>
          </w:p>
          <w:p w:rsidR="007E103A" w:rsidRDefault="007E103A" w:rsidP="007E103A">
            <w:pPr>
              <w:pStyle w:val="default"/>
              <w:numPr>
                <w:ilvl w:val="0"/>
                <w:numId w:val="27"/>
              </w:numPr>
              <w:spacing w:after="120" w:line="276" w:lineRule="auto"/>
              <w:ind w:left="347" w:firstLine="13"/>
              <w:rPr>
                <w:b/>
                <w:color w:val="auto"/>
                <w:sz w:val="20"/>
                <w:szCs w:val="20"/>
                <w:lang w:eastAsia="en-US"/>
              </w:rPr>
            </w:pPr>
            <w:r>
              <w:rPr>
                <w:color w:val="auto"/>
                <w:sz w:val="20"/>
                <w:szCs w:val="20"/>
                <w:lang w:eastAsia="en-US"/>
              </w:rPr>
              <w:t>Successful completion of university studies of at least 4 years attested by a diploma</w:t>
            </w:r>
            <w:ins w:id="39" w:author="HARTSTEIN Yannick (FPI)" w:date="2017-01-23T13:12:00Z">
              <w:r>
                <w:rPr>
                  <w:color w:val="auto"/>
                  <w:sz w:val="20"/>
                  <w:szCs w:val="20"/>
                  <w:lang w:eastAsia="en-US"/>
                </w:rPr>
                <w:t xml:space="preserve"> </w:t>
              </w:r>
            </w:ins>
            <w:r>
              <w:rPr>
                <w:color w:val="auto"/>
                <w:sz w:val="20"/>
                <w:szCs w:val="20"/>
                <w:lang w:eastAsia="en-US"/>
              </w:rPr>
              <w:t>at Master’s level</w:t>
            </w:r>
          </w:p>
          <w:p w:rsidR="007E103A" w:rsidRDefault="007E103A" w:rsidP="007E103A">
            <w:pPr>
              <w:pStyle w:val="yiv0720675254msonormal"/>
              <w:shd w:val="clear" w:color="auto" w:fill="FFFFFF"/>
              <w:spacing w:before="0" w:beforeAutospacing="0" w:after="120" w:afterAutospacing="0" w:line="276" w:lineRule="auto"/>
              <w:ind w:left="347" w:firstLine="13"/>
              <w:jc w:val="both"/>
              <w:rPr>
                <w:rFonts w:ascii="Arial" w:hAnsi="Arial" w:cs="Arial"/>
                <w:sz w:val="20"/>
                <w:szCs w:val="20"/>
              </w:rPr>
            </w:pPr>
            <w:r>
              <w:rPr>
                <w:rFonts w:ascii="Arial" w:hAnsi="Arial" w:cs="Arial"/>
                <w:sz w:val="20"/>
                <w:szCs w:val="20"/>
              </w:rPr>
              <w:t>OR</w:t>
            </w:r>
          </w:p>
          <w:p w:rsidR="007E103A" w:rsidRDefault="007E103A" w:rsidP="007E103A">
            <w:pPr>
              <w:pStyle w:val="yiv0720675254msonormal"/>
              <w:numPr>
                <w:ilvl w:val="0"/>
                <w:numId w:val="28"/>
              </w:numPr>
              <w:shd w:val="clear" w:color="auto" w:fill="FFFFFF"/>
              <w:spacing w:before="0" w:beforeAutospacing="0" w:after="120" w:afterAutospacing="0" w:line="276" w:lineRule="auto"/>
              <w:ind w:left="347" w:firstLine="13"/>
              <w:jc w:val="both"/>
              <w:rPr>
                <w:rFonts w:ascii="Arial" w:hAnsi="Arial" w:cs="Arial"/>
                <w:sz w:val="20"/>
                <w:szCs w:val="20"/>
              </w:rPr>
            </w:pPr>
            <w:r>
              <w:rPr>
                <w:rFonts w:ascii="Arial" w:hAnsi="Arial" w:cs="Arial"/>
                <w:sz w:val="20"/>
                <w:szCs w:val="20"/>
              </w:rPr>
              <w:t>A qualification at the level in the National Qualification Framework which is equivalent / referenced to level 7 in the European Qualification Framework</w:t>
            </w:r>
          </w:p>
          <w:p w:rsidR="007E103A" w:rsidRDefault="007E103A" w:rsidP="007E103A">
            <w:pPr>
              <w:pStyle w:val="yiv0720675254msonormal"/>
              <w:shd w:val="clear" w:color="auto" w:fill="FFFFFF"/>
              <w:spacing w:before="0" w:beforeAutospacing="0" w:after="120" w:afterAutospacing="0" w:line="276" w:lineRule="auto"/>
              <w:ind w:left="347" w:firstLine="13"/>
              <w:jc w:val="both"/>
              <w:rPr>
                <w:rFonts w:ascii="Arial" w:hAnsi="Arial" w:cs="Arial"/>
                <w:sz w:val="20"/>
                <w:szCs w:val="20"/>
              </w:rPr>
            </w:pPr>
            <w:r>
              <w:rPr>
                <w:rFonts w:ascii="Arial" w:hAnsi="Arial" w:cs="Arial"/>
                <w:sz w:val="20"/>
                <w:szCs w:val="20"/>
              </w:rPr>
              <w:t xml:space="preserve">OR </w:t>
            </w:r>
          </w:p>
          <w:p w:rsidR="007E103A" w:rsidRDefault="007E103A" w:rsidP="007E103A">
            <w:pPr>
              <w:pStyle w:val="yiv0720675254msonormal"/>
              <w:numPr>
                <w:ilvl w:val="0"/>
                <w:numId w:val="28"/>
              </w:numPr>
              <w:shd w:val="clear" w:color="auto" w:fill="FFFFFF"/>
              <w:spacing w:before="0" w:beforeAutospacing="0" w:after="120" w:afterAutospacing="0" w:line="276" w:lineRule="auto"/>
              <w:ind w:left="347" w:firstLine="13"/>
              <w:jc w:val="both"/>
              <w:rPr>
                <w:ins w:id="40" w:author="STAN Ion (EEAS-KABUL-EXT)" w:date="2017-01-24T10:46:00Z"/>
                <w:rFonts w:ascii="Arial" w:hAnsi="Arial" w:cs="Arial"/>
                <w:sz w:val="20"/>
                <w:szCs w:val="20"/>
              </w:rPr>
            </w:pPr>
            <w:r>
              <w:rPr>
                <w:rFonts w:ascii="Arial" w:hAnsi="Arial" w:cs="Arial"/>
                <w:sz w:val="20"/>
                <w:szCs w:val="20"/>
              </w:rPr>
              <w:t>A qualification of the second cycle under the framework of qualifications of the European Higher Education Area, e.g. a Master's degree</w:t>
            </w:r>
          </w:p>
          <w:p w:rsidR="007E103A" w:rsidRDefault="007E103A" w:rsidP="007E103A">
            <w:pPr>
              <w:widowControl w:val="0"/>
              <w:spacing w:line="276" w:lineRule="auto"/>
              <w:ind w:left="347" w:firstLine="13"/>
              <w:jc w:val="both"/>
              <w:rPr>
                <w:rFonts w:ascii="Arial" w:hAnsi="Arial" w:cs="Arial"/>
                <w:bCs/>
                <w:sz w:val="20"/>
                <w:szCs w:val="20"/>
                <w:lang w:eastAsia="en-US"/>
              </w:rPr>
            </w:pPr>
            <w:r>
              <w:rPr>
                <w:rFonts w:ascii="Arial" w:hAnsi="Arial" w:cs="Arial"/>
                <w:bCs/>
                <w:sz w:val="20"/>
                <w:szCs w:val="20"/>
                <w:lang w:eastAsia="en-US"/>
              </w:rPr>
              <w:t>AND</w:t>
            </w:r>
          </w:p>
          <w:p w:rsidR="007E103A" w:rsidRDefault="007E103A" w:rsidP="007E103A">
            <w:pPr>
              <w:pStyle w:val="yiv0720675254msonormal"/>
              <w:numPr>
                <w:ilvl w:val="0"/>
                <w:numId w:val="28"/>
              </w:numPr>
              <w:shd w:val="clear" w:color="auto" w:fill="FFFFFF"/>
              <w:spacing w:before="0" w:beforeAutospacing="0" w:after="0" w:afterAutospacing="0" w:line="276" w:lineRule="auto"/>
              <w:ind w:left="347" w:firstLine="13"/>
              <w:jc w:val="both"/>
              <w:rPr>
                <w:rFonts w:ascii="Arial" w:hAnsi="Arial" w:cs="Arial"/>
                <w:b/>
                <w:color w:val="000000"/>
                <w:sz w:val="20"/>
                <w:szCs w:val="20"/>
                <w:lang w:val="en-GB" w:eastAsia="en-GB"/>
              </w:rPr>
            </w:pPr>
            <w:r>
              <w:rPr>
                <w:rFonts w:ascii="Arial" w:hAnsi="Arial" w:cs="Arial"/>
                <w:sz w:val="20"/>
                <w:szCs w:val="20"/>
              </w:rPr>
              <w:t>After ha</w:t>
            </w:r>
            <w:r>
              <w:rPr>
                <w:rFonts w:ascii="Arial" w:hAnsi="Arial" w:cs="Arial"/>
                <w:spacing w:val="1"/>
                <w:sz w:val="20"/>
                <w:szCs w:val="20"/>
              </w:rPr>
              <w:t>v</w:t>
            </w:r>
            <w:r>
              <w:rPr>
                <w:rFonts w:ascii="Arial" w:hAnsi="Arial" w:cs="Arial"/>
                <w:sz w:val="20"/>
                <w:szCs w:val="20"/>
              </w:rPr>
              <w:t>ing fulfilled the educational req</w:t>
            </w:r>
            <w:r>
              <w:rPr>
                <w:rFonts w:ascii="Arial" w:hAnsi="Arial" w:cs="Arial"/>
                <w:spacing w:val="1"/>
                <w:sz w:val="20"/>
                <w:szCs w:val="20"/>
              </w:rPr>
              <w:t>u</w:t>
            </w:r>
            <w:r>
              <w:rPr>
                <w:rFonts w:ascii="Arial" w:hAnsi="Arial" w:cs="Arial"/>
                <w:spacing w:val="-1"/>
                <w:sz w:val="20"/>
                <w:szCs w:val="20"/>
              </w:rPr>
              <w:t>i</w:t>
            </w:r>
            <w:r>
              <w:rPr>
                <w:rFonts w:ascii="Arial" w:hAnsi="Arial" w:cs="Arial"/>
                <w:sz w:val="20"/>
                <w:szCs w:val="20"/>
              </w:rPr>
              <w:t>r</w:t>
            </w:r>
            <w:r>
              <w:rPr>
                <w:rFonts w:ascii="Arial" w:hAnsi="Arial" w:cs="Arial"/>
                <w:spacing w:val="1"/>
                <w:sz w:val="20"/>
                <w:szCs w:val="20"/>
              </w:rPr>
              <w:t>e</w:t>
            </w:r>
            <w:r>
              <w:rPr>
                <w:rFonts w:ascii="Arial" w:hAnsi="Arial" w:cs="Arial"/>
                <w:spacing w:val="-2"/>
                <w:sz w:val="20"/>
                <w:szCs w:val="20"/>
              </w:rPr>
              <w:t>m</w:t>
            </w:r>
            <w:r>
              <w:rPr>
                <w:rFonts w:ascii="Arial" w:hAnsi="Arial" w:cs="Arial"/>
                <w:sz w:val="20"/>
                <w:szCs w:val="20"/>
              </w:rPr>
              <w:t>ents, a</w:t>
            </w:r>
            <w:r>
              <w:rPr>
                <w:rFonts w:ascii="Arial" w:hAnsi="Arial" w:cs="Arial"/>
                <w:bCs/>
                <w:sz w:val="20"/>
                <w:szCs w:val="20"/>
              </w:rPr>
              <w:t xml:space="preserve"> minimum of 10 years of relevant professional experience.</w:t>
            </w:r>
          </w:p>
        </w:tc>
      </w:tr>
      <w:tr w:rsidR="007E103A" w:rsidTr="007E103A">
        <w:tc>
          <w:tcPr>
            <w:tcW w:w="791" w:type="pct"/>
            <w:tcBorders>
              <w:top w:val="single" w:sz="4" w:space="0" w:color="auto"/>
              <w:left w:val="nil"/>
              <w:bottom w:val="single" w:sz="4" w:space="0" w:color="auto"/>
              <w:right w:val="single" w:sz="4" w:space="0" w:color="auto"/>
            </w:tcBorders>
            <w:vAlign w:val="center"/>
          </w:tcPr>
          <w:p w:rsidR="007E103A" w:rsidRDefault="007E103A" w:rsidP="007E103A">
            <w:pPr>
              <w:widowControl w:val="0"/>
              <w:spacing w:line="276" w:lineRule="auto"/>
              <w:jc w:val="center"/>
              <w:outlineLvl w:val="0"/>
              <w:rPr>
                <w:rFonts w:ascii="Arial" w:hAnsi="Arial"/>
                <w:sz w:val="20"/>
                <w:szCs w:val="20"/>
                <w:lang w:eastAsia="en-US"/>
              </w:rPr>
            </w:pPr>
            <w:r>
              <w:rPr>
                <w:rFonts w:ascii="Arial" w:hAnsi="Arial"/>
                <w:sz w:val="20"/>
                <w:szCs w:val="20"/>
                <w:lang w:eastAsia="en-US"/>
              </w:rPr>
              <w:t>Specification of experience</w:t>
            </w:r>
          </w:p>
          <w:p w:rsidR="007E103A" w:rsidRDefault="007E103A" w:rsidP="007E103A">
            <w:pPr>
              <w:widowControl w:val="0"/>
              <w:spacing w:line="276" w:lineRule="auto"/>
              <w:jc w:val="center"/>
              <w:outlineLvl w:val="0"/>
              <w:rPr>
                <w:rFonts w:ascii="Arial" w:hAnsi="Arial"/>
                <w:sz w:val="20"/>
                <w:szCs w:val="20"/>
                <w:lang w:eastAsia="en-US"/>
              </w:rPr>
            </w:pPr>
          </w:p>
        </w:tc>
        <w:tc>
          <w:tcPr>
            <w:tcW w:w="4209" w:type="pct"/>
            <w:tcBorders>
              <w:top w:val="single" w:sz="4" w:space="0" w:color="auto"/>
              <w:left w:val="single" w:sz="4" w:space="0" w:color="auto"/>
              <w:bottom w:val="single" w:sz="4" w:space="0" w:color="auto"/>
              <w:right w:val="nil"/>
            </w:tcBorders>
          </w:tcPr>
          <w:p w:rsidR="007E103A" w:rsidRDefault="007E103A" w:rsidP="007E103A">
            <w:pPr>
              <w:pStyle w:val="yiv0720675254default"/>
              <w:shd w:val="clear" w:color="auto" w:fill="FFFFFF"/>
              <w:spacing w:before="0" w:beforeAutospacing="0" w:after="0" w:afterAutospacing="0" w:line="276" w:lineRule="auto"/>
              <w:jc w:val="both"/>
              <w:rPr>
                <w:rFonts w:ascii="Arial" w:hAnsi="Arial" w:cs="Arial"/>
                <w:b/>
                <w:sz w:val="20"/>
                <w:szCs w:val="20"/>
              </w:rPr>
            </w:pPr>
            <w:r>
              <w:rPr>
                <w:rFonts w:ascii="Arial" w:hAnsi="Arial" w:cs="Arial"/>
                <w:b/>
                <w:sz w:val="20"/>
                <w:szCs w:val="20"/>
              </w:rPr>
              <w:t>Desirable:</w:t>
            </w:r>
          </w:p>
          <w:p w:rsidR="007E103A" w:rsidRDefault="007E103A" w:rsidP="007E103A">
            <w:pPr>
              <w:pStyle w:val="yiv0720675254default"/>
              <w:shd w:val="clear" w:color="auto" w:fill="FFFFFF"/>
              <w:spacing w:before="0" w:beforeAutospacing="0" w:after="0" w:afterAutospacing="0" w:line="276" w:lineRule="auto"/>
              <w:jc w:val="both"/>
              <w:rPr>
                <w:rFonts w:ascii="Arial" w:hAnsi="Arial" w:cs="Arial"/>
                <w:b/>
                <w:sz w:val="20"/>
                <w:szCs w:val="20"/>
              </w:rPr>
            </w:pPr>
          </w:p>
          <w:p w:rsidR="007E103A" w:rsidRDefault="007E103A" w:rsidP="007E103A">
            <w:pPr>
              <w:pStyle w:val="yiv0720675254default"/>
              <w:shd w:val="clear" w:color="auto" w:fill="FFFFFF"/>
              <w:spacing w:before="0" w:beforeAutospacing="0" w:after="0" w:afterAutospacing="0" w:line="276" w:lineRule="auto"/>
              <w:jc w:val="both"/>
              <w:rPr>
                <w:rFonts w:ascii="Arial" w:hAnsi="Arial" w:cs="Arial"/>
                <w:color w:val="000000"/>
                <w:sz w:val="20"/>
                <w:szCs w:val="20"/>
                <w:lang w:val="en-GB" w:eastAsia="en-GB"/>
              </w:rPr>
            </w:pPr>
            <w:r>
              <w:rPr>
                <w:rFonts w:ascii="Arial" w:hAnsi="Arial" w:cs="Arial"/>
                <w:b/>
                <w:sz w:val="20"/>
                <w:szCs w:val="20"/>
              </w:rPr>
              <w:t>General professional experience:</w:t>
            </w:r>
            <w:r>
              <w:rPr>
                <w:rFonts w:ascii="Arial" w:hAnsi="Arial" w:cs="Arial"/>
                <w:sz w:val="20"/>
                <w:szCs w:val="20"/>
              </w:rPr>
              <w:t xml:space="preserve">  International experience, particularly in crisis areas or post-conflict setting, with multi-national and/or international organizations. Experience in home country working as practicing lawyer or other professional legal position, having worked on developing strategies in a Member State and/or in a developmental, transitional or post-conflict situation. </w:t>
            </w:r>
            <w:r>
              <w:rPr>
                <w:rFonts w:ascii="Arial" w:hAnsi="Arial" w:cs="Arial"/>
                <w:color w:val="000000"/>
                <w:sz w:val="20"/>
                <w:szCs w:val="20"/>
                <w:lang w:val="en-GB" w:eastAsia="en-GB"/>
              </w:rPr>
              <w:t xml:space="preserve"> </w:t>
            </w:r>
          </w:p>
          <w:p w:rsidR="007E103A" w:rsidRDefault="007E103A" w:rsidP="007E103A">
            <w:pPr>
              <w:pStyle w:val="yiv0720675254default"/>
              <w:shd w:val="clear" w:color="auto" w:fill="FFFFFF"/>
              <w:spacing w:before="0" w:beforeAutospacing="0" w:after="0" w:afterAutospacing="0" w:line="276" w:lineRule="auto"/>
              <w:jc w:val="both"/>
              <w:rPr>
                <w:rFonts w:ascii="Arial" w:hAnsi="Arial" w:cs="Arial"/>
                <w:color w:val="000000"/>
                <w:sz w:val="20"/>
                <w:szCs w:val="20"/>
                <w:lang w:val="en-GB" w:eastAsia="en-GB"/>
              </w:rPr>
            </w:pPr>
          </w:p>
          <w:p w:rsidR="007E103A" w:rsidRDefault="007E103A" w:rsidP="007E103A">
            <w:pPr>
              <w:pStyle w:val="yiv0720675254default"/>
              <w:shd w:val="clear" w:color="auto" w:fill="FFFFFF"/>
              <w:spacing w:before="0" w:beforeAutospacing="0" w:after="0" w:afterAutospacing="0" w:line="276" w:lineRule="auto"/>
              <w:jc w:val="both"/>
              <w:rPr>
                <w:rFonts w:ascii="Arial" w:hAnsi="Arial" w:cs="Arial"/>
                <w:color w:val="000000"/>
                <w:sz w:val="20"/>
                <w:szCs w:val="20"/>
                <w:lang w:val="en-GB" w:eastAsia="en-GB"/>
              </w:rPr>
            </w:pPr>
            <w:r>
              <w:rPr>
                <w:rFonts w:ascii="Arial" w:hAnsi="Arial" w:cs="Arial"/>
                <w:color w:val="000000"/>
                <w:sz w:val="20"/>
                <w:szCs w:val="20"/>
                <w:lang w:val="en-GB" w:eastAsia="en-GB"/>
              </w:rPr>
              <w:t>The following can be considered a distinct advantage:</w:t>
            </w:r>
          </w:p>
          <w:p w:rsidR="007E103A" w:rsidRDefault="007E103A" w:rsidP="007E103A">
            <w:pPr>
              <w:pStyle w:val="yiv0720675254default"/>
              <w:numPr>
                <w:ilvl w:val="0"/>
                <w:numId w:val="26"/>
              </w:numPr>
              <w:shd w:val="clear" w:color="auto" w:fill="FFFFFF"/>
              <w:spacing w:before="0" w:beforeAutospacing="0" w:after="0" w:afterAutospacing="0" w:line="276" w:lineRule="auto"/>
              <w:jc w:val="both"/>
              <w:rPr>
                <w:rFonts w:ascii="Arial" w:hAnsi="Arial" w:cs="Arial"/>
                <w:b/>
                <w:sz w:val="20"/>
                <w:szCs w:val="20"/>
                <w:lang w:val="en-GB" w:eastAsia="en-GB"/>
              </w:rPr>
            </w:pPr>
            <w:r>
              <w:rPr>
                <w:rFonts w:ascii="Arial" w:hAnsi="Arial" w:cs="Arial"/>
                <w:sz w:val="20"/>
                <w:szCs w:val="20"/>
                <w:lang w:val="en-GB" w:eastAsia="en-GB"/>
              </w:rPr>
              <w:t>Strong experience (10 years of relevant proven full-time experience) with human rights work, preferably in post-conflict context, with a strong preference for candidates having worked in similar positions with documented successful results;</w:t>
            </w:r>
          </w:p>
          <w:p w:rsidR="007E103A" w:rsidRDefault="007E103A" w:rsidP="007E103A">
            <w:pPr>
              <w:pStyle w:val="yiv0720675254default"/>
              <w:numPr>
                <w:ilvl w:val="0"/>
                <w:numId w:val="26"/>
              </w:numPr>
              <w:shd w:val="clear" w:color="auto" w:fill="FFFFFF"/>
              <w:spacing w:line="276" w:lineRule="auto"/>
              <w:jc w:val="both"/>
              <w:rPr>
                <w:rFonts w:ascii="Arial" w:hAnsi="Arial" w:cs="Arial"/>
                <w:sz w:val="20"/>
                <w:szCs w:val="20"/>
                <w:lang w:val="en-GB" w:eastAsia="en-GB"/>
              </w:rPr>
            </w:pPr>
            <w:r>
              <w:rPr>
                <w:rFonts w:ascii="Arial" w:hAnsi="Arial" w:cs="Arial"/>
                <w:sz w:val="20"/>
                <w:szCs w:val="20"/>
                <w:lang w:val="en-GB" w:eastAsia="en-GB"/>
              </w:rPr>
              <w:t xml:space="preserve">Strong knowledge on international human rights standards and the international human rights systems and its procedures; </w:t>
            </w:r>
          </w:p>
          <w:p w:rsidR="007E103A" w:rsidRDefault="007E103A" w:rsidP="007E103A">
            <w:pPr>
              <w:pStyle w:val="yiv0720675254default"/>
              <w:numPr>
                <w:ilvl w:val="0"/>
                <w:numId w:val="26"/>
              </w:numPr>
              <w:shd w:val="clear" w:color="auto" w:fill="FFFFFF"/>
              <w:spacing w:line="276" w:lineRule="auto"/>
              <w:jc w:val="both"/>
              <w:rPr>
                <w:rFonts w:ascii="Arial" w:hAnsi="Arial" w:cs="Arial"/>
                <w:sz w:val="20"/>
                <w:szCs w:val="20"/>
                <w:lang w:val="en-GB" w:eastAsia="en-GB"/>
              </w:rPr>
            </w:pPr>
            <w:r>
              <w:rPr>
                <w:rFonts w:ascii="Arial" w:hAnsi="Arial" w:cs="Arial"/>
                <w:sz w:val="20"/>
                <w:szCs w:val="20"/>
                <w:lang w:val="en-GB" w:eastAsia="en-GB"/>
              </w:rPr>
              <w:t>Strong experience in monitoring and reporting;</w:t>
            </w:r>
          </w:p>
          <w:p w:rsidR="007E103A" w:rsidRDefault="007E103A" w:rsidP="007E103A">
            <w:pPr>
              <w:pStyle w:val="yiv0720675254default"/>
              <w:numPr>
                <w:ilvl w:val="0"/>
                <w:numId w:val="26"/>
              </w:numPr>
              <w:shd w:val="clear" w:color="auto" w:fill="FFFFFF"/>
              <w:spacing w:before="0" w:beforeAutospacing="0" w:after="0" w:afterAutospacing="0" w:line="276" w:lineRule="auto"/>
              <w:jc w:val="both"/>
              <w:rPr>
                <w:rFonts w:ascii="Arial" w:hAnsi="Arial" w:cs="Arial"/>
                <w:b/>
                <w:sz w:val="20"/>
                <w:szCs w:val="20"/>
                <w:lang w:val="en-GB" w:eastAsia="en-GB"/>
              </w:rPr>
            </w:pPr>
            <w:r>
              <w:rPr>
                <w:rFonts w:ascii="Arial" w:hAnsi="Arial" w:cs="Arial"/>
                <w:sz w:val="20"/>
                <w:szCs w:val="20"/>
                <w:lang w:val="en-GB" w:eastAsia="en-GB"/>
              </w:rPr>
              <w:t>Knowledge and understanding of rule of law standards;</w:t>
            </w:r>
          </w:p>
          <w:p w:rsidR="007E103A" w:rsidRDefault="007E103A" w:rsidP="007E103A">
            <w:pPr>
              <w:pStyle w:val="yiv0720675254default"/>
              <w:numPr>
                <w:ilvl w:val="0"/>
                <w:numId w:val="26"/>
              </w:numPr>
              <w:shd w:val="clear" w:color="auto" w:fill="FFFFFF"/>
              <w:spacing w:line="276" w:lineRule="auto"/>
              <w:jc w:val="both"/>
              <w:rPr>
                <w:rFonts w:ascii="Arial" w:hAnsi="Arial" w:cs="Arial"/>
                <w:sz w:val="20"/>
                <w:szCs w:val="20"/>
                <w:lang w:val="en-GB" w:eastAsia="en-GB"/>
              </w:rPr>
            </w:pPr>
            <w:r>
              <w:rPr>
                <w:rFonts w:ascii="Arial" w:hAnsi="Arial" w:cs="Arial"/>
                <w:sz w:val="20"/>
                <w:szCs w:val="20"/>
                <w:lang w:val="en-GB" w:eastAsia="en-GB"/>
              </w:rPr>
              <w:t xml:space="preserve">Excellent command of English, including the ability to draft and edit reports. </w:t>
            </w:r>
          </w:p>
          <w:p w:rsidR="007E103A" w:rsidRDefault="007E103A" w:rsidP="007E103A">
            <w:pPr>
              <w:pStyle w:val="yiv0720675254default"/>
              <w:numPr>
                <w:ilvl w:val="0"/>
                <w:numId w:val="26"/>
              </w:numPr>
              <w:shd w:val="clear" w:color="auto" w:fill="FFFFFF"/>
              <w:spacing w:line="276" w:lineRule="auto"/>
              <w:jc w:val="both"/>
              <w:rPr>
                <w:rFonts w:ascii="Arial" w:hAnsi="Arial" w:cs="Arial"/>
                <w:sz w:val="20"/>
                <w:szCs w:val="20"/>
                <w:lang w:val="en-GB" w:eastAsia="en-GB"/>
              </w:rPr>
            </w:pPr>
            <w:r>
              <w:rPr>
                <w:rFonts w:ascii="Arial" w:hAnsi="Arial" w:cs="Arial"/>
                <w:sz w:val="20"/>
                <w:szCs w:val="20"/>
                <w:lang w:val="en-GB" w:eastAsia="en-GB"/>
              </w:rPr>
              <w:t xml:space="preserve">At least two years of professional experience in a similar position in an international environment (diplomacy, research or political analysis). </w:t>
            </w:r>
          </w:p>
          <w:p w:rsidR="007E103A" w:rsidRDefault="007E103A" w:rsidP="007E103A">
            <w:pPr>
              <w:pStyle w:val="yiv0720675254default"/>
              <w:numPr>
                <w:ilvl w:val="0"/>
                <w:numId w:val="26"/>
              </w:numPr>
              <w:shd w:val="clear" w:color="auto" w:fill="FFFFFF"/>
              <w:spacing w:before="0" w:beforeAutospacing="0" w:after="0" w:afterAutospacing="0" w:line="276" w:lineRule="auto"/>
              <w:jc w:val="both"/>
              <w:rPr>
                <w:rFonts w:ascii="Arial" w:hAnsi="Arial" w:cs="Arial"/>
                <w:sz w:val="20"/>
                <w:szCs w:val="20"/>
                <w:lang w:val="en-GB" w:eastAsia="en-GB"/>
              </w:rPr>
            </w:pPr>
            <w:r>
              <w:rPr>
                <w:rFonts w:ascii="Arial" w:hAnsi="Arial" w:cs="Arial"/>
                <w:sz w:val="20"/>
                <w:szCs w:val="20"/>
                <w:lang w:val="en-GB" w:eastAsia="en-GB"/>
              </w:rPr>
              <w:t>Local experience or good knowledge of Afghanistan: strong familiarity with the political, historical and cultural context of Afghanistan,  subject matter expertise in domestic and regional Afghan political dynamics; government of Afghanistan Governance structures at national and sub-national level. Knowledge of Sharia law, traditional dispute resolution mechanisms, gender and human rights;</w:t>
            </w:r>
          </w:p>
          <w:p w:rsidR="007E103A" w:rsidRDefault="007E103A" w:rsidP="007E103A">
            <w:pPr>
              <w:pStyle w:val="yiv0720675254default"/>
              <w:numPr>
                <w:ilvl w:val="0"/>
                <w:numId w:val="26"/>
              </w:numPr>
              <w:shd w:val="clear" w:color="auto" w:fill="FFFFFF"/>
              <w:spacing w:before="0" w:beforeAutospacing="0" w:after="0" w:afterAutospacing="0" w:line="276" w:lineRule="auto"/>
              <w:jc w:val="both"/>
              <w:rPr>
                <w:rFonts w:ascii="Arial" w:hAnsi="Arial" w:cs="Arial"/>
                <w:sz w:val="20"/>
                <w:szCs w:val="20"/>
                <w:lang w:val="en-GB" w:eastAsia="en-GB"/>
              </w:rPr>
            </w:pPr>
            <w:r>
              <w:rPr>
                <w:rFonts w:ascii="Arial" w:hAnsi="Arial" w:cs="Arial"/>
                <w:sz w:val="20"/>
                <w:szCs w:val="20"/>
                <w:lang w:val="en-GB" w:eastAsia="en-GB"/>
              </w:rPr>
              <w:t>Knowledge of the EU Institutions, related to the Common Security and Defence Policy and the EU Development Cooperation instrument;</w:t>
            </w:r>
          </w:p>
          <w:p w:rsidR="007E103A" w:rsidRDefault="007E103A" w:rsidP="007E103A">
            <w:pPr>
              <w:pStyle w:val="yiv0720675254default"/>
              <w:numPr>
                <w:ilvl w:val="0"/>
                <w:numId w:val="26"/>
              </w:numPr>
              <w:shd w:val="clear" w:color="auto" w:fill="FFFFFF"/>
              <w:spacing w:line="276" w:lineRule="auto"/>
              <w:jc w:val="both"/>
              <w:rPr>
                <w:rFonts w:ascii="Arial" w:hAnsi="Arial" w:cs="Arial"/>
                <w:sz w:val="20"/>
                <w:szCs w:val="20"/>
                <w:lang w:val="en-GB" w:eastAsia="en-GB"/>
              </w:rPr>
            </w:pPr>
            <w:r>
              <w:rPr>
                <w:rFonts w:ascii="Arial" w:hAnsi="Arial" w:cs="Arial"/>
                <w:sz w:val="20"/>
                <w:szCs w:val="20"/>
                <w:lang w:val="en-GB" w:eastAsia="en-GB"/>
              </w:rPr>
              <w:t xml:space="preserve">Knowledge and understanding of human rights issues in Islamic environment; </w:t>
            </w:r>
          </w:p>
          <w:p w:rsidR="007E103A" w:rsidRDefault="007E103A" w:rsidP="007E103A">
            <w:pPr>
              <w:pStyle w:val="default"/>
              <w:numPr>
                <w:ilvl w:val="0"/>
                <w:numId w:val="26"/>
              </w:numPr>
              <w:spacing w:line="276" w:lineRule="auto"/>
              <w:rPr>
                <w:b/>
                <w:sz w:val="20"/>
                <w:szCs w:val="20"/>
                <w:lang w:eastAsia="en-US"/>
              </w:rPr>
            </w:pPr>
            <w:r>
              <w:rPr>
                <w:color w:val="auto"/>
                <w:sz w:val="20"/>
                <w:szCs w:val="20"/>
                <w:lang w:eastAsia="en-US"/>
              </w:rPr>
              <w:t>Knowledge of Dari or Pashto is an asset.</w:t>
            </w:r>
            <w:r>
              <w:rPr>
                <w:rFonts w:ascii="Segoe UI" w:hAnsi="Segoe UI" w:cs="Segoe UI"/>
                <w:color w:val="auto"/>
                <w:sz w:val="20"/>
                <w:szCs w:val="20"/>
                <w:lang w:eastAsia="en-US"/>
              </w:rPr>
              <w:t> </w:t>
            </w:r>
          </w:p>
        </w:tc>
      </w:tr>
    </w:tbl>
    <w:p w:rsidR="007E103A" w:rsidRDefault="007E103A" w:rsidP="00902BC0"/>
    <w:sectPr w:rsidR="007E103A" w:rsidSect="004A5526">
      <w:footnotePr>
        <w:numRestart w:val="eachPage"/>
      </w:footnotePr>
      <w:endnotePr>
        <w:numFmt w:val="decimal"/>
      </w:endnotePr>
      <w:pgSz w:w="11907" w:h="16840" w:code="9"/>
      <w:pgMar w:top="992" w:right="1134" w:bottom="1134" w:left="1134" w:header="567" w:footer="567" w:gutter="397"/>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26D2F"/>
    <w:multiLevelType w:val="hybridMultilevel"/>
    <w:tmpl w:val="2C32F66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1">
    <w:nsid w:val="0E30033A"/>
    <w:multiLevelType w:val="hybridMultilevel"/>
    <w:tmpl w:val="7592C70E"/>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F740EA3"/>
    <w:multiLevelType w:val="hybridMultilevel"/>
    <w:tmpl w:val="8B7441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FA85F41"/>
    <w:multiLevelType w:val="hybridMultilevel"/>
    <w:tmpl w:val="F81E44B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4">
    <w:nsid w:val="180D5362"/>
    <w:multiLevelType w:val="hybridMultilevel"/>
    <w:tmpl w:val="986855C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1A8A5C83"/>
    <w:multiLevelType w:val="hybridMultilevel"/>
    <w:tmpl w:val="B766339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1BCA47C7"/>
    <w:multiLevelType w:val="hybridMultilevel"/>
    <w:tmpl w:val="DAEE64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D771DDE"/>
    <w:multiLevelType w:val="hybridMultilevel"/>
    <w:tmpl w:val="019AF2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28879B3"/>
    <w:multiLevelType w:val="hybridMultilevel"/>
    <w:tmpl w:val="59F21A76"/>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30101E27"/>
    <w:multiLevelType w:val="hybridMultilevel"/>
    <w:tmpl w:val="FD7C12E2"/>
    <w:lvl w:ilvl="0" w:tplc="080C0003">
      <w:start w:val="1"/>
      <w:numFmt w:val="bullet"/>
      <w:lvlText w:val="o"/>
      <w:lvlJc w:val="left"/>
      <w:pPr>
        <w:tabs>
          <w:tab w:val="num" w:pos="720"/>
        </w:tabs>
        <w:ind w:left="720" w:hanging="360"/>
      </w:pPr>
      <w:rPr>
        <w:rFonts w:ascii="Courier New" w:hAnsi="Courier New" w:cs="Courier New" w:hint="default"/>
      </w:rPr>
    </w:lvl>
    <w:lvl w:ilvl="1" w:tplc="080C0003" w:tentative="1">
      <w:start w:val="1"/>
      <w:numFmt w:val="bullet"/>
      <w:lvlText w:val="o"/>
      <w:lvlJc w:val="left"/>
      <w:pPr>
        <w:tabs>
          <w:tab w:val="num" w:pos="1440"/>
        </w:tabs>
        <w:ind w:left="1440" w:hanging="360"/>
      </w:pPr>
      <w:rPr>
        <w:rFonts w:ascii="Courier New" w:hAnsi="Courier New" w:cs="Courier New" w:hint="default"/>
      </w:rPr>
    </w:lvl>
    <w:lvl w:ilvl="2" w:tplc="080C0005" w:tentative="1">
      <w:start w:val="1"/>
      <w:numFmt w:val="bullet"/>
      <w:lvlText w:val=""/>
      <w:lvlJc w:val="left"/>
      <w:pPr>
        <w:tabs>
          <w:tab w:val="num" w:pos="2160"/>
        </w:tabs>
        <w:ind w:left="2160" w:hanging="360"/>
      </w:pPr>
      <w:rPr>
        <w:rFonts w:ascii="Wingdings" w:hAnsi="Wingdings" w:hint="default"/>
      </w:rPr>
    </w:lvl>
    <w:lvl w:ilvl="3" w:tplc="080C0001" w:tentative="1">
      <w:start w:val="1"/>
      <w:numFmt w:val="bullet"/>
      <w:lvlText w:val=""/>
      <w:lvlJc w:val="left"/>
      <w:pPr>
        <w:tabs>
          <w:tab w:val="num" w:pos="2880"/>
        </w:tabs>
        <w:ind w:left="2880" w:hanging="360"/>
      </w:pPr>
      <w:rPr>
        <w:rFonts w:ascii="Symbol" w:hAnsi="Symbol" w:hint="default"/>
      </w:rPr>
    </w:lvl>
    <w:lvl w:ilvl="4" w:tplc="080C0003" w:tentative="1">
      <w:start w:val="1"/>
      <w:numFmt w:val="bullet"/>
      <w:lvlText w:val="o"/>
      <w:lvlJc w:val="left"/>
      <w:pPr>
        <w:tabs>
          <w:tab w:val="num" w:pos="3600"/>
        </w:tabs>
        <w:ind w:left="3600" w:hanging="360"/>
      </w:pPr>
      <w:rPr>
        <w:rFonts w:ascii="Courier New" w:hAnsi="Courier New" w:cs="Courier New" w:hint="default"/>
      </w:rPr>
    </w:lvl>
    <w:lvl w:ilvl="5" w:tplc="080C0005" w:tentative="1">
      <w:start w:val="1"/>
      <w:numFmt w:val="bullet"/>
      <w:lvlText w:val=""/>
      <w:lvlJc w:val="left"/>
      <w:pPr>
        <w:tabs>
          <w:tab w:val="num" w:pos="4320"/>
        </w:tabs>
        <w:ind w:left="4320" w:hanging="360"/>
      </w:pPr>
      <w:rPr>
        <w:rFonts w:ascii="Wingdings" w:hAnsi="Wingdings" w:hint="default"/>
      </w:rPr>
    </w:lvl>
    <w:lvl w:ilvl="6" w:tplc="080C0001" w:tentative="1">
      <w:start w:val="1"/>
      <w:numFmt w:val="bullet"/>
      <w:lvlText w:val=""/>
      <w:lvlJc w:val="left"/>
      <w:pPr>
        <w:tabs>
          <w:tab w:val="num" w:pos="5040"/>
        </w:tabs>
        <w:ind w:left="5040" w:hanging="360"/>
      </w:pPr>
      <w:rPr>
        <w:rFonts w:ascii="Symbol" w:hAnsi="Symbol" w:hint="default"/>
      </w:rPr>
    </w:lvl>
    <w:lvl w:ilvl="7" w:tplc="080C0003" w:tentative="1">
      <w:start w:val="1"/>
      <w:numFmt w:val="bullet"/>
      <w:lvlText w:val="o"/>
      <w:lvlJc w:val="left"/>
      <w:pPr>
        <w:tabs>
          <w:tab w:val="num" w:pos="5760"/>
        </w:tabs>
        <w:ind w:left="5760" w:hanging="360"/>
      </w:pPr>
      <w:rPr>
        <w:rFonts w:ascii="Courier New" w:hAnsi="Courier New" w:cs="Courier New" w:hint="default"/>
      </w:rPr>
    </w:lvl>
    <w:lvl w:ilvl="8" w:tplc="080C0005" w:tentative="1">
      <w:start w:val="1"/>
      <w:numFmt w:val="bullet"/>
      <w:lvlText w:val=""/>
      <w:lvlJc w:val="left"/>
      <w:pPr>
        <w:tabs>
          <w:tab w:val="num" w:pos="6480"/>
        </w:tabs>
        <w:ind w:left="6480" w:hanging="360"/>
      </w:pPr>
      <w:rPr>
        <w:rFonts w:ascii="Wingdings" w:hAnsi="Wingdings" w:hint="default"/>
      </w:rPr>
    </w:lvl>
  </w:abstractNum>
  <w:abstractNum w:abstractNumId="10">
    <w:nsid w:val="3247164A"/>
    <w:multiLevelType w:val="hybridMultilevel"/>
    <w:tmpl w:val="9F864B4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39D7314E"/>
    <w:multiLevelType w:val="hybridMultilevel"/>
    <w:tmpl w:val="ABDA3B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3E36587B"/>
    <w:multiLevelType w:val="hybridMultilevel"/>
    <w:tmpl w:val="484E39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4C831219"/>
    <w:multiLevelType w:val="hybridMultilevel"/>
    <w:tmpl w:val="DAEC1E4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nsid w:val="50D950E4"/>
    <w:multiLevelType w:val="hybridMultilevel"/>
    <w:tmpl w:val="8B3022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55B412BE"/>
    <w:multiLevelType w:val="hybridMultilevel"/>
    <w:tmpl w:val="9FA29CB8"/>
    <w:lvl w:ilvl="0" w:tplc="FFFFFFFF">
      <w:start w:val="1"/>
      <w:numFmt w:val="bullet"/>
      <w:lvlText w:val=""/>
      <w:lvlJc w:val="left"/>
      <w:pPr>
        <w:tabs>
          <w:tab w:val="num" w:pos="6"/>
        </w:tabs>
        <w:ind w:left="0" w:firstLine="8"/>
      </w:pPr>
      <w:rPr>
        <w:rFonts w:ascii="Symbol" w:hAnsi="Symbol" w:cs="Symbol" w:hint="default"/>
      </w:rPr>
    </w:lvl>
    <w:lvl w:ilvl="1" w:tplc="080C0003">
      <w:start w:val="1"/>
      <w:numFmt w:val="bullet"/>
      <w:lvlText w:val="o"/>
      <w:lvlJc w:val="left"/>
      <w:pPr>
        <w:tabs>
          <w:tab w:val="num" w:pos="1440"/>
        </w:tabs>
        <w:ind w:left="1440" w:hanging="360"/>
      </w:pPr>
      <w:rPr>
        <w:rFonts w:ascii="Courier New" w:hAnsi="Courier New" w:cs="Courier New" w:hint="default"/>
      </w:rPr>
    </w:lvl>
    <w:lvl w:ilvl="2" w:tplc="080C0005">
      <w:start w:val="1"/>
      <w:numFmt w:val="bullet"/>
      <w:lvlText w:val=""/>
      <w:lvlJc w:val="left"/>
      <w:pPr>
        <w:tabs>
          <w:tab w:val="num" w:pos="2160"/>
        </w:tabs>
        <w:ind w:left="2160" w:hanging="360"/>
      </w:pPr>
      <w:rPr>
        <w:rFonts w:ascii="Wingdings" w:hAnsi="Wingdings" w:cs="Wingdings" w:hint="default"/>
      </w:rPr>
    </w:lvl>
    <w:lvl w:ilvl="3" w:tplc="080C0001">
      <w:start w:val="1"/>
      <w:numFmt w:val="bullet"/>
      <w:lvlText w:val=""/>
      <w:lvlJc w:val="left"/>
      <w:pPr>
        <w:tabs>
          <w:tab w:val="num" w:pos="2880"/>
        </w:tabs>
        <w:ind w:left="2880" w:hanging="360"/>
      </w:pPr>
      <w:rPr>
        <w:rFonts w:ascii="Symbol" w:hAnsi="Symbol" w:cs="Symbol" w:hint="default"/>
      </w:rPr>
    </w:lvl>
    <w:lvl w:ilvl="4" w:tplc="080C0003">
      <w:start w:val="1"/>
      <w:numFmt w:val="bullet"/>
      <w:lvlText w:val="o"/>
      <w:lvlJc w:val="left"/>
      <w:pPr>
        <w:tabs>
          <w:tab w:val="num" w:pos="3600"/>
        </w:tabs>
        <w:ind w:left="3600" w:hanging="360"/>
      </w:pPr>
      <w:rPr>
        <w:rFonts w:ascii="Courier New" w:hAnsi="Courier New" w:cs="Courier New" w:hint="default"/>
      </w:rPr>
    </w:lvl>
    <w:lvl w:ilvl="5" w:tplc="080C0005">
      <w:start w:val="1"/>
      <w:numFmt w:val="bullet"/>
      <w:lvlText w:val=""/>
      <w:lvlJc w:val="left"/>
      <w:pPr>
        <w:tabs>
          <w:tab w:val="num" w:pos="4320"/>
        </w:tabs>
        <w:ind w:left="4320" w:hanging="360"/>
      </w:pPr>
      <w:rPr>
        <w:rFonts w:ascii="Wingdings" w:hAnsi="Wingdings" w:cs="Wingdings" w:hint="default"/>
      </w:rPr>
    </w:lvl>
    <w:lvl w:ilvl="6" w:tplc="080C0001">
      <w:start w:val="1"/>
      <w:numFmt w:val="bullet"/>
      <w:lvlText w:val=""/>
      <w:lvlJc w:val="left"/>
      <w:pPr>
        <w:tabs>
          <w:tab w:val="num" w:pos="5040"/>
        </w:tabs>
        <w:ind w:left="5040" w:hanging="360"/>
      </w:pPr>
      <w:rPr>
        <w:rFonts w:ascii="Symbol" w:hAnsi="Symbol" w:cs="Symbol" w:hint="default"/>
      </w:rPr>
    </w:lvl>
    <w:lvl w:ilvl="7" w:tplc="080C0003">
      <w:start w:val="1"/>
      <w:numFmt w:val="bullet"/>
      <w:lvlText w:val="o"/>
      <w:lvlJc w:val="left"/>
      <w:pPr>
        <w:tabs>
          <w:tab w:val="num" w:pos="5760"/>
        </w:tabs>
        <w:ind w:left="5760" w:hanging="360"/>
      </w:pPr>
      <w:rPr>
        <w:rFonts w:ascii="Courier New" w:hAnsi="Courier New" w:cs="Courier New" w:hint="default"/>
      </w:rPr>
    </w:lvl>
    <w:lvl w:ilvl="8" w:tplc="080C0005">
      <w:start w:val="1"/>
      <w:numFmt w:val="bullet"/>
      <w:lvlText w:val=""/>
      <w:lvlJc w:val="left"/>
      <w:pPr>
        <w:tabs>
          <w:tab w:val="num" w:pos="6480"/>
        </w:tabs>
        <w:ind w:left="6480" w:hanging="360"/>
      </w:pPr>
      <w:rPr>
        <w:rFonts w:ascii="Wingdings" w:hAnsi="Wingdings" w:cs="Wingdings" w:hint="default"/>
      </w:rPr>
    </w:lvl>
  </w:abstractNum>
  <w:abstractNum w:abstractNumId="16">
    <w:nsid w:val="5614138A"/>
    <w:multiLevelType w:val="hybridMultilevel"/>
    <w:tmpl w:val="9F143C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563A24F3"/>
    <w:multiLevelType w:val="hybridMultilevel"/>
    <w:tmpl w:val="8D9647A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8">
    <w:nsid w:val="5F092E61"/>
    <w:multiLevelType w:val="hybridMultilevel"/>
    <w:tmpl w:val="27EC04A2"/>
    <w:lvl w:ilvl="0" w:tplc="1944885E">
      <w:start w:val="1"/>
      <w:numFmt w:val="lowerLetter"/>
      <w:lvlText w:val="%1)"/>
      <w:lvlJc w:val="left"/>
      <w:pPr>
        <w:tabs>
          <w:tab w:val="num" w:pos="720"/>
        </w:tabs>
        <w:ind w:left="720" w:hanging="360"/>
      </w:pPr>
      <w:rPr>
        <w:rFonts w:hint="default"/>
        <w:color w:val="auto"/>
        <w:szCs w:val="24"/>
      </w:rPr>
    </w:lvl>
    <w:lvl w:ilvl="1" w:tplc="080C0003" w:tentative="1">
      <w:start w:val="1"/>
      <w:numFmt w:val="bullet"/>
      <w:lvlText w:val="o"/>
      <w:lvlJc w:val="left"/>
      <w:pPr>
        <w:tabs>
          <w:tab w:val="num" w:pos="1440"/>
        </w:tabs>
        <w:ind w:left="1440" w:hanging="360"/>
      </w:pPr>
      <w:rPr>
        <w:rFonts w:ascii="Courier New" w:hAnsi="Courier New" w:cs="Courier New" w:hint="default"/>
      </w:rPr>
    </w:lvl>
    <w:lvl w:ilvl="2" w:tplc="080C0005" w:tentative="1">
      <w:start w:val="1"/>
      <w:numFmt w:val="bullet"/>
      <w:lvlText w:val=""/>
      <w:lvlJc w:val="left"/>
      <w:pPr>
        <w:tabs>
          <w:tab w:val="num" w:pos="2160"/>
        </w:tabs>
        <w:ind w:left="2160" w:hanging="360"/>
      </w:pPr>
      <w:rPr>
        <w:rFonts w:ascii="Wingdings" w:hAnsi="Wingdings" w:hint="default"/>
      </w:rPr>
    </w:lvl>
    <w:lvl w:ilvl="3" w:tplc="080C0001" w:tentative="1">
      <w:start w:val="1"/>
      <w:numFmt w:val="bullet"/>
      <w:lvlText w:val=""/>
      <w:lvlJc w:val="left"/>
      <w:pPr>
        <w:tabs>
          <w:tab w:val="num" w:pos="2880"/>
        </w:tabs>
        <w:ind w:left="2880" w:hanging="360"/>
      </w:pPr>
      <w:rPr>
        <w:rFonts w:ascii="Symbol" w:hAnsi="Symbol" w:hint="default"/>
      </w:rPr>
    </w:lvl>
    <w:lvl w:ilvl="4" w:tplc="080C0003" w:tentative="1">
      <w:start w:val="1"/>
      <w:numFmt w:val="bullet"/>
      <w:lvlText w:val="o"/>
      <w:lvlJc w:val="left"/>
      <w:pPr>
        <w:tabs>
          <w:tab w:val="num" w:pos="3600"/>
        </w:tabs>
        <w:ind w:left="3600" w:hanging="360"/>
      </w:pPr>
      <w:rPr>
        <w:rFonts w:ascii="Courier New" w:hAnsi="Courier New" w:cs="Courier New" w:hint="default"/>
      </w:rPr>
    </w:lvl>
    <w:lvl w:ilvl="5" w:tplc="080C0005" w:tentative="1">
      <w:start w:val="1"/>
      <w:numFmt w:val="bullet"/>
      <w:lvlText w:val=""/>
      <w:lvlJc w:val="left"/>
      <w:pPr>
        <w:tabs>
          <w:tab w:val="num" w:pos="4320"/>
        </w:tabs>
        <w:ind w:left="4320" w:hanging="360"/>
      </w:pPr>
      <w:rPr>
        <w:rFonts w:ascii="Wingdings" w:hAnsi="Wingdings" w:hint="default"/>
      </w:rPr>
    </w:lvl>
    <w:lvl w:ilvl="6" w:tplc="080C0001" w:tentative="1">
      <w:start w:val="1"/>
      <w:numFmt w:val="bullet"/>
      <w:lvlText w:val=""/>
      <w:lvlJc w:val="left"/>
      <w:pPr>
        <w:tabs>
          <w:tab w:val="num" w:pos="5040"/>
        </w:tabs>
        <w:ind w:left="5040" w:hanging="360"/>
      </w:pPr>
      <w:rPr>
        <w:rFonts w:ascii="Symbol" w:hAnsi="Symbol" w:hint="default"/>
      </w:rPr>
    </w:lvl>
    <w:lvl w:ilvl="7" w:tplc="080C0003" w:tentative="1">
      <w:start w:val="1"/>
      <w:numFmt w:val="bullet"/>
      <w:lvlText w:val="o"/>
      <w:lvlJc w:val="left"/>
      <w:pPr>
        <w:tabs>
          <w:tab w:val="num" w:pos="5760"/>
        </w:tabs>
        <w:ind w:left="5760" w:hanging="360"/>
      </w:pPr>
      <w:rPr>
        <w:rFonts w:ascii="Courier New" w:hAnsi="Courier New" w:cs="Courier New" w:hint="default"/>
      </w:rPr>
    </w:lvl>
    <w:lvl w:ilvl="8" w:tplc="080C0005" w:tentative="1">
      <w:start w:val="1"/>
      <w:numFmt w:val="bullet"/>
      <w:lvlText w:val=""/>
      <w:lvlJc w:val="left"/>
      <w:pPr>
        <w:tabs>
          <w:tab w:val="num" w:pos="6480"/>
        </w:tabs>
        <w:ind w:left="6480" w:hanging="360"/>
      </w:pPr>
      <w:rPr>
        <w:rFonts w:ascii="Wingdings" w:hAnsi="Wingdings" w:hint="default"/>
      </w:rPr>
    </w:lvl>
  </w:abstractNum>
  <w:abstractNum w:abstractNumId="19">
    <w:nsid w:val="60EA448B"/>
    <w:multiLevelType w:val="hybridMultilevel"/>
    <w:tmpl w:val="827A05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62F638DA"/>
    <w:multiLevelType w:val="hybridMultilevel"/>
    <w:tmpl w:val="8A7EB0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641A12FE"/>
    <w:multiLevelType w:val="hybridMultilevel"/>
    <w:tmpl w:val="B71AD5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6D424B3C"/>
    <w:multiLevelType w:val="hybridMultilevel"/>
    <w:tmpl w:val="F1E6B9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702E568E"/>
    <w:multiLevelType w:val="hybridMultilevel"/>
    <w:tmpl w:val="2CFE83DE"/>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nsid w:val="79882DE5"/>
    <w:multiLevelType w:val="hybridMultilevel"/>
    <w:tmpl w:val="B45CBF56"/>
    <w:lvl w:ilvl="0" w:tplc="04090001">
      <w:start w:val="1"/>
      <w:numFmt w:val="bullet"/>
      <w:lvlText w:val=""/>
      <w:lvlJc w:val="left"/>
      <w:pPr>
        <w:ind w:left="1004" w:hanging="360"/>
      </w:pPr>
      <w:rPr>
        <w:rFonts w:ascii="Symbol" w:hAnsi="Symbo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0"/>
  </w:num>
  <w:num w:numId="3">
    <w:abstractNumId w:val="17"/>
  </w:num>
  <w:num w:numId="4">
    <w:abstractNumId w:val="13"/>
  </w:num>
  <w:num w:numId="5">
    <w:abstractNumId w:val="21"/>
  </w:num>
  <w:num w:numId="6">
    <w:abstractNumId w:val="6"/>
  </w:num>
  <w:num w:numId="7">
    <w:abstractNumId w:val="8"/>
  </w:num>
  <w:num w:numId="8">
    <w:abstractNumId w:val="14"/>
  </w:num>
  <w:num w:numId="9">
    <w:abstractNumId w:val="7"/>
  </w:num>
  <w:num w:numId="10">
    <w:abstractNumId w:val="3"/>
  </w:num>
  <w:num w:numId="11">
    <w:abstractNumId w:val="18"/>
  </w:num>
  <w:num w:numId="12">
    <w:abstractNumId w:val="2"/>
  </w:num>
  <w:num w:numId="13">
    <w:abstractNumId w:val="12"/>
  </w:num>
  <w:num w:numId="14">
    <w:abstractNumId w:val="11"/>
  </w:num>
  <w:num w:numId="15">
    <w:abstractNumId w:val="1"/>
  </w:num>
  <w:num w:numId="16">
    <w:abstractNumId w:val="19"/>
  </w:num>
  <w:num w:numId="17">
    <w:abstractNumId w:val="9"/>
  </w:num>
  <w:num w:numId="18">
    <w:abstractNumId w:val="0"/>
  </w:num>
  <w:num w:numId="19">
    <w:abstractNumId w:val="4"/>
  </w:num>
  <w:num w:numId="20">
    <w:abstractNumId w:val="22"/>
  </w:num>
  <w:num w:numId="21">
    <w:abstractNumId w:val="23"/>
  </w:num>
  <w:num w:numId="22">
    <w:abstractNumId w:val="15"/>
  </w:num>
  <w:num w:numId="23">
    <w:abstractNumId w:val="16"/>
  </w:num>
  <w:num w:numId="24">
    <w:abstractNumId w:val="20"/>
  </w:num>
  <w:num w:numId="25">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2"/>
  </w:num>
  <w:num w:numId="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efaultTabStop w:val="720"/>
  <w:hyphenationZone w:val="425"/>
  <w:characterSpacingControl w:val="doNotCompress"/>
  <w:footnotePr>
    <w:numRestart w:val="eachPage"/>
  </w:footnotePr>
  <w:endnotePr>
    <w:numFmt w:val="decimal"/>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2E6340"/>
    <w:rsid w:val="000301DB"/>
    <w:rsid w:val="000416CB"/>
    <w:rsid w:val="00056AD0"/>
    <w:rsid w:val="000B5E7A"/>
    <w:rsid w:val="000D14F7"/>
    <w:rsid w:val="001154D9"/>
    <w:rsid w:val="0017714A"/>
    <w:rsid w:val="00184056"/>
    <w:rsid w:val="001933D8"/>
    <w:rsid w:val="001C7751"/>
    <w:rsid w:val="001F7345"/>
    <w:rsid w:val="00251E5A"/>
    <w:rsid w:val="00266EE8"/>
    <w:rsid w:val="00296A49"/>
    <w:rsid w:val="002A270D"/>
    <w:rsid w:val="002E6340"/>
    <w:rsid w:val="00300B4D"/>
    <w:rsid w:val="00323424"/>
    <w:rsid w:val="003253A4"/>
    <w:rsid w:val="003347BC"/>
    <w:rsid w:val="00354A3E"/>
    <w:rsid w:val="00364CEE"/>
    <w:rsid w:val="00364D0A"/>
    <w:rsid w:val="00377467"/>
    <w:rsid w:val="003859AF"/>
    <w:rsid w:val="003C0807"/>
    <w:rsid w:val="003C5938"/>
    <w:rsid w:val="003E2C18"/>
    <w:rsid w:val="003E4633"/>
    <w:rsid w:val="003E7B0C"/>
    <w:rsid w:val="00413F76"/>
    <w:rsid w:val="004244CA"/>
    <w:rsid w:val="0042626C"/>
    <w:rsid w:val="00452918"/>
    <w:rsid w:val="00453053"/>
    <w:rsid w:val="00460419"/>
    <w:rsid w:val="00466423"/>
    <w:rsid w:val="004671CB"/>
    <w:rsid w:val="00491AD1"/>
    <w:rsid w:val="004A5526"/>
    <w:rsid w:val="004B39E3"/>
    <w:rsid w:val="004C215C"/>
    <w:rsid w:val="00501A15"/>
    <w:rsid w:val="00545684"/>
    <w:rsid w:val="0056156E"/>
    <w:rsid w:val="0056489F"/>
    <w:rsid w:val="00567253"/>
    <w:rsid w:val="0057183D"/>
    <w:rsid w:val="005B228F"/>
    <w:rsid w:val="005D0E24"/>
    <w:rsid w:val="005D6ECA"/>
    <w:rsid w:val="005E49D5"/>
    <w:rsid w:val="00674705"/>
    <w:rsid w:val="006A0485"/>
    <w:rsid w:val="006A6F14"/>
    <w:rsid w:val="00732C8C"/>
    <w:rsid w:val="00767414"/>
    <w:rsid w:val="00791293"/>
    <w:rsid w:val="007D5ACD"/>
    <w:rsid w:val="007E103A"/>
    <w:rsid w:val="008126FE"/>
    <w:rsid w:val="00867FD9"/>
    <w:rsid w:val="008B0FB7"/>
    <w:rsid w:val="008D443D"/>
    <w:rsid w:val="008F43C4"/>
    <w:rsid w:val="00902BC0"/>
    <w:rsid w:val="009132B0"/>
    <w:rsid w:val="00952948"/>
    <w:rsid w:val="00957F08"/>
    <w:rsid w:val="009D34F2"/>
    <w:rsid w:val="009E7934"/>
    <w:rsid w:val="00A47736"/>
    <w:rsid w:val="00AB02B9"/>
    <w:rsid w:val="00B2625B"/>
    <w:rsid w:val="00B4653C"/>
    <w:rsid w:val="00B8148C"/>
    <w:rsid w:val="00BB06FC"/>
    <w:rsid w:val="00BB7100"/>
    <w:rsid w:val="00BC25BF"/>
    <w:rsid w:val="00BE46D9"/>
    <w:rsid w:val="00C14973"/>
    <w:rsid w:val="00C44684"/>
    <w:rsid w:val="00C75112"/>
    <w:rsid w:val="00CB5D26"/>
    <w:rsid w:val="00CB78B3"/>
    <w:rsid w:val="00CF647E"/>
    <w:rsid w:val="00D0616E"/>
    <w:rsid w:val="00D1199A"/>
    <w:rsid w:val="00D23FEC"/>
    <w:rsid w:val="00D9131A"/>
    <w:rsid w:val="00D91754"/>
    <w:rsid w:val="00D97EAB"/>
    <w:rsid w:val="00DB6A83"/>
    <w:rsid w:val="00DC36AA"/>
    <w:rsid w:val="00DD1D88"/>
    <w:rsid w:val="00E151BA"/>
    <w:rsid w:val="00E21AE9"/>
    <w:rsid w:val="00E31514"/>
    <w:rsid w:val="00E50C6D"/>
    <w:rsid w:val="00E70C30"/>
    <w:rsid w:val="00E73A11"/>
    <w:rsid w:val="00E774DE"/>
    <w:rsid w:val="00E8157B"/>
    <w:rsid w:val="00E82A57"/>
    <w:rsid w:val="00E91B39"/>
    <w:rsid w:val="00E92FF5"/>
    <w:rsid w:val="00EE1DE5"/>
    <w:rsid w:val="00EF1A99"/>
    <w:rsid w:val="00F11D01"/>
    <w:rsid w:val="00F6674C"/>
    <w:rsid w:val="00F73874"/>
    <w:rsid w:val="00F777EB"/>
    <w:rsid w:val="00F97109"/>
    <w:rsid w:val="00FA00F0"/>
    <w:rsid w:val="00FA26E6"/>
    <w:rsid w:val="00FD3F36"/>
    <w:rsid w:val="00FD6ACF"/>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1DE5"/>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EE1DE5"/>
    <w:pPr>
      <w:widowControl w:val="0"/>
      <w:tabs>
        <w:tab w:val="center" w:pos="4820"/>
        <w:tab w:val="center" w:pos="7371"/>
        <w:tab w:val="right" w:pos="9639"/>
      </w:tabs>
    </w:pPr>
    <w:rPr>
      <w:szCs w:val="20"/>
      <w:lang w:eastAsia="pt-PT"/>
    </w:rPr>
  </w:style>
  <w:style w:type="character" w:customStyle="1" w:styleId="FooterChar">
    <w:name w:val="Footer Char"/>
    <w:basedOn w:val="DefaultParagraphFont"/>
    <w:link w:val="Footer"/>
    <w:rsid w:val="00EE1DE5"/>
    <w:rPr>
      <w:rFonts w:ascii="Times New Roman" w:eastAsia="Times New Roman" w:hAnsi="Times New Roman" w:cs="Times New Roman"/>
      <w:sz w:val="24"/>
      <w:szCs w:val="20"/>
      <w:lang w:eastAsia="pt-PT"/>
    </w:rPr>
  </w:style>
  <w:style w:type="paragraph" w:customStyle="1" w:styleId="EntInstit">
    <w:name w:val="EntInstit"/>
    <w:basedOn w:val="Normal"/>
    <w:rsid w:val="00EE1DE5"/>
    <w:pPr>
      <w:widowControl w:val="0"/>
      <w:jc w:val="right"/>
    </w:pPr>
    <w:rPr>
      <w:b/>
      <w:szCs w:val="20"/>
      <w:lang w:eastAsia="pt-PT"/>
    </w:rPr>
  </w:style>
  <w:style w:type="paragraph" w:customStyle="1" w:styleId="EntRefer">
    <w:name w:val="EntRefer"/>
    <w:basedOn w:val="Normal"/>
    <w:rsid w:val="00EE1DE5"/>
    <w:pPr>
      <w:widowControl w:val="0"/>
    </w:pPr>
    <w:rPr>
      <w:b/>
      <w:szCs w:val="20"/>
      <w:lang w:eastAsia="pt-PT"/>
    </w:rPr>
  </w:style>
  <w:style w:type="paragraph" w:customStyle="1" w:styleId="EntLogo">
    <w:name w:val="EntLogo"/>
    <w:basedOn w:val="Normal"/>
    <w:next w:val="EntInstit"/>
    <w:rsid w:val="00EE1DE5"/>
    <w:pPr>
      <w:widowControl w:val="0"/>
      <w:spacing w:line="360" w:lineRule="auto"/>
    </w:pPr>
    <w:rPr>
      <w:b/>
      <w:szCs w:val="20"/>
      <w:lang w:eastAsia="pt-PT"/>
    </w:rPr>
  </w:style>
  <w:style w:type="character" w:styleId="Hyperlink">
    <w:name w:val="Hyperlink"/>
    <w:rsid w:val="00EE1DE5"/>
    <w:rPr>
      <w:color w:val="0000FF"/>
      <w:u w:val="single"/>
    </w:rPr>
  </w:style>
  <w:style w:type="paragraph" w:styleId="HTMLPreformatted">
    <w:name w:val="HTML Preformatted"/>
    <w:basedOn w:val="Normal"/>
    <w:link w:val="HTMLPreformattedChar"/>
    <w:rsid w:val="00EE1D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rsid w:val="00EE1DE5"/>
    <w:rPr>
      <w:rFonts w:ascii="Courier New" w:eastAsia="Times New Roman" w:hAnsi="Courier New" w:cs="Courier New"/>
      <w:sz w:val="20"/>
      <w:szCs w:val="20"/>
      <w:lang w:val="en-US"/>
    </w:rPr>
  </w:style>
  <w:style w:type="paragraph" w:customStyle="1" w:styleId="default">
    <w:name w:val="default"/>
    <w:basedOn w:val="Normal"/>
    <w:rsid w:val="00EE1DE5"/>
    <w:pPr>
      <w:autoSpaceDE w:val="0"/>
      <w:autoSpaceDN w:val="0"/>
    </w:pPr>
    <w:rPr>
      <w:rFonts w:ascii="Arial" w:hAnsi="Arial" w:cs="Arial"/>
      <w:color w:val="000000"/>
    </w:rPr>
  </w:style>
  <w:style w:type="paragraph" w:styleId="ListParagraph">
    <w:name w:val="List Paragraph"/>
    <w:basedOn w:val="Normal"/>
    <w:uiPriority w:val="34"/>
    <w:qFormat/>
    <w:rsid w:val="00EE1DE5"/>
    <w:pPr>
      <w:ind w:left="720"/>
    </w:pPr>
    <w:rPr>
      <w:rFonts w:ascii="Calibri" w:eastAsia="Calibri" w:hAnsi="Calibri"/>
      <w:sz w:val="22"/>
      <w:szCs w:val="22"/>
      <w:lang w:eastAsia="en-US"/>
    </w:rPr>
  </w:style>
  <w:style w:type="paragraph" w:customStyle="1" w:styleId="yiv0720675254msonormal">
    <w:name w:val="yiv0720675254msonormal"/>
    <w:basedOn w:val="Normal"/>
    <w:rsid w:val="001933D8"/>
    <w:pPr>
      <w:spacing w:before="100" w:beforeAutospacing="1" w:after="100" w:afterAutospacing="1"/>
    </w:pPr>
    <w:rPr>
      <w:lang w:val="en-US" w:eastAsia="en-US"/>
    </w:rPr>
  </w:style>
  <w:style w:type="character" w:customStyle="1" w:styleId="apple-converted-space">
    <w:name w:val="apple-converted-space"/>
    <w:basedOn w:val="DefaultParagraphFont"/>
    <w:rsid w:val="001933D8"/>
  </w:style>
  <w:style w:type="paragraph" w:customStyle="1" w:styleId="yiv0720675254default">
    <w:name w:val="yiv0720675254default"/>
    <w:basedOn w:val="Normal"/>
    <w:rsid w:val="006A6F14"/>
    <w:pPr>
      <w:spacing w:before="100" w:beforeAutospacing="1" w:after="100" w:afterAutospacing="1"/>
    </w:pPr>
    <w:rPr>
      <w:lang w:val="en-US" w:eastAsia="en-US"/>
    </w:rPr>
  </w:style>
  <w:style w:type="paragraph" w:styleId="BalloonText">
    <w:name w:val="Balloon Text"/>
    <w:basedOn w:val="Normal"/>
    <w:link w:val="BalloonTextChar"/>
    <w:uiPriority w:val="99"/>
    <w:semiHidden/>
    <w:unhideWhenUsed/>
    <w:rsid w:val="009E7934"/>
    <w:rPr>
      <w:rFonts w:ascii="Tahoma" w:hAnsi="Tahoma" w:cs="Tahoma"/>
      <w:sz w:val="16"/>
      <w:szCs w:val="16"/>
    </w:rPr>
  </w:style>
  <w:style w:type="character" w:customStyle="1" w:styleId="BalloonTextChar">
    <w:name w:val="Balloon Text Char"/>
    <w:basedOn w:val="DefaultParagraphFont"/>
    <w:link w:val="BalloonText"/>
    <w:uiPriority w:val="99"/>
    <w:semiHidden/>
    <w:rsid w:val="009E7934"/>
    <w:rPr>
      <w:rFonts w:ascii="Tahoma" w:eastAsia="Times New Roman" w:hAnsi="Tahoma" w:cs="Tahoma"/>
      <w:sz w:val="16"/>
      <w:szCs w:val="16"/>
      <w:lang w:eastAsia="en-GB"/>
    </w:rPr>
  </w:style>
  <w:style w:type="character" w:customStyle="1" w:styleId="shorttext">
    <w:name w:val="short_text"/>
    <w:basedOn w:val="DefaultParagraphFont"/>
    <w:rsid w:val="00C1497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1DE5"/>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EE1DE5"/>
    <w:pPr>
      <w:widowControl w:val="0"/>
      <w:tabs>
        <w:tab w:val="center" w:pos="4820"/>
        <w:tab w:val="center" w:pos="7371"/>
        <w:tab w:val="right" w:pos="9639"/>
      </w:tabs>
    </w:pPr>
    <w:rPr>
      <w:szCs w:val="20"/>
      <w:lang w:eastAsia="pt-PT"/>
    </w:rPr>
  </w:style>
  <w:style w:type="character" w:customStyle="1" w:styleId="FooterChar">
    <w:name w:val="Footer Char"/>
    <w:basedOn w:val="DefaultParagraphFont"/>
    <w:link w:val="Footer"/>
    <w:rsid w:val="00EE1DE5"/>
    <w:rPr>
      <w:rFonts w:ascii="Times New Roman" w:eastAsia="Times New Roman" w:hAnsi="Times New Roman" w:cs="Times New Roman"/>
      <w:sz w:val="24"/>
      <w:szCs w:val="20"/>
      <w:lang w:eastAsia="pt-PT"/>
    </w:rPr>
  </w:style>
  <w:style w:type="paragraph" w:customStyle="1" w:styleId="EntInstit">
    <w:name w:val="EntInstit"/>
    <w:basedOn w:val="Normal"/>
    <w:rsid w:val="00EE1DE5"/>
    <w:pPr>
      <w:widowControl w:val="0"/>
      <w:jc w:val="right"/>
    </w:pPr>
    <w:rPr>
      <w:b/>
      <w:szCs w:val="20"/>
      <w:lang w:eastAsia="pt-PT"/>
    </w:rPr>
  </w:style>
  <w:style w:type="paragraph" w:customStyle="1" w:styleId="EntRefer">
    <w:name w:val="EntRefer"/>
    <w:basedOn w:val="Normal"/>
    <w:rsid w:val="00EE1DE5"/>
    <w:pPr>
      <w:widowControl w:val="0"/>
    </w:pPr>
    <w:rPr>
      <w:b/>
      <w:szCs w:val="20"/>
      <w:lang w:eastAsia="pt-PT"/>
    </w:rPr>
  </w:style>
  <w:style w:type="paragraph" w:customStyle="1" w:styleId="EntLogo">
    <w:name w:val="EntLogo"/>
    <w:basedOn w:val="Normal"/>
    <w:next w:val="EntInstit"/>
    <w:rsid w:val="00EE1DE5"/>
    <w:pPr>
      <w:widowControl w:val="0"/>
      <w:spacing w:line="360" w:lineRule="auto"/>
    </w:pPr>
    <w:rPr>
      <w:b/>
      <w:szCs w:val="20"/>
      <w:lang w:eastAsia="pt-PT"/>
    </w:rPr>
  </w:style>
  <w:style w:type="character" w:styleId="Hyperlink">
    <w:name w:val="Hyperlink"/>
    <w:rsid w:val="00EE1DE5"/>
    <w:rPr>
      <w:color w:val="0000FF"/>
      <w:u w:val="single"/>
    </w:rPr>
  </w:style>
  <w:style w:type="paragraph" w:styleId="HTMLPreformatted">
    <w:name w:val="HTML Preformatted"/>
    <w:basedOn w:val="Normal"/>
    <w:link w:val="HTMLPreformattedChar"/>
    <w:rsid w:val="00EE1D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rsid w:val="00EE1DE5"/>
    <w:rPr>
      <w:rFonts w:ascii="Courier New" w:eastAsia="Times New Roman" w:hAnsi="Courier New" w:cs="Courier New"/>
      <w:sz w:val="20"/>
      <w:szCs w:val="20"/>
      <w:lang w:val="en-US"/>
    </w:rPr>
  </w:style>
  <w:style w:type="paragraph" w:customStyle="1" w:styleId="default">
    <w:name w:val="default"/>
    <w:basedOn w:val="Normal"/>
    <w:rsid w:val="00EE1DE5"/>
    <w:pPr>
      <w:autoSpaceDE w:val="0"/>
      <w:autoSpaceDN w:val="0"/>
    </w:pPr>
    <w:rPr>
      <w:rFonts w:ascii="Arial" w:hAnsi="Arial" w:cs="Arial"/>
      <w:color w:val="000000"/>
    </w:rPr>
  </w:style>
  <w:style w:type="paragraph" w:styleId="ListParagraph">
    <w:name w:val="List Paragraph"/>
    <w:basedOn w:val="Normal"/>
    <w:uiPriority w:val="34"/>
    <w:qFormat/>
    <w:rsid w:val="00EE1DE5"/>
    <w:pPr>
      <w:ind w:left="720"/>
    </w:pPr>
    <w:rPr>
      <w:rFonts w:ascii="Calibri" w:eastAsia="Calibri" w:hAnsi="Calibri"/>
      <w:sz w:val="22"/>
      <w:szCs w:val="22"/>
      <w:lang w:eastAsia="en-US"/>
    </w:rPr>
  </w:style>
  <w:style w:type="paragraph" w:customStyle="1" w:styleId="yiv0720675254msonormal">
    <w:name w:val="yiv0720675254msonormal"/>
    <w:basedOn w:val="Normal"/>
    <w:rsid w:val="001933D8"/>
    <w:pPr>
      <w:spacing w:before="100" w:beforeAutospacing="1" w:after="100" w:afterAutospacing="1"/>
    </w:pPr>
    <w:rPr>
      <w:lang w:val="en-US" w:eastAsia="en-US"/>
    </w:rPr>
  </w:style>
  <w:style w:type="character" w:customStyle="1" w:styleId="apple-converted-space">
    <w:name w:val="apple-converted-space"/>
    <w:basedOn w:val="DefaultParagraphFont"/>
    <w:rsid w:val="001933D8"/>
  </w:style>
  <w:style w:type="paragraph" w:customStyle="1" w:styleId="yiv0720675254default">
    <w:name w:val="yiv0720675254default"/>
    <w:basedOn w:val="Normal"/>
    <w:rsid w:val="006A6F14"/>
    <w:pPr>
      <w:spacing w:before="100" w:beforeAutospacing="1" w:after="100" w:afterAutospacing="1"/>
    </w:pPr>
    <w:rPr>
      <w:lang w:val="en-US" w:eastAsia="en-US"/>
    </w:rPr>
  </w:style>
  <w:style w:type="paragraph" w:styleId="BalloonText">
    <w:name w:val="Balloon Text"/>
    <w:basedOn w:val="Normal"/>
    <w:link w:val="BalloonTextChar"/>
    <w:uiPriority w:val="99"/>
    <w:semiHidden/>
    <w:unhideWhenUsed/>
    <w:rsid w:val="009E7934"/>
    <w:rPr>
      <w:rFonts w:ascii="Tahoma" w:hAnsi="Tahoma" w:cs="Tahoma"/>
      <w:sz w:val="16"/>
      <w:szCs w:val="16"/>
    </w:rPr>
  </w:style>
  <w:style w:type="character" w:customStyle="1" w:styleId="BalloonTextChar">
    <w:name w:val="Balloon Text Char"/>
    <w:basedOn w:val="DefaultParagraphFont"/>
    <w:link w:val="BalloonText"/>
    <w:uiPriority w:val="99"/>
    <w:semiHidden/>
    <w:rsid w:val="009E7934"/>
    <w:rPr>
      <w:rFonts w:ascii="Tahoma" w:eastAsia="Times New Roman" w:hAnsi="Tahoma" w:cs="Tahoma"/>
      <w:sz w:val="16"/>
      <w:szCs w:val="16"/>
      <w:lang w:eastAsia="en-GB"/>
    </w:rPr>
  </w:style>
  <w:style w:type="character" w:customStyle="1" w:styleId="shorttext">
    <w:name w:val="short_text"/>
    <w:basedOn w:val="DefaultParagraphFont"/>
    <w:rsid w:val="00C149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1547651">
      <w:bodyDiv w:val="1"/>
      <w:marLeft w:val="0"/>
      <w:marRight w:val="0"/>
      <w:marTop w:val="0"/>
      <w:marBottom w:val="0"/>
      <w:divBdr>
        <w:top w:val="none" w:sz="0" w:space="0" w:color="auto"/>
        <w:left w:val="none" w:sz="0" w:space="0" w:color="auto"/>
        <w:bottom w:val="none" w:sz="0" w:space="0" w:color="auto"/>
        <w:right w:val="none" w:sz="0" w:space="0" w:color="auto"/>
      </w:divBdr>
    </w:div>
    <w:div w:id="1917977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n.Stan@ext.eeas.europa.eu" TargetMode="External"/><Relationship Id="rId3" Type="http://schemas.microsoft.com/office/2007/relationships/stylesWithEffects" Target="stylesWithEffects.xml"/><Relationship Id="rId7" Type="http://schemas.openxmlformats.org/officeDocument/2006/relationships/hyperlink" Target="mailto:delegation-afghanistan-eusr-recruitment@eea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Brendon.Largue@ext.eeas.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14246</Words>
  <Characters>81208</Characters>
  <Application>Microsoft Office Word</Application>
  <DocSecurity>0</DocSecurity>
  <Lines>676</Lines>
  <Paragraphs>190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95264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 Ion (EEAS-KABUL-EXT)</dc:creator>
  <cp:lastModifiedBy>Iveta Tsoneva</cp:lastModifiedBy>
  <cp:revision>2</cp:revision>
  <cp:lastPrinted>2017-01-25T11:47:00Z</cp:lastPrinted>
  <dcterms:created xsi:type="dcterms:W3CDTF">2017-02-03T09:45:00Z</dcterms:created>
  <dcterms:modified xsi:type="dcterms:W3CDTF">2017-02-03T09:45:00Z</dcterms:modified>
</cp:coreProperties>
</file>