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A4F7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3721F12" w:rsidR="00B65513" w:rsidRPr="0007110E" w:rsidRDefault="00DB1699" w:rsidP="00E82667">
                <w:pPr>
                  <w:tabs>
                    <w:tab w:val="left" w:pos="426"/>
                  </w:tabs>
                  <w:spacing w:before="120"/>
                  <w:rPr>
                    <w:bCs/>
                    <w:lang w:val="en-IE" w:eastAsia="en-GB"/>
                  </w:rPr>
                </w:pPr>
                <w:r>
                  <w:rPr>
                    <w:lang w:eastAsia="en-GB"/>
                  </w:rPr>
                  <w:t>DG HOME – unit C4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6008D67" w:rsidR="00D96984" w:rsidRPr="0007110E" w:rsidRDefault="00DB1699" w:rsidP="00E82667">
                <w:pPr>
                  <w:tabs>
                    <w:tab w:val="left" w:pos="426"/>
                  </w:tabs>
                  <w:spacing w:before="120"/>
                  <w:rPr>
                    <w:bCs/>
                    <w:lang w:val="en-IE" w:eastAsia="en-GB"/>
                  </w:rPr>
                </w:pPr>
                <w:r>
                  <w:rPr>
                    <w:bCs/>
                    <w:lang w:val="en-IE" w:eastAsia="en-GB"/>
                  </w:rPr>
                  <w:t>440872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8110194" w:rsidR="00E21DBD" w:rsidRPr="0007110E" w:rsidRDefault="00DB1699" w:rsidP="00E82667">
                <w:pPr>
                  <w:tabs>
                    <w:tab w:val="left" w:pos="426"/>
                  </w:tabs>
                  <w:spacing w:before="120"/>
                  <w:rPr>
                    <w:bCs/>
                    <w:lang w:val="en-IE" w:eastAsia="en-GB"/>
                  </w:rPr>
                </w:pPr>
                <w:r>
                  <w:rPr>
                    <w:bCs/>
                    <w:lang w:val="en-IE" w:eastAsia="en-GB"/>
                  </w:rPr>
                  <w:t>Simona ARDOVINO</w:t>
                </w:r>
              </w:p>
            </w:sdtContent>
          </w:sdt>
          <w:p w14:paraId="34CF737A" w14:textId="2786FC85" w:rsidR="00E21DBD" w:rsidRPr="0007110E" w:rsidRDefault="004A4F7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B1699">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B1699">
                  <w:rPr>
                    <w:bCs/>
                    <w:lang w:val="en-IE" w:eastAsia="en-GB"/>
                  </w:rPr>
                  <w:t>2024</w:t>
                </w:r>
              </w:sdtContent>
            </w:sdt>
          </w:p>
          <w:p w14:paraId="158DD156" w14:textId="00923D28" w:rsidR="00E21DBD" w:rsidRPr="0007110E" w:rsidRDefault="004A4F7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B169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B169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4DE4C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E93DD8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A4F7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A4F7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A4F7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585DF8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71FD38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264B43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4-25T00:00:00Z">
                  <w:dateFormat w:val="dd-MM-yyyy"/>
                  <w:lid w:val="fr-BE"/>
                  <w:storeMappedDataAs w:val="dateTime"/>
                  <w:calendar w:val="gregorian"/>
                </w:date>
              </w:sdtPr>
              <w:sdtEndPr/>
              <w:sdtContent>
                <w:r w:rsidR="004A4F74">
                  <w:rPr>
                    <w:bCs/>
                    <w:lang w:val="fr-BE" w:eastAsia="en-GB"/>
                  </w:rPr>
                  <w:t>25-04-2024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8E9A1C" w14:textId="77777777" w:rsidR="00DB1699" w:rsidRPr="00857A8B" w:rsidRDefault="00DB1699" w:rsidP="0066574E">
          <w:pPr>
            <w:rPr>
              <w:szCs w:val="24"/>
              <w:lang w:val="en-IE"/>
            </w:rPr>
          </w:pPr>
          <w:r w:rsidRPr="00857A8B">
            <w:rPr>
              <w:szCs w:val="24"/>
              <w:lang w:val="en-IE"/>
            </w:rPr>
            <w:t xml:space="preserve">The mission of unit C4 is to provide the operational response to migration management in the Mediterranean and Western Atlantic by supporting national authorities in Italy, Malta, Cyprus and Spain in handling the migration flows on their territory at all stages, in coordination with EU Agencies, international organisations and relevant actors on the ground. This includes assisting the competent authorities in setting up adequate first and second line reception structures at the relevant level, implementing relocation decisions </w:t>
          </w:r>
          <w:r w:rsidRPr="00857A8B">
            <w:rPr>
              <w:szCs w:val="24"/>
              <w:lang w:val="en-IE"/>
            </w:rPr>
            <w:lastRenderedPageBreak/>
            <w:t>and other distribution mechanisms, ensuring effective asylum and return procedures, improving border management, protecting unaccompanied minors and other vulnerable groups and promoting integration policies for legally residing third-country nationals. Moreover, in Italy, the Unit monitors specifically the implementation of the "hotspot" approach, as defined in the Regulation on the European Border and Coast Guard, including the modalities of cooperation at the hotspot areas and the coordination of the activities of the various players involved. In the Member States covered, unit C4 provides appropriate reporting, analysis and evaluation of the migratory situation and the migration management support provided.</w:t>
          </w:r>
        </w:p>
        <w:p w14:paraId="22EB4563" w14:textId="77777777" w:rsidR="0066574E" w:rsidRPr="00455A25" w:rsidRDefault="0066574E" w:rsidP="0066574E">
          <w:pPr>
            <w:shd w:val="clear" w:color="auto" w:fill="FFFFFF"/>
            <w:spacing w:after="150"/>
            <w:rPr>
              <w:szCs w:val="24"/>
              <w:lang w:val="en-IE"/>
            </w:rPr>
          </w:pPr>
          <w:r w:rsidRPr="00455A25">
            <w:rPr>
              <w:szCs w:val="24"/>
              <w:lang w:val="en-IE"/>
            </w:rPr>
            <w:t>C4 is responsible for the policy and legislative framework addressing countering migrant smuggling, which forms part of a comprehensive EU migration policy. This includes the follow-up of the Global Alliance to Counter Migrant Smuggling, as well as other activities such as the Anti-Smuggling Operational Partnerships (ASOP) and on legislative side the implementation of the Facilitators Package, the Regulation on European Network of Immigration Liaison Officers (ILOs) and the Employers Sanctions Directive.</w:t>
          </w:r>
        </w:p>
        <w:p w14:paraId="2E6AA753" w14:textId="77777777" w:rsidR="00DB1699" w:rsidRPr="00857A8B" w:rsidRDefault="00DB1699" w:rsidP="0066574E">
          <w:pPr>
            <w:rPr>
              <w:szCs w:val="24"/>
              <w:lang w:val="en-IE"/>
            </w:rPr>
          </w:pPr>
          <w:r w:rsidRPr="00857A8B">
            <w:rPr>
              <w:szCs w:val="24"/>
              <w:lang w:val="en-IE"/>
            </w:rPr>
            <w:t>Finally, unit C4 coordinates the implementation of the Search and Rescue approach as defined in the New Pact on Migration and Asylum, in close cooperation with the relevant Units in DG HOME and in the Commission.</w:t>
          </w:r>
        </w:p>
        <w:p w14:paraId="59DD0438" w14:textId="6BEFBB30" w:rsidR="00E21DBD" w:rsidRDefault="00DB1699" w:rsidP="0066574E">
          <w:pPr>
            <w:shd w:val="clear" w:color="auto" w:fill="FFFFFF"/>
            <w:spacing w:after="150"/>
            <w:rPr>
              <w:lang w:val="en-US" w:eastAsia="en-GB"/>
            </w:rPr>
          </w:pPr>
          <w:r w:rsidRPr="00857A8B">
            <w:rPr>
              <w:szCs w:val="24"/>
              <w:lang w:val="en-IE"/>
            </w:rPr>
            <w:t>The unit is organised in teams of which one is located in Brussels and responsible for horizontal coordination, while the other teams are deployed on the ground and have country-specific responsibilities.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184744982"/>
            <w:placeholder>
              <w:docPart w:val="C099838A5BCC4E50804F8E6D7748C9EF"/>
            </w:placeholder>
          </w:sdtPr>
          <w:sdtEndPr/>
          <w:sdtContent>
            <w:p w14:paraId="0E9BC451" w14:textId="77777777" w:rsidR="0066574E" w:rsidRPr="006D4ABC" w:rsidRDefault="0066574E" w:rsidP="0066574E">
              <w:pPr>
                <w:spacing w:before="100" w:beforeAutospacing="1" w:after="100" w:afterAutospacing="1"/>
                <w:ind w:right="317"/>
                <w:rPr>
                  <w:lang w:val="en-IE" w:eastAsia="en-GB"/>
                </w:rPr>
              </w:pPr>
              <w:r w:rsidRPr="006D4ABC">
                <w:rPr>
                  <w:lang w:val="en-IE" w:eastAsia="en-GB"/>
                </w:rPr>
                <w:t>Policy development:</w:t>
              </w:r>
            </w:p>
            <w:p w14:paraId="08C71F49" w14:textId="77777777" w:rsidR="0066574E" w:rsidRPr="00774837" w:rsidRDefault="0066574E" w:rsidP="0066574E">
              <w:pPr>
                <w:numPr>
                  <w:ilvl w:val="0"/>
                  <w:numId w:val="35"/>
                </w:numPr>
                <w:spacing w:before="100" w:beforeAutospacing="1" w:after="100" w:afterAutospacing="1"/>
                <w:ind w:right="317"/>
                <w:jc w:val="left"/>
                <w:rPr>
                  <w:lang w:val="en-IE" w:eastAsia="en-GB"/>
                </w:rPr>
              </w:pPr>
              <w:r w:rsidRPr="00774837">
                <w:rPr>
                  <w:lang w:val="en-IE" w:eastAsia="en-GB"/>
                </w:rPr>
                <w:t>Contribute to the development of policies of the Directorate General (DG) and the Commission on how to tackle irregular migration, within and outside of the EU.</w:t>
              </w:r>
            </w:p>
            <w:p w14:paraId="5A07EE69" w14:textId="77777777" w:rsidR="0066574E" w:rsidRPr="00774837" w:rsidRDefault="0066574E" w:rsidP="0066574E">
              <w:pPr>
                <w:numPr>
                  <w:ilvl w:val="0"/>
                  <w:numId w:val="35"/>
                </w:numPr>
                <w:spacing w:before="100" w:beforeAutospacing="1" w:after="100" w:afterAutospacing="1"/>
                <w:ind w:right="317"/>
                <w:jc w:val="left"/>
                <w:rPr>
                  <w:lang w:val="en-IE" w:eastAsia="en-GB"/>
                </w:rPr>
              </w:pPr>
              <w:r w:rsidRPr="00774837">
                <w:rPr>
                  <w:lang w:val="en-IE" w:eastAsia="en-GB"/>
                </w:rPr>
                <w:t xml:space="preserve">Contribute to the development of EU policies, strategies and legislation against migrant smuggling, </w:t>
              </w:r>
              <w:r>
                <w:rPr>
                  <w:lang w:val="en-IE" w:eastAsia="en-GB"/>
                </w:rPr>
                <w:t>including</w:t>
              </w:r>
              <w:r w:rsidRPr="00774837">
                <w:rPr>
                  <w:lang w:val="en-IE" w:eastAsia="en-GB"/>
                </w:rPr>
                <w:t xml:space="preserve"> the implementation and follow-up of the EU Action Plan against migrant smuggling</w:t>
              </w:r>
              <w:r>
                <w:rPr>
                  <w:lang w:val="en-IE" w:eastAsia="en-GB"/>
                </w:rPr>
                <w:t xml:space="preserve"> and of the Global Alliance to counter migrant smuggling launched by the European Commission in 2023</w:t>
              </w:r>
              <w:r w:rsidRPr="00774837">
                <w:rPr>
                  <w:lang w:val="en-IE" w:eastAsia="en-GB"/>
                </w:rPr>
                <w:t xml:space="preserve">. </w:t>
              </w:r>
            </w:p>
            <w:p w14:paraId="7D522980" w14:textId="77777777" w:rsidR="0066574E" w:rsidRPr="00774837" w:rsidRDefault="0066574E" w:rsidP="0066574E">
              <w:pPr>
                <w:numPr>
                  <w:ilvl w:val="0"/>
                  <w:numId w:val="35"/>
                </w:numPr>
                <w:spacing w:before="100" w:beforeAutospacing="1" w:after="100" w:afterAutospacing="1"/>
                <w:ind w:right="317"/>
                <w:jc w:val="left"/>
                <w:rPr>
                  <w:lang w:val="en-IE" w:eastAsia="en-GB"/>
                </w:rPr>
              </w:pPr>
              <w:r w:rsidRPr="00774837">
                <w:rPr>
                  <w:lang w:val="en-IE" w:eastAsia="en-GB"/>
                </w:rPr>
                <w:t>Provide legal and policy advice on issues related to irregular migration and migrant smuggling.</w:t>
              </w:r>
            </w:p>
            <w:p w14:paraId="540F2143" w14:textId="77777777" w:rsidR="0066574E" w:rsidRPr="00774837" w:rsidRDefault="0066574E" w:rsidP="0066574E">
              <w:pPr>
                <w:numPr>
                  <w:ilvl w:val="0"/>
                  <w:numId w:val="35"/>
                </w:numPr>
                <w:spacing w:after="0"/>
                <w:ind w:right="317"/>
                <w:rPr>
                  <w:lang w:val="en-IE" w:eastAsia="en-GB"/>
                </w:rPr>
              </w:pPr>
              <w:r w:rsidRPr="00774837">
                <w:rPr>
                  <w:lang w:val="en-IE" w:eastAsia="en-GB"/>
                </w:rPr>
                <w:t>Follow policy developments in Member States and international level in the field of irregular migration and migrant smuggling.</w:t>
              </w:r>
            </w:p>
            <w:p w14:paraId="637BFAA7" w14:textId="77777777" w:rsidR="0066574E" w:rsidRPr="00774837" w:rsidRDefault="0066574E" w:rsidP="0066574E">
              <w:pPr>
                <w:spacing w:after="0"/>
                <w:ind w:right="317"/>
                <w:rPr>
                  <w:lang w:val="en-IE" w:eastAsia="en-GB"/>
                </w:rPr>
              </w:pPr>
            </w:p>
            <w:p w14:paraId="264BC76A" w14:textId="77777777" w:rsidR="0066574E" w:rsidRPr="00774837" w:rsidRDefault="0066574E" w:rsidP="0066574E">
              <w:pPr>
                <w:spacing w:after="0"/>
                <w:ind w:right="317"/>
                <w:rPr>
                  <w:b/>
                  <w:lang w:val="en-IE" w:eastAsia="en-GB"/>
                </w:rPr>
              </w:pPr>
              <w:r w:rsidRPr="00774837">
                <w:rPr>
                  <w:lang w:val="en-IE"/>
                </w:rPr>
                <w:t>Co-ordination of policy activities:</w:t>
              </w:r>
            </w:p>
            <w:p w14:paraId="442DF2D1" w14:textId="77777777" w:rsidR="0066574E" w:rsidRPr="00774837" w:rsidRDefault="0066574E" w:rsidP="0066574E">
              <w:pPr>
                <w:spacing w:after="0"/>
                <w:ind w:right="317"/>
                <w:rPr>
                  <w:b/>
                  <w:lang w:val="en-IE" w:eastAsia="en-GB"/>
                </w:rPr>
              </w:pPr>
            </w:p>
            <w:p w14:paraId="31C91671" w14:textId="77777777" w:rsidR="0066574E" w:rsidRPr="00774837" w:rsidRDefault="0066574E" w:rsidP="0066574E">
              <w:pPr>
                <w:numPr>
                  <w:ilvl w:val="0"/>
                  <w:numId w:val="35"/>
                </w:numPr>
                <w:spacing w:after="0"/>
                <w:ind w:right="317"/>
                <w:rPr>
                  <w:b/>
                  <w:lang w:val="en-IE" w:eastAsia="en-GB"/>
                </w:rPr>
              </w:pPr>
              <w:r w:rsidRPr="00774837">
                <w:rPr>
                  <w:lang w:val="en-IE" w:eastAsia="en-GB"/>
                </w:rPr>
                <w:t>Establish and maintain regular contacts with other DGs and services of the Commission, which are active in the field of irregular migration, and specifically on migrant smuggling.</w:t>
              </w:r>
            </w:p>
            <w:p w14:paraId="0A6EB0B7" w14:textId="77777777" w:rsidR="0066574E" w:rsidRPr="00774837" w:rsidRDefault="0066574E" w:rsidP="0066574E">
              <w:pPr>
                <w:numPr>
                  <w:ilvl w:val="0"/>
                  <w:numId w:val="35"/>
                </w:numPr>
                <w:spacing w:before="100" w:beforeAutospacing="1" w:after="100" w:afterAutospacing="1"/>
                <w:ind w:right="317"/>
                <w:jc w:val="left"/>
                <w:rPr>
                  <w:lang w:val="en-IE" w:eastAsia="en-GB"/>
                </w:rPr>
              </w:pPr>
              <w:r w:rsidRPr="00774837">
                <w:rPr>
                  <w:lang w:val="en-IE" w:eastAsia="en-GB"/>
                </w:rPr>
                <w:t xml:space="preserve">Participate, under the supervision of an Official, in relevant inter-service meetings and committees. </w:t>
              </w:r>
            </w:p>
            <w:p w14:paraId="537E10C8" w14:textId="77777777" w:rsidR="0066574E" w:rsidRPr="00774837" w:rsidRDefault="0066574E" w:rsidP="0066574E">
              <w:pPr>
                <w:numPr>
                  <w:ilvl w:val="0"/>
                  <w:numId w:val="35"/>
                </w:numPr>
                <w:spacing w:before="100" w:beforeAutospacing="1" w:after="100" w:afterAutospacing="1"/>
                <w:ind w:right="317"/>
                <w:jc w:val="left"/>
                <w:rPr>
                  <w:lang w:val="en-IE" w:eastAsia="en-GB"/>
                </w:rPr>
              </w:pPr>
              <w:r w:rsidRPr="00774837">
                <w:rPr>
                  <w:lang w:val="en-IE" w:eastAsia="en-GB"/>
                </w:rPr>
                <w:lastRenderedPageBreak/>
                <w:t>Help coordinate the implementation of the EU action plan against migrant smuggling by DG Migration and Home Affairs and other services of the Commission as well as the European External Action Service (EEAS) and relevant external stakeholders</w:t>
              </w:r>
              <w:r>
                <w:rPr>
                  <w:lang w:val="en-IE" w:eastAsia="en-GB"/>
                </w:rPr>
                <w:t>.</w:t>
              </w:r>
              <w:r w:rsidRPr="00774837">
                <w:rPr>
                  <w:lang w:val="en-IE" w:eastAsia="en-GB"/>
                </w:rPr>
                <w:t xml:space="preserve"> </w:t>
              </w:r>
            </w:p>
            <w:p w14:paraId="26569A41" w14:textId="77777777" w:rsidR="0066574E" w:rsidRPr="00774837" w:rsidRDefault="0066574E" w:rsidP="0066574E">
              <w:pPr>
                <w:numPr>
                  <w:ilvl w:val="0"/>
                  <w:numId w:val="35"/>
                </w:numPr>
                <w:spacing w:after="0"/>
                <w:ind w:right="317"/>
                <w:rPr>
                  <w:b/>
                  <w:lang w:val="en-IE" w:eastAsia="en-GB"/>
                </w:rPr>
              </w:pPr>
              <w:r w:rsidRPr="00774837">
                <w:rPr>
                  <w:lang w:val="en-IE" w:eastAsia="en-GB"/>
                </w:rPr>
                <w:t>Prepare and participate, under the supervision of an Official, in the meetings of expert groups on migrant smuggling.</w:t>
              </w:r>
            </w:p>
            <w:p w14:paraId="63688208" w14:textId="77777777" w:rsidR="0066574E" w:rsidRPr="00774837" w:rsidRDefault="0066574E" w:rsidP="0066574E">
              <w:pPr>
                <w:spacing w:before="100" w:beforeAutospacing="1" w:after="100" w:afterAutospacing="1"/>
                <w:rPr>
                  <w:lang w:eastAsia="en-GB"/>
                </w:rPr>
              </w:pPr>
              <w:r w:rsidRPr="00774837">
                <w:rPr>
                  <w:lang w:eastAsia="en-GB"/>
                </w:rPr>
                <w:t>Internal and external communication</w:t>
              </w:r>
              <w:r>
                <w:rPr>
                  <w:lang w:eastAsia="en-GB"/>
                </w:rPr>
                <w:t>:</w:t>
              </w:r>
            </w:p>
            <w:p w14:paraId="3B51659E" w14:textId="77777777" w:rsidR="0066574E" w:rsidRPr="00774837" w:rsidRDefault="0066574E" w:rsidP="0066574E">
              <w:pPr>
                <w:numPr>
                  <w:ilvl w:val="0"/>
                  <w:numId w:val="34"/>
                </w:numPr>
                <w:spacing w:before="100" w:beforeAutospacing="1" w:after="100" w:afterAutospacing="1"/>
                <w:jc w:val="left"/>
                <w:rPr>
                  <w:lang w:val="en-IE" w:eastAsia="en-GB"/>
                </w:rPr>
              </w:pPr>
              <w:r w:rsidRPr="00774837">
                <w:rPr>
                  <w:lang w:val="en-IE" w:eastAsia="en-GB"/>
                </w:rPr>
                <w:t>Report to, inform and brief management and colleagues on legal and/or policy developments and outcomes of discussions in the areas of irregular migration and migrant smuggling.</w:t>
              </w:r>
            </w:p>
            <w:p w14:paraId="3CB429C7" w14:textId="77777777" w:rsidR="0066574E" w:rsidRPr="00774837" w:rsidRDefault="0066574E" w:rsidP="0066574E">
              <w:pPr>
                <w:numPr>
                  <w:ilvl w:val="0"/>
                  <w:numId w:val="34"/>
                </w:numPr>
                <w:spacing w:before="100" w:beforeAutospacing="1" w:after="100" w:afterAutospacing="1"/>
                <w:jc w:val="left"/>
                <w:rPr>
                  <w:lang w:val="en-IE" w:eastAsia="en-GB"/>
                </w:rPr>
              </w:pPr>
              <w:r w:rsidRPr="00774837">
                <w:rPr>
                  <w:lang w:val="en-IE" w:eastAsia="en-GB"/>
                </w:rPr>
                <w:t>Draft briefings, policy notes and speeches on the policy domains referred to above.</w:t>
              </w:r>
            </w:p>
            <w:p w14:paraId="66B386CA" w14:textId="77777777" w:rsidR="0066574E" w:rsidRPr="00774837" w:rsidRDefault="0066574E" w:rsidP="0066574E">
              <w:pPr>
                <w:numPr>
                  <w:ilvl w:val="0"/>
                  <w:numId w:val="34"/>
                </w:numPr>
                <w:spacing w:before="100" w:beforeAutospacing="1" w:after="100" w:afterAutospacing="1"/>
                <w:jc w:val="left"/>
                <w:rPr>
                  <w:lang w:val="en-IE" w:eastAsia="en-GB"/>
                </w:rPr>
              </w:pPr>
              <w:r w:rsidRPr="00774837">
                <w:rPr>
                  <w:lang w:val="en-IE" w:eastAsia="en-GB"/>
                </w:rPr>
                <w:t>Reply to requests for information, questions or complaints from other European Institutions, Member States and the public in general.</w:t>
              </w:r>
            </w:p>
            <w:p w14:paraId="1046E8E0" w14:textId="77777777" w:rsidR="0066574E" w:rsidRPr="00774837" w:rsidRDefault="0066574E" w:rsidP="0066574E">
              <w:pPr>
                <w:numPr>
                  <w:ilvl w:val="0"/>
                  <w:numId w:val="34"/>
                </w:numPr>
                <w:spacing w:before="100" w:beforeAutospacing="1" w:after="100" w:afterAutospacing="1"/>
                <w:jc w:val="left"/>
                <w:rPr>
                  <w:lang w:val="en-IE" w:eastAsia="en-GB"/>
                </w:rPr>
              </w:pPr>
              <w:r w:rsidRPr="00774837">
                <w:rPr>
                  <w:lang w:val="en-IE" w:eastAsia="en-GB"/>
                </w:rPr>
                <w:t>Explain the activities of the Directorate General, and in particular of the Unit, in the areas of irregular migration and migrant smuggling to Member States, third parties and the public in general, through presentations at conferences, seminars, workshops  etc.</w:t>
              </w:r>
            </w:p>
            <w:p w14:paraId="0B6085A9" w14:textId="77777777" w:rsidR="0066574E" w:rsidRPr="00774837" w:rsidRDefault="0066574E" w:rsidP="0066574E">
              <w:pPr>
                <w:numPr>
                  <w:ilvl w:val="0"/>
                  <w:numId w:val="34"/>
                </w:numPr>
                <w:spacing w:before="100" w:beforeAutospacing="1" w:after="100" w:afterAutospacing="1"/>
                <w:jc w:val="left"/>
                <w:rPr>
                  <w:lang w:val="en-IE" w:eastAsia="en-GB"/>
                </w:rPr>
              </w:pPr>
              <w:r w:rsidRPr="00774837">
                <w:rPr>
                  <w:lang w:val="en-IE" w:eastAsia="en-GB"/>
                </w:rPr>
                <w:t>Conducts and/or participate in business trips abroad, within and outside the EU, in countries and organisations relevant the topics of irregular migration and counter-smuggling.</w:t>
              </w:r>
            </w:p>
            <w:p w14:paraId="10F46549" w14:textId="77777777" w:rsidR="0066574E" w:rsidRDefault="004A4F74" w:rsidP="0066574E">
              <w:pPr>
                <w:rPr>
                  <w:lang w:val="en-US" w:eastAsia="en-GB"/>
                </w:rPr>
              </w:pPr>
            </w:p>
          </w:sdtContent>
        </w:sdt>
        <w:p w14:paraId="46EE3E07" w14:textId="0ADE608A" w:rsidR="00E21DBD" w:rsidRPr="00AF7D78" w:rsidRDefault="004A4F74"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AED9167" w14:textId="77777777" w:rsidR="0066574E" w:rsidRDefault="0066574E" w:rsidP="0066574E">
          <w:pPr>
            <w:tabs>
              <w:tab w:val="left" w:pos="709"/>
            </w:tabs>
            <w:spacing w:after="0"/>
            <w:ind w:right="60"/>
            <w:rPr>
              <w:szCs w:val="24"/>
              <w:lang w:val="en-IE" w:eastAsia="en-GB"/>
            </w:rPr>
          </w:pPr>
          <w:r w:rsidRPr="00F67BAE">
            <w:rPr>
              <w:szCs w:val="24"/>
              <w:lang w:val="en-IE" w:eastAsia="en-GB"/>
            </w:rPr>
            <w:t>At least three years' professional experience. Experience in the area of migration, law enforcement and/or border management policies would be an asset.</w:t>
          </w:r>
        </w:p>
        <w:p w14:paraId="6E73B765" w14:textId="77777777" w:rsidR="0066574E" w:rsidRDefault="0066574E" w:rsidP="0066574E">
          <w:pPr>
            <w:tabs>
              <w:tab w:val="left" w:pos="709"/>
            </w:tabs>
            <w:spacing w:after="0"/>
            <w:ind w:right="60"/>
            <w:rPr>
              <w:szCs w:val="24"/>
              <w:lang w:val="en-IE" w:eastAsia="en-GB"/>
            </w:rPr>
          </w:pPr>
        </w:p>
        <w:p w14:paraId="7804D4A4" w14:textId="76EFF415" w:rsidR="0066574E" w:rsidRPr="00F67BAE" w:rsidRDefault="0066574E" w:rsidP="0066574E">
          <w:pPr>
            <w:tabs>
              <w:tab w:val="left" w:pos="709"/>
            </w:tabs>
            <w:spacing w:after="0"/>
            <w:ind w:right="60"/>
            <w:rPr>
              <w:szCs w:val="24"/>
              <w:lang w:val="en-US" w:eastAsia="en-GB"/>
            </w:rPr>
          </w:pPr>
          <w:r w:rsidRPr="00F67BAE">
            <w:rPr>
              <w:szCs w:val="24"/>
              <w:lang w:val="en-US" w:eastAsia="en-GB"/>
            </w:rPr>
            <w:t>Diploma in the field(s) :</w:t>
          </w:r>
          <w:r w:rsidRPr="00F67BAE">
            <w:rPr>
              <w:szCs w:val="24"/>
              <w:lang w:val="en-US"/>
            </w:rPr>
            <w:t xml:space="preserve"> Law, Political Science or Economics.</w:t>
          </w:r>
        </w:p>
        <w:p w14:paraId="6C5E893E" w14:textId="77777777" w:rsidR="0066574E" w:rsidRPr="00F67BAE" w:rsidRDefault="0066574E" w:rsidP="0066574E">
          <w:pPr>
            <w:tabs>
              <w:tab w:val="left" w:pos="709"/>
            </w:tabs>
            <w:spacing w:after="0"/>
            <w:ind w:left="709" w:right="60"/>
            <w:rPr>
              <w:szCs w:val="24"/>
              <w:lang w:val="en-US" w:eastAsia="en-GB"/>
            </w:rPr>
          </w:pPr>
        </w:p>
        <w:p w14:paraId="51994EDB" w14:textId="684FA1F0" w:rsidR="002E40A9" w:rsidRPr="00AF7D78" w:rsidRDefault="0066574E" w:rsidP="0066574E">
          <w:pPr>
            <w:rPr>
              <w:lang w:val="en-US" w:eastAsia="en-GB"/>
            </w:rPr>
          </w:pPr>
          <w:r w:rsidRPr="00F67BAE">
            <w:rPr>
              <w:szCs w:val="24"/>
              <w:lang w:val="en-IE" w:eastAsia="en-GB"/>
            </w:rPr>
            <w:t>Two EU languages, one being English or French; knowledge of both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1F3CE2"/>
    <w:multiLevelType w:val="hybridMultilevel"/>
    <w:tmpl w:val="DBEECE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37C5B37"/>
    <w:multiLevelType w:val="multilevel"/>
    <w:tmpl w:val="2644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851259226">
    <w:abstractNumId w:val="15"/>
  </w:num>
  <w:num w:numId="35" w16cid:durableId="9609581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38DE"/>
    <w:rsid w:val="00476034"/>
    <w:rsid w:val="004A4F74"/>
    <w:rsid w:val="005168AD"/>
    <w:rsid w:val="0058240F"/>
    <w:rsid w:val="00592CD5"/>
    <w:rsid w:val="005D1B85"/>
    <w:rsid w:val="00665583"/>
    <w:rsid w:val="0066574E"/>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B1699"/>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335FF6" w:rsidRDefault="009A12CB" w:rsidP="009A12CB">
          <w:pPr>
            <w:pStyle w:val="F8087F2A3C014B809064D3423F4C13C9"/>
          </w:pPr>
          <w:r w:rsidRPr="003D4996">
            <w:rPr>
              <w:rStyle w:val="PlaceholderText"/>
            </w:rPr>
            <w:t>Click or tap to enter a date.</w:t>
          </w:r>
        </w:p>
      </w:docPartBody>
    </w:docPart>
    <w:docPart>
      <w:docPartPr>
        <w:name w:val="C099838A5BCC4E50804F8E6D7748C9EF"/>
        <w:category>
          <w:name w:val="General"/>
          <w:gallery w:val="placeholder"/>
        </w:category>
        <w:types>
          <w:type w:val="bbPlcHdr"/>
        </w:types>
        <w:behaviors>
          <w:behavior w:val="content"/>
        </w:behaviors>
        <w:guid w:val="{729A397B-C425-4A3B-B9EC-4C8D6A10E5BF}"/>
      </w:docPartPr>
      <w:docPartBody>
        <w:p w:rsidR="008E5855" w:rsidRDefault="008E5855" w:rsidP="008E5855">
          <w:pPr>
            <w:pStyle w:val="C099838A5BCC4E50804F8E6D7748C9E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35FF6"/>
    <w:rsid w:val="006212B2"/>
    <w:rsid w:val="006F0611"/>
    <w:rsid w:val="007F7378"/>
    <w:rsid w:val="00893390"/>
    <w:rsid w:val="00894A0C"/>
    <w:rsid w:val="008E5855"/>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E585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C099838A5BCC4E50804F8E6D7748C9EF">
    <w:name w:val="C099838A5BCC4E50804F8E6D7748C9EF"/>
    <w:rsid w:val="008E585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http://schemas.microsoft.com/office/2006/documentManagement/types"/>
    <ds:schemaRef ds:uri="1929b814-5a78-4bdc-9841-d8b9ef424f65"/>
    <ds:schemaRef ds:uri="http://www.w3.org/XML/1998/namespace"/>
    <ds:schemaRef ds:uri="http://purl.org/dc/terms/"/>
    <ds:schemaRef ds:uri="http://purl.org/dc/dcmitype/"/>
    <ds:schemaRef ds:uri="a41a97bf-0494-41d8-ba3d-259bd7771890"/>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5</Pages>
  <Words>1597</Words>
  <Characters>7766</Characters>
  <Application>Microsoft Office Word</Application>
  <DocSecurity>0</DocSecurity>
  <PresentationFormat>Microsoft Word 14.0</PresentationFormat>
  <Lines>138</Lines>
  <Paragraphs>38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2024-02-08T16:19:00Z</dcterms:created>
  <dcterms:modified xsi:type="dcterms:W3CDTF">2024-02-12T15:44:00Z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